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F45219" w14:textId="77777777" w:rsidR="005F7153" w:rsidRDefault="00E716AB" w:rsidP="00670202">
      <w:pPr>
        <w:pStyle w:val="NRCINSPECTIONMANUAL"/>
        <w:rPr>
          <w:szCs w:val="20"/>
        </w:rPr>
      </w:pPr>
      <w:r>
        <w:tab/>
      </w:r>
      <w:r w:rsidRPr="00670202">
        <w:rPr>
          <w:b/>
          <w:bCs/>
          <w:sz w:val="38"/>
          <w:szCs w:val="38"/>
        </w:rPr>
        <w:t>NRC INSPECTION MANUAL</w:t>
      </w:r>
      <w:r>
        <w:tab/>
      </w:r>
      <w:r>
        <w:rPr>
          <w:szCs w:val="20"/>
        </w:rPr>
        <w:t>IOLB</w:t>
      </w:r>
    </w:p>
    <w:p w14:paraId="52595B91" w14:textId="4B7D0D21" w:rsidR="00E716AB" w:rsidRDefault="00E716AB" w:rsidP="00670202">
      <w:pPr>
        <w:pStyle w:val="IMCIP"/>
      </w:pPr>
      <w:r>
        <w:tab/>
        <w:t>INSPECTION PROCEDURE 71111 ATTACHMENT 11</w:t>
      </w:r>
    </w:p>
    <w:p w14:paraId="4BA8D07A" w14:textId="10B8FF12" w:rsidR="00CD3716" w:rsidRPr="00D768AC" w:rsidRDefault="00CD3716" w:rsidP="00D768AC">
      <w:pPr>
        <w:pStyle w:val="Title"/>
      </w:pPr>
      <w:r w:rsidRPr="00D768AC">
        <w:t>LICENSED OPERATOR REQUALIFICATION PROGRAM AND</w:t>
      </w:r>
      <w:r w:rsidR="002628D3" w:rsidRPr="00D768AC">
        <w:br/>
      </w:r>
      <w:r w:rsidRPr="00D768AC">
        <w:t>LICENSED OPERATOR PERFORMANCE</w:t>
      </w:r>
    </w:p>
    <w:p w14:paraId="4FE54568" w14:textId="414EC51B" w:rsidR="00CD3716" w:rsidRDefault="00CD3716" w:rsidP="00F23739">
      <w:pPr>
        <w:pStyle w:val="EffectiveDate"/>
      </w:pPr>
      <w:r>
        <w:t>Effective Date:</w:t>
      </w:r>
      <w:r w:rsidR="00240823">
        <w:t xml:space="preserve"> </w:t>
      </w:r>
      <w:r w:rsidR="001E4360">
        <w:t xml:space="preserve">January 1, </w:t>
      </w:r>
      <w:ins w:id="0" w:author="Author">
        <w:r w:rsidR="00DA3B11">
          <w:t>2025</w:t>
        </w:r>
      </w:ins>
    </w:p>
    <w:p w14:paraId="295F88FC" w14:textId="2B722CB2" w:rsidR="00E716AB" w:rsidRDefault="00E716AB" w:rsidP="00F23739">
      <w:pPr>
        <w:pStyle w:val="Applicability"/>
      </w:pPr>
      <w:r w:rsidRPr="004E3AD5">
        <w:rPr>
          <w:spacing w:val="-2"/>
        </w:rPr>
        <w:t>PROGRAM APPLICABILITY:</w:t>
      </w:r>
      <w:r w:rsidR="00874814">
        <w:t xml:space="preserve"> </w:t>
      </w:r>
      <w:r w:rsidR="0041775A">
        <w:t xml:space="preserve">IMC </w:t>
      </w:r>
      <w:r w:rsidR="00CD3716">
        <w:t>2515 A</w:t>
      </w:r>
    </w:p>
    <w:p w14:paraId="7781E350" w14:textId="433BE0F1" w:rsidR="00CD3716" w:rsidRPr="0093751E" w:rsidRDefault="00A42A58" w:rsidP="004E3AD5">
      <w:pPr>
        <w:pStyle w:val="Cornerstones"/>
      </w:pPr>
      <w:r w:rsidRPr="0093751E">
        <w:t>CORNERSTONES:</w:t>
      </w:r>
      <w:r w:rsidR="00CD3716" w:rsidRPr="0093751E">
        <w:tab/>
        <w:t>Initiating Events</w:t>
      </w:r>
      <w:r w:rsidR="005B7AC7" w:rsidRPr="0093751E">
        <w:t xml:space="preserve"> (10 percent)</w:t>
      </w:r>
      <w:r w:rsidR="00CD3716" w:rsidRPr="0093751E">
        <w:t xml:space="preserve"> </w:t>
      </w:r>
      <w:r w:rsidR="00CC6CC3">
        <w:br/>
      </w:r>
      <w:r w:rsidR="001A6DF0" w:rsidRPr="001A6DF0">
        <w:t>Mitigating Systems (70 percent)</w:t>
      </w:r>
      <w:r w:rsidR="001A6DF0">
        <w:br/>
      </w:r>
      <w:r w:rsidR="001A6DF0" w:rsidRPr="001A6DF0">
        <w:t>Barrier Integrity (10 percent)</w:t>
      </w:r>
      <w:r w:rsidR="001A6DF0">
        <w:br/>
      </w:r>
      <w:r w:rsidR="001A6DF0" w:rsidRPr="001A6DF0">
        <w:t>Emergency Preparedness (10 percent)</w:t>
      </w:r>
    </w:p>
    <w:p w14:paraId="566E9C25" w14:textId="0FA1FF41" w:rsidR="00A42A58" w:rsidRDefault="00A42A58" w:rsidP="00CD340E">
      <w:pPr>
        <w:pStyle w:val="CornerstoneBases"/>
      </w:pPr>
      <w:r>
        <w:t>INSPECTION BASES:</w:t>
      </w:r>
      <w:r w:rsidR="0041775A">
        <w:tab/>
        <w:t>See IMC 0308 Attachment 2</w:t>
      </w:r>
    </w:p>
    <w:p w14:paraId="1721B950" w14:textId="232ED814" w:rsidR="00A42A58" w:rsidRPr="001F1692" w:rsidRDefault="00A42A58" w:rsidP="004E1F8D">
      <w:pPr>
        <w:pStyle w:val="Heading1"/>
        <w:spacing w:before="360" w:after="120"/>
      </w:pPr>
      <w:r w:rsidRPr="001F1692">
        <w:t>SAMPLE REQUIREMENTS</w:t>
      </w:r>
      <w:r w:rsidR="00CD3716" w:rsidRPr="001F1692">
        <w:t>:</w:t>
      </w:r>
    </w:p>
    <w:tbl>
      <w:tblPr>
        <w:tblStyle w:val="TableGrid"/>
        <w:tblW w:w="9180" w:type="dxa"/>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420"/>
        <w:gridCol w:w="974"/>
        <w:gridCol w:w="1276"/>
        <w:gridCol w:w="1927"/>
        <w:gridCol w:w="1403"/>
        <w:gridCol w:w="1180"/>
      </w:tblGrid>
      <w:tr w:rsidR="00A42A58" w14:paraId="3983F98D" w14:textId="77777777" w:rsidTr="00D83447">
        <w:trPr>
          <w:jc w:val="center"/>
        </w:trPr>
        <w:tc>
          <w:tcPr>
            <w:tcW w:w="3394" w:type="dxa"/>
            <w:gridSpan w:val="2"/>
            <w:tcBorders>
              <w:bottom w:val="single" w:sz="4" w:space="0" w:color="auto"/>
            </w:tcBorders>
          </w:tcPr>
          <w:p w14:paraId="33DE2A15" w14:textId="77777777" w:rsidR="00A42A58" w:rsidRDefault="00A42A58" w:rsidP="00E716AB">
            <w:pPr>
              <w:tabs>
                <w:tab w:val="center" w:pos="4680"/>
                <w:tab w:val="right" w:pos="9360"/>
              </w:tabs>
            </w:pPr>
            <w:r>
              <w:t>Sample Requirements</w:t>
            </w:r>
          </w:p>
        </w:tc>
        <w:tc>
          <w:tcPr>
            <w:tcW w:w="3203" w:type="dxa"/>
            <w:gridSpan w:val="2"/>
            <w:tcBorders>
              <w:bottom w:val="single" w:sz="4" w:space="0" w:color="auto"/>
            </w:tcBorders>
          </w:tcPr>
          <w:p w14:paraId="6D012A8A" w14:textId="77777777" w:rsidR="00A42A58" w:rsidRDefault="00A42A58" w:rsidP="0041775A">
            <w:pPr>
              <w:tabs>
                <w:tab w:val="center" w:pos="4680"/>
                <w:tab w:val="right" w:pos="9360"/>
              </w:tabs>
            </w:pPr>
            <w:r>
              <w:t>Minimum Baseline</w:t>
            </w:r>
            <w:r w:rsidR="0041775A">
              <w:t xml:space="preserve"> Completion </w:t>
            </w:r>
            <w:r>
              <w:t>Sample</w:t>
            </w:r>
            <w:r w:rsidR="0041775A">
              <w:t xml:space="preserve"> </w:t>
            </w:r>
            <w:r>
              <w:t>Requirements</w:t>
            </w:r>
          </w:p>
        </w:tc>
        <w:tc>
          <w:tcPr>
            <w:tcW w:w="2583" w:type="dxa"/>
            <w:gridSpan w:val="2"/>
            <w:tcBorders>
              <w:bottom w:val="single" w:sz="4" w:space="0" w:color="auto"/>
            </w:tcBorders>
          </w:tcPr>
          <w:p w14:paraId="60C9D1D6" w14:textId="77777777" w:rsidR="00A42A58" w:rsidRDefault="00A42A58" w:rsidP="00E716AB">
            <w:pPr>
              <w:tabs>
                <w:tab w:val="center" w:pos="4680"/>
                <w:tab w:val="right" w:pos="9360"/>
              </w:tabs>
            </w:pPr>
            <w:r>
              <w:t>Budget</w:t>
            </w:r>
            <w:r w:rsidR="0041775A">
              <w:t>ed Range</w:t>
            </w:r>
          </w:p>
        </w:tc>
      </w:tr>
      <w:tr w:rsidR="000F1966" w14:paraId="6C0822CB" w14:textId="77777777" w:rsidTr="00D83447">
        <w:trPr>
          <w:jc w:val="center"/>
        </w:trPr>
        <w:tc>
          <w:tcPr>
            <w:tcW w:w="2420" w:type="dxa"/>
            <w:tcBorders>
              <w:top w:val="single" w:sz="4" w:space="0" w:color="auto"/>
              <w:bottom w:val="double" w:sz="4" w:space="0" w:color="auto"/>
            </w:tcBorders>
          </w:tcPr>
          <w:p w14:paraId="170964E6" w14:textId="77777777" w:rsidR="00A42A58" w:rsidRDefault="00A42A58" w:rsidP="00E716AB">
            <w:pPr>
              <w:tabs>
                <w:tab w:val="center" w:pos="4680"/>
                <w:tab w:val="right" w:pos="9360"/>
              </w:tabs>
            </w:pPr>
            <w:r>
              <w:t>Sample Type</w:t>
            </w:r>
          </w:p>
        </w:tc>
        <w:tc>
          <w:tcPr>
            <w:tcW w:w="974" w:type="dxa"/>
            <w:tcBorders>
              <w:top w:val="single" w:sz="4" w:space="0" w:color="auto"/>
              <w:bottom w:val="double" w:sz="4" w:space="0" w:color="auto"/>
            </w:tcBorders>
          </w:tcPr>
          <w:p w14:paraId="5E709AC1" w14:textId="77777777" w:rsidR="00A42A58" w:rsidRDefault="00A42A58" w:rsidP="0041775A">
            <w:pPr>
              <w:tabs>
                <w:tab w:val="center" w:pos="4680"/>
                <w:tab w:val="right" w:pos="9360"/>
              </w:tabs>
            </w:pPr>
            <w:r>
              <w:t xml:space="preserve">Section </w:t>
            </w:r>
          </w:p>
        </w:tc>
        <w:tc>
          <w:tcPr>
            <w:tcW w:w="1276" w:type="dxa"/>
            <w:tcBorders>
              <w:top w:val="single" w:sz="4" w:space="0" w:color="auto"/>
              <w:bottom w:val="double" w:sz="4" w:space="0" w:color="auto"/>
            </w:tcBorders>
          </w:tcPr>
          <w:p w14:paraId="20EDB7BB" w14:textId="77777777" w:rsidR="00A42A58" w:rsidRDefault="00A42A58" w:rsidP="00E716AB">
            <w:pPr>
              <w:tabs>
                <w:tab w:val="center" w:pos="4680"/>
                <w:tab w:val="right" w:pos="9360"/>
              </w:tabs>
            </w:pPr>
            <w:r>
              <w:t>Frequency</w:t>
            </w:r>
          </w:p>
        </w:tc>
        <w:tc>
          <w:tcPr>
            <w:tcW w:w="1927" w:type="dxa"/>
            <w:tcBorders>
              <w:top w:val="single" w:sz="4" w:space="0" w:color="auto"/>
              <w:bottom w:val="double" w:sz="4" w:space="0" w:color="auto"/>
            </w:tcBorders>
          </w:tcPr>
          <w:p w14:paraId="5AAE3DB3" w14:textId="77777777" w:rsidR="00A42A58" w:rsidRDefault="00A42A58" w:rsidP="00E716AB">
            <w:pPr>
              <w:tabs>
                <w:tab w:val="center" w:pos="4680"/>
                <w:tab w:val="right" w:pos="9360"/>
              </w:tabs>
            </w:pPr>
            <w:r>
              <w:t>Sample Size</w:t>
            </w:r>
          </w:p>
        </w:tc>
        <w:tc>
          <w:tcPr>
            <w:tcW w:w="1403" w:type="dxa"/>
            <w:tcBorders>
              <w:top w:val="single" w:sz="4" w:space="0" w:color="auto"/>
              <w:bottom w:val="double" w:sz="4" w:space="0" w:color="auto"/>
            </w:tcBorders>
          </w:tcPr>
          <w:p w14:paraId="6981E1C7" w14:textId="77777777" w:rsidR="00A42A58" w:rsidRDefault="00A42A58" w:rsidP="00E716AB">
            <w:pPr>
              <w:tabs>
                <w:tab w:val="center" w:pos="4680"/>
                <w:tab w:val="right" w:pos="9360"/>
              </w:tabs>
            </w:pPr>
            <w:r>
              <w:t>Samples</w:t>
            </w:r>
          </w:p>
        </w:tc>
        <w:tc>
          <w:tcPr>
            <w:tcW w:w="1180" w:type="dxa"/>
            <w:tcBorders>
              <w:top w:val="single" w:sz="4" w:space="0" w:color="auto"/>
              <w:bottom w:val="double" w:sz="4" w:space="0" w:color="auto"/>
            </w:tcBorders>
          </w:tcPr>
          <w:p w14:paraId="36BF82C2" w14:textId="77777777" w:rsidR="00A42A58" w:rsidRDefault="00A42A58" w:rsidP="00C743C6">
            <w:pPr>
              <w:tabs>
                <w:tab w:val="center" w:pos="4680"/>
                <w:tab w:val="right" w:pos="9360"/>
              </w:tabs>
              <w:jc w:val="center"/>
            </w:pPr>
            <w:r>
              <w:t>Hours</w:t>
            </w:r>
          </w:p>
        </w:tc>
      </w:tr>
      <w:tr w:rsidR="000F1966" w14:paraId="5C73D492" w14:textId="77777777" w:rsidTr="00D83447">
        <w:trPr>
          <w:jc w:val="center"/>
        </w:trPr>
        <w:tc>
          <w:tcPr>
            <w:tcW w:w="2420" w:type="dxa"/>
            <w:tcBorders>
              <w:top w:val="double" w:sz="4" w:space="0" w:color="auto"/>
            </w:tcBorders>
          </w:tcPr>
          <w:p w14:paraId="0F2BA92E" w14:textId="29EE3B51" w:rsidR="00A42A58" w:rsidRDefault="00A42A58" w:rsidP="00A93BD8">
            <w:pPr>
              <w:tabs>
                <w:tab w:val="center" w:pos="4680"/>
                <w:tab w:val="right" w:pos="9360"/>
              </w:tabs>
            </w:pPr>
            <w:r>
              <w:t>Licensed Operator Control Room</w:t>
            </w:r>
            <w:r w:rsidR="00A93BD8">
              <w:t xml:space="preserve"> Observation</w:t>
            </w:r>
            <w:r w:rsidR="00E129C3">
              <w:t>s</w:t>
            </w:r>
            <w:r w:rsidR="008D157F">
              <w:t>**</w:t>
            </w:r>
          </w:p>
        </w:tc>
        <w:tc>
          <w:tcPr>
            <w:tcW w:w="974" w:type="dxa"/>
            <w:tcBorders>
              <w:top w:val="double" w:sz="4" w:space="0" w:color="auto"/>
            </w:tcBorders>
          </w:tcPr>
          <w:p w14:paraId="1905FEB0" w14:textId="77777777" w:rsidR="00A42A58" w:rsidRDefault="0041775A" w:rsidP="00E716AB">
            <w:pPr>
              <w:tabs>
                <w:tab w:val="center" w:pos="4680"/>
                <w:tab w:val="right" w:pos="9360"/>
              </w:tabs>
            </w:pPr>
            <w:r>
              <w:t>03.01</w:t>
            </w:r>
          </w:p>
        </w:tc>
        <w:tc>
          <w:tcPr>
            <w:tcW w:w="1276" w:type="dxa"/>
            <w:tcBorders>
              <w:top w:val="double" w:sz="4" w:space="0" w:color="auto"/>
            </w:tcBorders>
          </w:tcPr>
          <w:p w14:paraId="16086987" w14:textId="77777777" w:rsidR="00A42A58" w:rsidRDefault="00332467" w:rsidP="00332467">
            <w:pPr>
              <w:tabs>
                <w:tab w:val="center" w:pos="4680"/>
                <w:tab w:val="right" w:pos="9360"/>
              </w:tabs>
            </w:pPr>
            <w:r>
              <w:t>Annual*</w:t>
            </w:r>
          </w:p>
        </w:tc>
        <w:tc>
          <w:tcPr>
            <w:tcW w:w="1927" w:type="dxa"/>
            <w:tcBorders>
              <w:top w:val="double" w:sz="4" w:space="0" w:color="auto"/>
            </w:tcBorders>
          </w:tcPr>
          <w:p w14:paraId="5BC50D60" w14:textId="336649F3" w:rsidR="00A42A58" w:rsidRDefault="00332467" w:rsidP="00B07D69">
            <w:pPr>
              <w:tabs>
                <w:tab w:val="center" w:pos="4680"/>
                <w:tab w:val="right" w:pos="9360"/>
              </w:tabs>
            </w:pPr>
            <w:r>
              <w:t>4</w:t>
            </w:r>
            <w:r w:rsidR="00B07D69">
              <w:t xml:space="preserve"> </w:t>
            </w:r>
            <w:r w:rsidR="003728A4">
              <w:t>per site</w:t>
            </w:r>
          </w:p>
        </w:tc>
        <w:tc>
          <w:tcPr>
            <w:tcW w:w="1403" w:type="dxa"/>
            <w:tcBorders>
              <w:top w:val="double" w:sz="4" w:space="0" w:color="auto"/>
            </w:tcBorders>
          </w:tcPr>
          <w:p w14:paraId="319EF198" w14:textId="04A80D27" w:rsidR="00A42A58" w:rsidRDefault="00332467" w:rsidP="00FF53B4">
            <w:pPr>
              <w:tabs>
                <w:tab w:val="center" w:pos="4680"/>
                <w:tab w:val="right" w:pos="9360"/>
              </w:tabs>
            </w:pPr>
            <w:r>
              <w:t>4</w:t>
            </w:r>
            <w:r w:rsidR="003728A4">
              <w:t xml:space="preserve"> per site</w:t>
            </w:r>
          </w:p>
        </w:tc>
        <w:tc>
          <w:tcPr>
            <w:tcW w:w="1180" w:type="dxa"/>
            <w:tcBorders>
              <w:top w:val="double" w:sz="4" w:space="0" w:color="auto"/>
            </w:tcBorders>
          </w:tcPr>
          <w:p w14:paraId="39A72644" w14:textId="205F2246" w:rsidR="00A42A58" w:rsidRDefault="00332467" w:rsidP="00F765C9">
            <w:pPr>
              <w:tabs>
                <w:tab w:val="center" w:pos="4680"/>
                <w:tab w:val="right" w:pos="9360"/>
              </w:tabs>
              <w:jc w:val="center"/>
            </w:pPr>
            <w:r>
              <w:t>16</w:t>
            </w:r>
            <w:r w:rsidR="00240823">
              <w:t xml:space="preserve"> </w:t>
            </w:r>
          </w:p>
        </w:tc>
      </w:tr>
      <w:tr w:rsidR="000F1966" w14:paraId="0A11DCAB" w14:textId="77777777" w:rsidTr="00D83447">
        <w:trPr>
          <w:jc w:val="center"/>
        </w:trPr>
        <w:tc>
          <w:tcPr>
            <w:tcW w:w="2420" w:type="dxa"/>
          </w:tcPr>
          <w:p w14:paraId="62AEC505" w14:textId="282AE95C" w:rsidR="00A42A58" w:rsidRPr="00FF457F" w:rsidRDefault="00A42A58" w:rsidP="00A93BD8">
            <w:pPr>
              <w:tabs>
                <w:tab w:val="center" w:pos="4680"/>
                <w:tab w:val="right" w:pos="9360"/>
              </w:tabs>
              <w:rPr>
                <w:highlight w:val="yellow"/>
              </w:rPr>
            </w:pPr>
            <w:r w:rsidRPr="00057986">
              <w:t xml:space="preserve">Licensed Operator </w:t>
            </w:r>
            <w:r w:rsidR="0041775A" w:rsidRPr="00057986">
              <w:t>Training</w:t>
            </w:r>
            <w:r w:rsidR="003728A4" w:rsidRPr="00057986">
              <w:t>/Examination</w:t>
            </w:r>
            <w:r w:rsidR="00A93BD8" w:rsidRPr="00057986">
              <w:t xml:space="preserve"> Observation</w:t>
            </w:r>
            <w:r w:rsidR="00E129C3" w:rsidRPr="00057986">
              <w:t>s</w:t>
            </w:r>
            <w:r w:rsidR="008D157F">
              <w:t>**</w:t>
            </w:r>
          </w:p>
        </w:tc>
        <w:tc>
          <w:tcPr>
            <w:tcW w:w="974" w:type="dxa"/>
          </w:tcPr>
          <w:p w14:paraId="65C944CE" w14:textId="77777777" w:rsidR="00A42A58" w:rsidRPr="00FF457F" w:rsidRDefault="0041775A" w:rsidP="00E716AB">
            <w:pPr>
              <w:tabs>
                <w:tab w:val="center" w:pos="4680"/>
                <w:tab w:val="right" w:pos="9360"/>
              </w:tabs>
              <w:rPr>
                <w:highlight w:val="yellow"/>
              </w:rPr>
            </w:pPr>
            <w:r w:rsidRPr="00057986">
              <w:t>03.02</w:t>
            </w:r>
          </w:p>
        </w:tc>
        <w:tc>
          <w:tcPr>
            <w:tcW w:w="1276" w:type="dxa"/>
          </w:tcPr>
          <w:p w14:paraId="75617391" w14:textId="55B68D67" w:rsidR="00A42A58" w:rsidRPr="00FF457F" w:rsidRDefault="00241C33" w:rsidP="00241C33">
            <w:pPr>
              <w:tabs>
                <w:tab w:val="center" w:pos="4680"/>
                <w:tab w:val="right" w:pos="9360"/>
              </w:tabs>
              <w:rPr>
                <w:highlight w:val="yellow"/>
              </w:rPr>
            </w:pPr>
            <w:r>
              <w:t>Annual*</w:t>
            </w:r>
            <w:r w:rsidRPr="00241C33" w:rsidDel="00241C33">
              <w:t xml:space="preserve"> </w:t>
            </w:r>
          </w:p>
        </w:tc>
        <w:tc>
          <w:tcPr>
            <w:tcW w:w="1927" w:type="dxa"/>
          </w:tcPr>
          <w:p w14:paraId="369B6E9F" w14:textId="4F92845D" w:rsidR="00A42A58" w:rsidRPr="00FF457F" w:rsidRDefault="00332467" w:rsidP="00B07D69">
            <w:pPr>
              <w:tabs>
                <w:tab w:val="center" w:pos="4680"/>
                <w:tab w:val="right" w:pos="9360"/>
              </w:tabs>
              <w:rPr>
                <w:highlight w:val="yellow"/>
              </w:rPr>
            </w:pPr>
            <w:r w:rsidRPr="00057986">
              <w:t>4</w:t>
            </w:r>
            <w:r w:rsidR="00B07D69">
              <w:t xml:space="preserve"> </w:t>
            </w:r>
            <w:r w:rsidR="003728A4" w:rsidRPr="00057986">
              <w:t>per site</w:t>
            </w:r>
          </w:p>
        </w:tc>
        <w:tc>
          <w:tcPr>
            <w:tcW w:w="1403" w:type="dxa"/>
          </w:tcPr>
          <w:p w14:paraId="03EFA7CD" w14:textId="1A7042AA" w:rsidR="00A42A58" w:rsidRPr="00FF457F" w:rsidRDefault="00332467" w:rsidP="00FF53B4">
            <w:pPr>
              <w:tabs>
                <w:tab w:val="center" w:pos="4680"/>
                <w:tab w:val="right" w:pos="9360"/>
              </w:tabs>
              <w:rPr>
                <w:highlight w:val="yellow"/>
              </w:rPr>
            </w:pPr>
            <w:r w:rsidRPr="00057986">
              <w:t>4</w:t>
            </w:r>
            <w:r w:rsidR="003728A4" w:rsidRPr="00057986">
              <w:t xml:space="preserve"> per site</w:t>
            </w:r>
          </w:p>
        </w:tc>
        <w:tc>
          <w:tcPr>
            <w:tcW w:w="1180" w:type="dxa"/>
          </w:tcPr>
          <w:p w14:paraId="1C051561" w14:textId="762FB99A" w:rsidR="00A42A58" w:rsidRPr="00FF457F" w:rsidRDefault="00332467" w:rsidP="00F765C9">
            <w:pPr>
              <w:tabs>
                <w:tab w:val="center" w:pos="4680"/>
                <w:tab w:val="right" w:pos="9360"/>
              </w:tabs>
              <w:jc w:val="center"/>
              <w:rPr>
                <w:highlight w:val="yellow"/>
              </w:rPr>
            </w:pPr>
            <w:r w:rsidRPr="00057986">
              <w:t>16</w:t>
            </w:r>
            <w:r w:rsidRPr="00275D4D">
              <w:t xml:space="preserve"> </w:t>
            </w:r>
          </w:p>
        </w:tc>
      </w:tr>
      <w:tr w:rsidR="000F1966" w14:paraId="4077617F" w14:textId="77777777" w:rsidTr="00D83447">
        <w:trPr>
          <w:jc w:val="center"/>
        </w:trPr>
        <w:tc>
          <w:tcPr>
            <w:tcW w:w="2420" w:type="dxa"/>
          </w:tcPr>
          <w:p w14:paraId="6A4B48F6" w14:textId="751CF925" w:rsidR="00A42A58" w:rsidRDefault="000F1966" w:rsidP="000F1966">
            <w:pPr>
              <w:tabs>
                <w:tab w:val="center" w:pos="4680"/>
                <w:tab w:val="right" w:pos="9360"/>
              </w:tabs>
            </w:pPr>
            <w:r>
              <w:t xml:space="preserve">Requalification </w:t>
            </w:r>
            <w:r w:rsidR="006A33D3">
              <w:t>Examination Results</w:t>
            </w:r>
            <w:r w:rsidR="00267FA9">
              <w:t>***</w:t>
            </w:r>
          </w:p>
        </w:tc>
        <w:tc>
          <w:tcPr>
            <w:tcW w:w="974" w:type="dxa"/>
          </w:tcPr>
          <w:p w14:paraId="653AF216" w14:textId="77777777" w:rsidR="00A42A58" w:rsidRDefault="006A33D3" w:rsidP="00E716AB">
            <w:pPr>
              <w:tabs>
                <w:tab w:val="center" w:pos="4680"/>
                <w:tab w:val="right" w:pos="9360"/>
              </w:tabs>
            </w:pPr>
            <w:r>
              <w:t>03.03</w:t>
            </w:r>
          </w:p>
        </w:tc>
        <w:tc>
          <w:tcPr>
            <w:tcW w:w="1276" w:type="dxa"/>
          </w:tcPr>
          <w:p w14:paraId="21662556" w14:textId="77777777" w:rsidR="00A42A58" w:rsidRDefault="006A33D3" w:rsidP="00B460CE">
            <w:pPr>
              <w:tabs>
                <w:tab w:val="center" w:pos="4680"/>
                <w:tab w:val="right" w:pos="9360"/>
              </w:tabs>
            </w:pPr>
            <w:r>
              <w:t>Annual</w:t>
            </w:r>
          </w:p>
        </w:tc>
        <w:tc>
          <w:tcPr>
            <w:tcW w:w="1927" w:type="dxa"/>
          </w:tcPr>
          <w:p w14:paraId="66B32AEF" w14:textId="36E933E5" w:rsidR="00A42A58" w:rsidRDefault="003728A4" w:rsidP="00E716AB">
            <w:pPr>
              <w:tabs>
                <w:tab w:val="center" w:pos="4680"/>
                <w:tab w:val="right" w:pos="9360"/>
              </w:tabs>
            </w:pPr>
            <w:r>
              <w:t>1 per site</w:t>
            </w:r>
            <w:r w:rsidR="00D422A9">
              <w:t xml:space="preserve"> training program</w:t>
            </w:r>
          </w:p>
        </w:tc>
        <w:tc>
          <w:tcPr>
            <w:tcW w:w="1403" w:type="dxa"/>
          </w:tcPr>
          <w:p w14:paraId="0282F2BD" w14:textId="3AE311DF" w:rsidR="00A42A58" w:rsidRDefault="003728A4" w:rsidP="00E716AB">
            <w:pPr>
              <w:tabs>
                <w:tab w:val="center" w:pos="4680"/>
                <w:tab w:val="right" w:pos="9360"/>
              </w:tabs>
            </w:pPr>
            <w:r>
              <w:t>1 per site</w:t>
            </w:r>
          </w:p>
        </w:tc>
        <w:tc>
          <w:tcPr>
            <w:tcW w:w="1180" w:type="dxa"/>
          </w:tcPr>
          <w:p w14:paraId="74A6DCF4" w14:textId="34122510" w:rsidR="00A42A58" w:rsidRDefault="00332467" w:rsidP="003728A4">
            <w:pPr>
              <w:tabs>
                <w:tab w:val="center" w:pos="4680"/>
                <w:tab w:val="right" w:pos="9360"/>
              </w:tabs>
              <w:jc w:val="center"/>
            </w:pPr>
            <w:r>
              <w:t>2 +/- 1</w:t>
            </w:r>
          </w:p>
        </w:tc>
      </w:tr>
      <w:tr w:rsidR="000F1966" w14:paraId="736E898B" w14:textId="77777777" w:rsidTr="00D83447">
        <w:trPr>
          <w:jc w:val="center"/>
        </w:trPr>
        <w:tc>
          <w:tcPr>
            <w:tcW w:w="2420" w:type="dxa"/>
          </w:tcPr>
          <w:p w14:paraId="3EE4226C" w14:textId="586DC728" w:rsidR="003728A4" w:rsidRDefault="003728A4" w:rsidP="00E716AB">
            <w:pPr>
              <w:tabs>
                <w:tab w:val="center" w:pos="4680"/>
                <w:tab w:val="right" w:pos="9360"/>
              </w:tabs>
            </w:pPr>
            <w:r>
              <w:t>Licensed Operator Requalification Program</w:t>
            </w:r>
            <w:r w:rsidR="00267FA9">
              <w:t>***</w:t>
            </w:r>
          </w:p>
        </w:tc>
        <w:tc>
          <w:tcPr>
            <w:tcW w:w="974" w:type="dxa"/>
          </w:tcPr>
          <w:p w14:paraId="5109688B" w14:textId="77777777" w:rsidR="003728A4" w:rsidRDefault="003728A4" w:rsidP="00E716AB">
            <w:pPr>
              <w:tabs>
                <w:tab w:val="center" w:pos="4680"/>
                <w:tab w:val="right" w:pos="9360"/>
              </w:tabs>
            </w:pPr>
            <w:r>
              <w:t>03.04</w:t>
            </w:r>
          </w:p>
        </w:tc>
        <w:tc>
          <w:tcPr>
            <w:tcW w:w="1276" w:type="dxa"/>
          </w:tcPr>
          <w:p w14:paraId="70FC7821" w14:textId="6C821395" w:rsidR="003728A4" w:rsidRDefault="00E11F12" w:rsidP="00A93BD8">
            <w:pPr>
              <w:tabs>
                <w:tab w:val="center" w:pos="4680"/>
                <w:tab w:val="right" w:pos="9360"/>
              </w:tabs>
            </w:pPr>
            <w:r>
              <w:t>Biennial</w:t>
            </w:r>
          </w:p>
        </w:tc>
        <w:tc>
          <w:tcPr>
            <w:tcW w:w="1927" w:type="dxa"/>
          </w:tcPr>
          <w:p w14:paraId="20998FD0" w14:textId="2B78AC30" w:rsidR="003728A4" w:rsidRDefault="003728A4" w:rsidP="00E716AB">
            <w:pPr>
              <w:tabs>
                <w:tab w:val="center" w:pos="4680"/>
                <w:tab w:val="right" w:pos="9360"/>
              </w:tabs>
            </w:pPr>
            <w:r>
              <w:t>1 per site</w:t>
            </w:r>
            <w:r w:rsidR="00D422A9">
              <w:t xml:space="preserve"> training program</w:t>
            </w:r>
          </w:p>
        </w:tc>
        <w:tc>
          <w:tcPr>
            <w:tcW w:w="1403" w:type="dxa"/>
          </w:tcPr>
          <w:p w14:paraId="3E2EE1EC" w14:textId="62A37055" w:rsidR="003728A4" w:rsidRDefault="003728A4" w:rsidP="00E716AB">
            <w:pPr>
              <w:tabs>
                <w:tab w:val="center" w:pos="4680"/>
                <w:tab w:val="right" w:pos="9360"/>
              </w:tabs>
            </w:pPr>
            <w:r>
              <w:t>1 per site</w:t>
            </w:r>
          </w:p>
        </w:tc>
        <w:tc>
          <w:tcPr>
            <w:tcW w:w="1180" w:type="dxa"/>
          </w:tcPr>
          <w:p w14:paraId="279DFFE4" w14:textId="6CEFD9BF" w:rsidR="003728A4" w:rsidRDefault="003728A4" w:rsidP="00332467">
            <w:pPr>
              <w:tabs>
                <w:tab w:val="center" w:pos="4680"/>
                <w:tab w:val="right" w:pos="9360"/>
              </w:tabs>
              <w:jc w:val="center"/>
            </w:pPr>
            <w:r>
              <w:t>96</w:t>
            </w:r>
            <w:r w:rsidR="00332467">
              <w:t xml:space="preserve"> +/- 15</w:t>
            </w:r>
          </w:p>
        </w:tc>
      </w:tr>
    </w:tbl>
    <w:p w14:paraId="729F90C7" w14:textId="77777777" w:rsidR="009D7452" w:rsidRPr="001F7069" w:rsidRDefault="009D7452" w:rsidP="00254828">
      <w:pPr>
        <w:pStyle w:val="BodyText"/>
        <w:spacing w:after="0"/>
        <w:rPr>
          <w:sz w:val="16"/>
          <w:szCs w:val="16"/>
        </w:rPr>
      </w:pPr>
    </w:p>
    <w:p w14:paraId="6E822916" w14:textId="290BA86F" w:rsidR="007C4B49" w:rsidRPr="00805F4A" w:rsidRDefault="00332467" w:rsidP="004E1F8D">
      <w:pPr>
        <w:pStyle w:val="BodyText"/>
        <w:tabs>
          <w:tab w:val="left" w:pos="360"/>
        </w:tabs>
        <w:spacing w:after="0"/>
        <w:ind w:left="360" w:hanging="360"/>
      </w:pPr>
      <w:r w:rsidRPr="00805F4A">
        <w:t>*</w:t>
      </w:r>
      <w:r w:rsidR="004E1F8D">
        <w:tab/>
      </w:r>
      <w:r w:rsidR="00A41B88" w:rsidRPr="00805F4A">
        <w:t xml:space="preserve">It is preferred that </w:t>
      </w:r>
      <w:r w:rsidR="0078437B" w:rsidRPr="00805F4A">
        <w:t>observation</w:t>
      </w:r>
      <w:r w:rsidR="00BD178F" w:rsidRPr="00805F4A">
        <w:t xml:space="preserve"> samples</w:t>
      </w:r>
      <w:r w:rsidR="00891F5D" w:rsidRPr="00805F4A">
        <w:t xml:space="preserve"> </w:t>
      </w:r>
      <w:r w:rsidR="001C2373" w:rsidRPr="00805F4A">
        <w:t xml:space="preserve">are </w:t>
      </w:r>
      <w:r w:rsidR="00BC199F" w:rsidRPr="00805F4A">
        <w:t>performed</w:t>
      </w:r>
      <w:r w:rsidR="006A40C3" w:rsidRPr="00805F4A">
        <w:t xml:space="preserve"> </w:t>
      </w:r>
      <w:r w:rsidR="00BA774A" w:rsidRPr="00805F4A">
        <w:t>in</w:t>
      </w:r>
      <w:r w:rsidR="006A40C3" w:rsidRPr="00805F4A">
        <w:t xml:space="preserve"> </w:t>
      </w:r>
      <w:r w:rsidR="000A6386" w:rsidRPr="00805F4A">
        <w:t>each</w:t>
      </w:r>
      <w:r w:rsidR="006A40C3" w:rsidRPr="00805F4A">
        <w:t xml:space="preserve"> </w:t>
      </w:r>
      <w:r w:rsidR="00B47FA9" w:rsidRPr="00805F4A">
        <w:t>quarter</w:t>
      </w:r>
      <w:r w:rsidR="00241C33" w:rsidRPr="00805F4A">
        <w:t>.</w:t>
      </w:r>
    </w:p>
    <w:p w14:paraId="46A67C99" w14:textId="6BA22A53" w:rsidR="002F008C" w:rsidRDefault="009D7452" w:rsidP="004E1F8D">
      <w:pPr>
        <w:pStyle w:val="BodyText"/>
        <w:tabs>
          <w:tab w:val="left" w:pos="360"/>
        </w:tabs>
        <w:spacing w:after="0"/>
        <w:ind w:left="360" w:hanging="360"/>
      </w:pPr>
      <w:r>
        <w:t>**</w:t>
      </w:r>
      <w:r w:rsidR="004E1F8D">
        <w:tab/>
      </w:r>
      <w:r w:rsidR="00AF1CC0">
        <w:t xml:space="preserve">For </w:t>
      </w:r>
      <w:r w:rsidR="00DE2B3B">
        <w:t xml:space="preserve">Vogtle and </w:t>
      </w:r>
      <w:r w:rsidR="00AF1CC0">
        <w:t xml:space="preserve">sites designated as a Unique Site Budget </w:t>
      </w:r>
      <w:r w:rsidR="003667FE">
        <w:t xml:space="preserve">Model </w:t>
      </w:r>
      <w:r w:rsidR="00AF1CC0">
        <w:t>(USBM) as defined in I</w:t>
      </w:r>
      <w:ins w:id="1" w:author="Author">
        <w:r w:rsidR="00B500AE">
          <w:t xml:space="preserve">nspection </w:t>
        </w:r>
      </w:ins>
      <w:r w:rsidR="00AF1CC0">
        <w:t>M</w:t>
      </w:r>
      <w:ins w:id="2" w:author="Author">
        <w:r w:rsidR="00B500AE">
          <w:t xml:space="preserve">anual </w:t>
        </w:r>
      </w:ins>
      <w:r w:rsidR="00AF1CC0">
        <w:t>C</w:t>
      </w:r>
      <w:ins w:id="3" w:author="Author">
        <w:r w:rsidR="00B500AE">
          <w:t>hapter (IMC)</w:t>
        </w:r>
      </w:ins>
      <w:r w:rsidR="00DB095C">
        <w:t> </w:t>
      </w:r>
      <w:r w:rsidR="00AF1CC0">
        <w:t>2515 and</w:t>
      </w:r>
      <w:ins w:id="4" w:author="Author">
        <w:r w:rsidR="006F21EB">
          <w:t xml:space="preserve"> IMC</w:t>
        </w:r>
      </w:ins>
      <w:r w:rsidR="00AF1CC0">
        <w:t xml:space="preserve"> 0306</w:t>
      </w:r>
      <w:r w:rsidR="003667FE">
        <w:t>,</w:t>
      </w:r>
      <w:r w:rsidR="00AF1CC0">
        <w:t xml:space="preserve"> the</w:t>
      </w:r>
      <w:r w:rsidR="003667FE">
        <w:t xml:space="preserve"> inspectors sh</w:t>
      </w:r>
      <w:r w:rsidR="009370A7">
        <w:t>all</w:t>
      </w:r>
      <w:r w:rsidR="003667FE">
        <w:t xml:space="preserve"> perform </w:t>
      </w:r>
      <w:r w:rsidR="00654E4F">
        <w:t>8</w:t>
      </w:r>
      <w:r w:rsidR="00EE4334">
        <w:t> </w:t>
      </w:r>
      <w:r w:rsidR="00654E4F">
        <w:t xml:space="preserve">licensed operator control room </w:t>
      </w:r>
      <w:r w:rsidR="00AF1CC0">
        <w:t xml:space="preserve">observations </w:t>
      </w:r>
      <w:r w:rsidR="00654E4F">
        <w:t>per site</w:t>
      </w:r>
      <w:r w:rsidR="00DD2E9C">
        <w:t xml:space="preserve"> annually</w:t>
      </w:r>
      <w:r w:rsidR="00AF1CC0">
        <w:t xml:space="preserve"> and </w:t>
      </w:r>
      <w:r w:rsidR="00654E4F">
        <w:t>8</w:t>
      </w:r>
      <w:r w:rsidR="003667FE">
        <w:t xml:space="preserve"> </w:t>
      </w:r>
      <w:r w:rsidR="00654E4F">
        <w:t xml:space="preserve">licensed operator training/examination </w:t>
      </w:r>
      <w:r w:rsidR="003667FE">
        <w:t xml:space="preserve">observations </w:t>
      </w:r>
      <w:r w:rsidR="00654E4F">
        <w:t>per site</w:t>
      </w:r>
      <w:r w:rsidR="003667FE">
        <w:t xml:space="preserve"> annually</w:t>
      </w:r>
      <w:r w:rsidR="008D2728">
        <w:t>, with the samples distributed among the units at the site</w:t>
      </w:r>
      <w:r w:rsidR="00123D28">
        <w:t xml:space="preserve">. </w:t>
      </w:r>
      <w:r w:rsidR="003667FE">
        <w:t xml:space="preserve">The </w:t>
      </w:r>
      <w:r w:rsidR="008D2728">
        <w:t xml:space="preserve">annual </w:t>
      </w:r>
      <w:r w:rsidR="00654E4F">
        <w:t>budgeted range</w:t>
      </w:r>
      <w:r w:rsidR="008D2728">
        <w:t xml:space="preserve"> per observation</w:t>
      </w:r>
      <w:r w:rsidR="00F44EE5">
        <w:t xml:space="preserve"> section</w:t>
      </w:r>
      <w:r w:rsidR="003667FE">
        <w:t xml:space="preserve"> is 8 </w:t>
      </w:r>
      <w:r w:rsidR="008D2728">
        <w:t xml:space="preserve">samples </w:t>
      </w:r>
      <w:r w:rsidR="00654E4F">
        <w:t>with</w:t>
      </w:r>
      <w:r w:rsidR="003667FE">
        <w:t xml:space="preserve"> 32</w:t>
      </w:r>
      <w:r w:rsidR="00DA3B11">
        <w:t> </w:t>
      </w:r>
      <w:r w:rsidR="003667FE">
        <w:t>budgeted hours</w:t>
      </w:r>
      <w:r w:rsidR="008D2728">
        <w:t xml:space="preserve"> per site</w:t>
      </w:r>
      <w:r w:rsidR="00123D28">
        <w:t xml:space="preserve">. </w:t>
      </w:r>
      <w:r w:rsidR="005D09A7">
        <w:t xml:space="preserve">A note can be added to </w:t>
      </w:r>
      <w:ins w:id="5" w:author="Author">
        <w:r w:rsidR="00097F35">
          <w:t>the Reactor Program System (</w:t>
        </w:r>
      </w:ins>
      <w:r w:rsidR="005D09A7">
        <w:t>RPS</w:t>
      </w:r>
      <w:ins w:id="6" w:author="Author">
        <w:r w:rsidR="00097F35">
          <w:t>)</w:t>
        </w:r>
      </w:ins>
      <w:r w:rsidR="005D09A7">
        <w:t xml:space="preserve"> </w:t>
      </w:r>
      <w:r w:rsidR="00C63F68">
        <w:t>regarding the minimum sample</w:t>
      </w:r>
      <w:r w:rsidR="00B66F1C">
        <w:t>s for these sites</w:t>
      </w:r>
      <w:r w:rsidR="008317FB">
        <w:t xml:space="preserve">, with justification that the sample size complies with this </w:t>
      </w:r>
      <w:r w:rsidR="00654E4F">
        <w:t>foot</w:t>
      </w:r>
      <w:r w:rsidR="008317FB">
        <w:t>note</w:t>
      </w:r>
      <w:r w:rsidR="00B66F1C">
        <w:t>.</w:t>
      </w:r>
    </w:p>
    <w:p w14:paraId="4D71ABEA" w14:textId="1C4A00B9" w:rsidR="009D7452" w:rsidRDefault="002F008C" w:rsidP="004E1F8D">
      <w:pPr>
        <w:pStyle w:val="BodyText"/>
        <w:tabs>
          <w:tab w:val="left" w:pos="360"/>
        </w:tabs>
        <w:spacing w:after="0"/>
        <w:ind w:left="360" w:hanging="360"/>
      </w:pPr>
      <w:r>
        <w:t>***</w:t>
      </w:r>
      <w:r w:rsidR="004E1F8D">
        <w:tab/>
      </w:r>
      <w:r w:rsidR="00AF1CC0">
        <w:t xml:space="preserve">For sites that </w:t>
      </w:r>
      <w:r>
        <w:t>have more than one licensed operator requalification training program</w:t>
      </w:r>
      <w:r w:rsidR="005526E6">
        <w:t xml:space="preserve">, the </w:t>
      </w:r>
      <w:r w:rsidR="00BA71A7">
        <w:t xml:space="preserve">examination </w:t>
      </w:r>
      <w:r w:rsidR="003667FE">
        <w:t xml:space="preserve">results of </w:t>
      </w:r>
      <w:r w:rsidR="003667FE" w:rsidRPr="006670A9">
        <w:rPr>
          <w:u w:val="single"/>
        </w:rPr>
        <w:t>each</w:t>
      </w:r>
      <w:r w:rsidR="003667FE">
        <w:t xml:space="preserve"> license</w:t>
      </w:r>
      <w:r w:rsidR="00B23A0F">
        <w:t>d operator</w:t>
      </w:r>
      <w:r w:rsidR="003667FE">
        <w:t xml:space="preserve"> requalification training exam </w:t>
      </w:r>
      <w:r w:rsidR="00BA71A7">
        <w:t>shall be collected annually</w:t>
      </w:r>
      <w:ins w:id="7" w:author="Author">
        <w:r w:rsidR="00240823">
          <w:t>,</w:t>
        </w:r>
      </w:ins>
      <w:r w:rsidR="00BA71A7">
        <w:t xml:space="preserve"> and</w:t>
      </w:r>
      <w:r w:rsidR="003667FE">
        <w:t xml:space="preserve"> </w:t>
      </w:r>
      <w:r w:rsidR="003667FE" w:rsidRPr="00FE6259">
        <w:rPr>
          <w:u w:val="single"/>
        </w:rPr>
        <w:t>each</w:t>
      </w:r>
      <w:r w:rsidR="00BA71A7">
        <w:t xml:space="preserve"> requalification program </w:t>
      </w:r>
      <w:r w:rsidR="003667FE">
        <w:t xml:space="preserve">will be </w:t>
      </w:r>
      <w:r w:rsidR="00BA71A7">
        <w:t>inspect</w:t>
      </w:r>
      <w:r w:rsidR="003667FE">
        <w:t xml:space="preserve">ed </w:t>
      </w:r>
      <w:r w:rsidR="00BA71A7">
        <w:t>biennially</w:t>
      </w:r>
      <w:r w:rsidR="00123D28">
        <w:t xml:space="preserve">. </w:t>
      </w:r>
      <w:r w:rsidR="00EA7EF8">
        <w:t xml:space="preserve">A note can be added </w:t>
      </w:r>
      <w:r w:rsidR="00EA7EF8">
        <w:lastRenderedPageBreak/>
        <w:t>to RPS regarding the minimum samples for these sites, with justification that the sample size complies with this footnote</w:t>
      </w:r>
      <w:r w:rsidR="00123D28">
        <w:t>.</w:t>
      </w:r>
    </w:p>
    <w:p w14:paraId="5B914FEB" w14:textId="72450B55" w:rsidR="00A20E9B" w:rsidRPr="00922D87" w:rsidRDefault="00A20E9B" w:rsidP="00922D87">
      <w:pPr>
        <w:pStyle w:val="Heading1"/>
      </w:pPr>
      <w:r w:rsidRPr="00922D87">
        <w:t>71111.11-01</w:t>
      </w:r>
      <w:r w:rsidRPr="00922D87">
        <w:tab/>
        <w:t>INSPECTION OBJECTIVES</w:t>
      </w:r>
    </w:p>
    <w:p w14:paraId="3AA0A71E" w14:textId="272BFDAB" w:rsidR="00A0209E" w:rsidRPr="00270018" w:rsidRDefault="00A20E9B" w:rsidP="00270018">
      <w:pPr>
        <w:pStyle w:val="BodyText2"/>
      </w:pPr>
      <w:r w:rsidRPr="00270018">
        <w:t>01.01</w:t>
      </w:r>
      <w:r w:rsidR="006F1515" w:rsidRPr="00270018">
        <w:tab/>
      </w:r>
      <w:r w:rsidR="00F21BDD" w:rsidRPr="00270018">
        <w:t>To evaluate licensed operator</w:t>
      </w:r>
      <w:r w:rsidR="00F21BDD" w:rsidRPr="00105404">
        <w:rPr>
          <w:rStyle w:val="FootnoteReference"/>
        </w:rPr>
        <w:footnoteReference w:id="2"/>
      </w:r>
      <w:r w:rsidR="00F21BDD" w:rsidRPr="00270018">
        <w:t xml:space="preserve"> performance during the conduct of requalification examinations, other examinations, training exercises, and in the actual plant/main control room.</w:t>
      </w:r>
    </w:p>
    <w:p w14:paraId="52D10683" w14:textId="5E2AA369" w:rsidR="00F765C9" w:rsidRDefault="00A0209E" w:rsidP="00270018">
      <w:pPr>
        <w:pStyle w:val="BodyText2"/>
      </w:pPr>
      <w:r>
        <w:t>01.02</w:t>
      </w:r>
      <w:r>
        <w:tab/>
      </w:r>
      <w:r w:rsidR="00F21BDD" w:rsidRPr="00F21BDD">
        <w:t>To assess the facility licensee’s ability to evaluate the performance of their licensed operators during the conduct of requalification examinations, other examinations, and training exercises.</w:t>
      </w:r>
    </w:p>
    <w:p w14:paraId="1B611F7F" w14:textId="44934F9A" w:rsidR="00F21BDD" w:rsidRDefault="00E129C3" w:rsidP="00270018">
      <w:pPr>
        <w:pStyle w:val="BodyText2"/>
      </w:pPr>
      <w:r>
        <w:t>01.03</w:t>
      </w:r>
      <w:r>
        <w:tab/>
      </w:r>
      <w:r w:rsidR="00F21BDD" w:rsidRPr="00F21BDD">
        <w:t>To assess the facility licensee’s ability to properly develop and administer requalification annual operating tests and biennial written examinations.</w:t>
      </w:r>
    </w:p>
    <w:p w14:paraId="0015D8C3" w14:textId="56819DC6" w:rsidR="00F21BDD" w:rsidRDefault="006F1515" w:rsidP="00270018">
      <w:pPr>
        <w:pStyle w:val="BodyText2"/>
      </w:pPr>
      <w:r>
        <w:t>01.0</w:t>
      </w:r>
      <w:r w:rsidR="00605CF1">
        <w:t>4</w:t>
      </w:r>
      <w:r w:rsidRPr="006F1515">
        <w:t xml:space="preserve"> </w:t>
      </w:r>
      <w:r>
        <w:tab/>
      </w:r>
      <w:r w:rsidR="00F21BDD" w:rsidRPr="00F21BDD">
        <w:t xml:space="preserve">To </w:t>
      </w:r>
      <w:r w:rsidR="00A77DA1">
        <w:t>evaluate</w:t>
      </w:r>
      <w:r w:rsidR="00F21BDD" w:rsidRPr="00F21BDD">
        <w:t xml:space="preserve"> the performance of the control room simulator and the facility licensee’s testing and maintenance of the control room simulator.</w:t>
      </w:r>
    </w:p>
    <w:p w14:paraId="0C3F4600" w14:textId="65499BA8" w:rsidR="00E129C3" w:rsidRDefault="00E129C3" w:rsidP="00270018">
      <w:pPr>
        <w:pStyle w:val="BodyText2"/>
      </w:pPr>
      <w:r>
        <w:t>01.05</w:t>
      </w:r>
      <w:r>
        <w:tab/>
      </w:r>
      <w:r w:rsidR="00F21BDD" w:rsidRPr="00F21BDD">
        <w:t>To</w:t>
      </w:r>
      <w:r w:rsidR="00F21BDD">
        <w:t xml:space="preserve"> </w:t>
      </w:r>
      <w:r w:rsidR="00F21BDD" w:rsidRPr="00F21BDD">
        <w:t>ensur</w:t>
      </w:r>
      <w:r w:rsidR="00F21BDD">
        <w:t>e</w:t>
      </w:r>
      <w:r w:rsidR="00F21BDD" w:rsidRPr="00F21BDD">
        <w:t xml:space="preserve"> that individuals who are licensed to operate the facility satisfy the conditions of their licenses as specified in 10 CFR 55.53 and 10 CFR 55.59</w:t>
      </w:r>
      <w:r w:rsidR="00F21BDD">
        <w:t>, and to assess the facility licensee’s effectiveness in ensuring that operator license conditions are satisfied</w:t>
      </w:r>
      <w:r w:rsidR="00F21BDD" w:rsidRPr="00F21BDD">
        <w:t>.</w:t>
      </w:r>
    </w:p>
    <w:p w14:paraId="114C98CE" w14:textId="466663B2" w:rsidR="00054CDF" w:rsidRDefault="00054CDF" w:rsidP="00254828">
      <w:pPr>
        <w:pStyle w:val="Heading1"/>
      </w:pPr>
      <w:r>
        <w:t>71111.11-0</w:t>
      </w:r>
      <w:r w:rsidR="006D7681">
        <w:t>2</w:t>
      </w:r>
      <w:r>
        <w:tab/>
      </w:r>
      <w:r>
        <w:tab/>
        <w:t>GENERAL GUIDANCE</w:t>
      </w:r>
    </w:p>
    <w:p w14:paraId="7B98095C" w14:textId="77777777" w:rsidR="00B460CE" w:rsidRDefault="00B460CE" w:rsidP="00BE64ED">
      <w:pPr>
        <w:pStyle w:val="BodyText1-Title"/>
      </w:pPr>
      <w:r>
        <w:t>Quarterly Control Room and Training Observations</w:t>
      </w:r>
    </w:p>
    <w:p w14:paraId="6CF38ADE" w14:textId="6107F208" w:rsidR="00E853BD" w:rsidRDefault="00C535C7" w:rsidP="00B91ACE">
      <w:pPr>
        <w:pStyle w:val="BodyText"/>
      </w:pPr>
      <w:r>
        <w:t>Observe</w:t>
      </w:r>
      <w:r w:rsidR="00BB7BBD">
        <w:t xml:space="preserve"> and assess</w:t>
      </w:r>
      <w:r>
        <w:t xml:space="preserve"> l</w:t>
      </w:r>
      <w:r w:rsidR="00E853BD" w:rsidRPr="00E853BD">
        <w:t xml:space="preserve">icensed operator performance in the actual plant/main control room </w:t>
      </w:r>
      <w:r w:rsidR="00BB7BBD">
        <w:t>during</w:t>
      </w:r>
      <w:r w:rsidR="00E853BD" w:rsidRPr="00E853BD">
        <w:t xml:space="preserve"> periods of heightened activity or risk</w:t>
      </w:r>
      <w:r w:rsidR="00123D28">
        <w:t xml:space="preserve">. </w:t>
      </w:r>
      <w:r w:rsidR="00CD67DE">
        <w:t xml:space="preserve">Also, </w:t>
      </w:r>
      <w:r w:rsidR="00126D15">
        <w:t>o</w:t>
      </w:r>
      <w:r w:rsidR="00CD67DE">
        <w:t>bserve the facility licensee ability to administer, and licensed operator performance during, requalification training</w:t>
      </w:r>
      <w:r w:rsidR="00123D28">
        <w:t xml:space="preserve">. </w:t>
      </w:r>
      <w:r w:rsidR="00E853BD" w:rsidRPr="00E853BD">
        <w:t xml:space="preserve">At the discretion of </w:t>
      </w:r>
      <w:r w:rsidR="00097F35">
        <w:t>r</w:t>
      </w:r>
      <w:r w:rsidR="00E853BD" w:rsidRPr="00E853BD">
        <w:t xml:space="preserve">egional </w:t>
      </w:r>
      <w:r w:rsidR="00097F35">
        <w:t>m</w:t>
      </w:r>
      <w:r w:rsidR="00E853BD" w:rsidRPr="00E853BD">
        <w:t>anagement</w:t>
      </w:r>
      <w:r w:rsidR="00CD67DE">
        <w:t>,</w:t>
      </w:r>
      <w:r w:rsidR="00BB7BBD">
        <w:t xml:space="preserve"> a </w:t>
      </w:r>
      <w:r w:rsidR="00E853BD" w:rsidRPr="00E853BD">
        <w:t>regional operator licensing examiner</w:t>
      </w:r>
      <w:r w:rsidR="00466993">
        <w:t xml:space="preserve"> </w:t>
      </w:r>
      <w:r w:rsidR="00BB7BBD">
        <w:t xml:space="preserve">may perform this </w:t>
      </w:r>
      <w:r w:rsidR="00CD67DE">
        <w:t>observation</w:t>
      </w:r>
      <w:r w:rsidR="00BB7BBD">
        <w:t>.</w:t>
      </w:r>
    </w:p>
    <w:p w14:paraId="05AC3DB0" w14:textId="16F43E61" w:rsidR="00074CE1" w:rsidRDefault="00307806" w:rsidP="00B91ACE">
      <w:pPr>
        <w:pStyle w:val="BodyText"/>
        <w:rPr>
          <w:u w:val="single"/>
        </w:rPr>
      </w:pPr>
      <w:r w:rsidRPr="00E853BD">
        <w:t xml:space="preserve">Although the intent is to </w:t>
      </w:r>
      <w:r>
        <w:t>perform sample</w:t>
      </w:r>
      <w:r w:rsidR="00074CE1">
        <w:t>s</w:t>
      </w:r>
      <w:r>
        <w:t xml:space="preserve"> (</w:t>
      </w:r>
      <w:r w:rsidRPr="00E853BD">
        <w:t xml:space="preserve">control room observations </w:t>
      </w:r>
      <w:r>
        <w:t>and requalification training observations) each</w:t>
      </w:r>
      <w:r w:rsidRPr="00E853BD">
        <w:t xml:space="preserve"> calendar quarter, observations may be deferred based upon the plant’s schedule and inspector judgment</w:t>
      </w:r>
      <w:r w:rsidR="00123D28">
        <w:t xml:space="preserve">. </w:t>
      </w:r>
      <w:r w:rsidRPr="00E853BD">
        <w:t xml:space="preserve">For example, </w:t>
      </w:r>
      <w:r>
        <w:t xml:space="preserve">if </w:t>
      </w:r>
      <w:r w:rsidRPr="00E853BD">
        <w:t>a plant</w:t>
      </w:r>
      <w:r w:rsidR="00074CE1">
        <w:t xml:space="preserve"> does not perform requalificat</w:t>
      </w:r>
      <w:r w:rsidR="00683B12">
        <w:t xml:space="preserve">ion training </w:t>
      </w:r>
      <w:proofErr w:type="gramStart"/>
      <w:r w:rsidR="00683B12">
        <w:t>in a given</w:t>
      </w:r>
      <w:proofErr w:type="gramEnd"/>
      <w:r w:rsidR="00683B12">
        <w:t xml:space="preserve"> quarter</w:t>
      </w:r>
      <w:r w:rsidR="00074CE1">
        <w:t xml:space="preserve"> or has few risk-significant control room activities in a quarter, </w:t>
      </w:r>
      <w:r w:rsidRPr="00E853BD">
        <w:t xml:space="preserve">it may be advantageous to </w:t>
      </w:r>
      <w:r w:rsidR="00074CE1">
        <w:t>defer the samples</w:t>
      </w:r>
      <w:r w:rsidRPr="00E853BD">
        <w:t>.</w:t>
      </w:r>
    </w:p>
    <w:p w14:paraId="4E6FD181" w14:textId="77777777" w:rsidR="00B460CE" w:rsidRDefault="00E853BD" w:rsidP="00BE64ED">
      <w:pPr>
        <w:pStyle w:val="BodyText1-Title"/>
      </w:pPr>
      <w:r>
        <w:t xml:space="preserve">Annual </w:t>
      </w:r>
      <w:r w:rsidR="000F1966">
        <w:t xml:space="preserve">Requalification </w:t>
      </w:r>
      <w:r>
        <w:t>Examination Results</w:t>
      </w:r>
    </w:p>
    <w:p w14:paraId="5A7D69BA" w14:textId="17B345C6" w:rsidR="00142BFE" w:rsidRDefault="00333DBC" w:rsidP="00B91ACE">
      <w:pPr>
        <w:pStyle w:val="BodyText"/>
      </w:pPr>
      <w:r>
        <w:t xml:space="preserve">In accordance with 10 CFR 55.59(a), </w:t>
      </w:r>
      <w:r w:rsidR="005E7283">
        <w:t>each licensed operator must</w:t>
      </w:r>
      <w:r>
        <w:t xml:space="preserve"> </w:t>
      </w:r>
      <w:r w:rsidR="0016303A">
        <w:t>pass a comprehensive</w:t>
      </w:r>
      <w:r w:rsidR="00D5463F">
        <w:t xml:space="preserve"> (biennial) written examination and an annual operating test</w:t>
      </w:r>
      <w:r w:rsidR="00D5463F">
        <w:rPr>
          <w:rStyle w:val="FootnoteReference"/>
        </w:rPr>
        <w:footnoteReference w:id="3"/>
      </w:r>
      <w:r w:rsidR="00123D28">
        <w:t xml:space="preserve">. </w:t>
      </w:r>
      <w:r w:rsidR="00D5463F">
        <w:t xml:space="preserve">Following the completion of </w:t>
      </w:r>
      <w:r w:rsidR="000F1966">
        <w:t>each of</w:t>
      </w:r>
      <w:r w:rsidR="00D5463F">
        <w:t xml:space="preserve"> these examinations, a</w:t>
      </w:r>
      <w:r w:rsidR="00466993">
        <w:t xml:space="preserve"> </w:t>
      </w:r>
      <w:r w:rsidR="00EE4334">
        <w:t>regional</w:t>
      </w:r>
      <w:r w:rsidR="00D5463F">
        <w:t xml:space="preserve"> operat</w:t>
      </w:r>
      <w:r w:rsidR="00874814">
        <w:t>or</w:t>
      </w:r>
      <w:r w:rsidR="00D5463F">
        <w:t xml:space="preserve"> licensing examiner familiar with the facility licensee’s </w:t>
      </w:r>
      <w:r w:rsidR="00D5463F">
        <w:lastRenderedPageBreak/>
        <w:t xml:space="preserve">requalification examination schedule </w:t>
      </w:r>
      <w:r w:rsidR="00466993">
        <w:t>collect</w:t>
      </w:r>
      <w:r w:rsidR="00BB7BBD">
        <w:t>s</w:t>
      </w:r>
      <w:r w:rsidR="00466993">
        <w:t xml:space="preserve"> the examination results</w:t>
      </w:r>
      <w:r w:rsidR="00123D28">
        <w:t xml:space="preserve">. </w:t>
      </w:r>
      <w:r w:rsidR="00466993">
        <w:t>This review is expected to be conducted in-office.</w:t>
      </w:r>
    </w:p>
    <w:p w14:paraId="68343D77" w14:textId="77777777" w:rsidR="00875FAA" w:rsidRDefault="00B460CE" w:rsidP="00BE64ED">
      <w:pPr>
        <w:pStyle w:val="BodyText1-Title"/>
      </w:pPr>
      <w:r>
        <w:t>Biennial Licensed Operator Requalification Program Inspection</w:t>
      </w:r>
    </w:p>
    <w:p w14:paraId="7AF16204" w14:textId="43B71CA2" w:rsidR="00C63F10" w:rsidRDefault="00C63F10" w:rsidP="00B91ACE">
      <w:pPr>
        <w:pStyle w:val="BodyText"/>
      </w:pPr>
      <w:r>
        <w:t>Conduct a biennial review of:</w:t>
      </w:r>
    </w:p>
    <w:p w14:paraId="4DA131E1" w14:textId="5EF263A9" w:rsidR="00C63F10" w:rsidRDefault="006D7681" w:rsidP="00CD2CAC">
      <w:pPr>
        <w:pStyle w:val="ListParagraph"/>
        <w:numPr>
          <w:ilvl w:val="0"/>
          <w:numId w:val="6"/>
        </w:numPr>
        <w:spacing w:after="220" w:line="240" w:lineRule="auto"/>
        <w:ind w:left="720" w:hanging="720"/>
      </w:pPr>
      <w:r w:rsidRPr="006D7681">
        <w:t>licensed operator performance during requalification examinations,</w:t>
      </w:r>
    </w:p>
    <w:p w14:paraId="6A472ECE" w14:textId="13E629EE" w:rsidR="00C63F10" w:rsidRDefault="006D7681" w:rsidP="00CD2CAC">
      <w:pPr>
        <w:pStyle w:val="ListParagraph"/>
        <w:numPr>
          <w:ilvl w:val="0"/>
          <w:numId w:val="6"/>
        </w:numPr>
        <w:spacing w:after="220" w:line="240" w:lineRule="auto"/>
      </w:pPr>
      <w:r w:rsidRPr="006D7681">
        <w:t>the ability of the facility licensee to properly develop and administer requalification examinations,</w:t>
      </w:r>
    </w:p>
    <w:p w14:paraId="494887FA" w14:textId="7FE359A3" w:rsidR="00C63F10" w:rsidRDefault="006D7681" w:rsidP="00CD2CAC">
      <w:pPr>
        <w:pStyle w:val="ListParagraph"/>
        <w:numPr>
          <w:ilvl w:val="0"/>
          <w:numId w:val="6"/>
        </w:numPr>
        <w:spacing w:after="220" w:line="240" w:lineRule="auto"/>
        <w:ind w:left="720" w:hanging="720"/>
      </w:pPr>
      <w:r w:rsidRPr="006D7681">
        <w:t>the maintenance of individual operator licenses,</w:t>
      </w:r>
    </w:p>
    <w:p w14:paraId="406EF0A6" w14:textId="4FF2BBAC" w:rsidR="00C63F10" w:rsidRDefault="006D7681" w:rsidP="00CD2CAC">
      <w:pPr>
        <w:pStyle w:val="ListParagraph"/>
        <w:numPr>
          <w:ilvl w:val="0"/>
          <w:numId w:val="6"/>
        </w:numPr>
        <w:spacing w:after="220" w:line="240" w:lineRule="auto"/>
        <w:ind w:left="720" w:hanging="720"/>
      </w:pPr>
      <w:r w:rsidRPr="006D7681">
        <w:t>the performance of the control room simulator, and</w:t>
      </w:r>
    </w:p>
    <w:p w14:paraId="3984A18B" w14:textId="1F6FE3E6" w:rsidR="0034566B" w:rsidRDefault="006D7681" w:rsidP="00B91ACE">
      <w:pPr>
        <w:pStyle w:val="ListParagraph"/>
        <w:numPr>
          <w:ilvl w:val="0"/>
          <w:numId w:val="6"/>
        </w:numPr>
        <w:spacing w:after="220" w:line="240" w:lineRule="auto"/>
        <w:rPr>
          <w:ins w:id="8" w:author="Author"/>
        </w:rPr>
      </w:pPr>
      <w:r w:rsidRPr="006D7681">
        <w:t>the ability of the facility licensee to identify and resolve problems related to licensed operator performance</w:t>
      </w:r>
      <w:r w:rsidR="00C63F10">
        <w:t>.</w:t>
      </w:r>
    </w:p>
    <w:p w14:paraId="6E937BAB" w14:textId="620E53A4" w:rsidR="0034566B" w:rsidRPr="0034566B" w:rsidRDefault="0034566B" w:rsidP="0034566B">
      <w:pPr>
        <w:pStyle w:val="BodyText"/>
        <w:rPr>
          <w:ins w:id="9" w:author="Author"/>
        </w:rPr>
      </w:pPr>
      <w:ins w:id="10" w:author="Author">
        <w:r w:rsidRPr="0034566B">
          <w:t xml:space="preserve">The inspection team for the biennial review consists of at least two examiners/inspectors. The team should, preferably, consist of members who are both qualified operator licensing examiners on the facility licensee’s vendor type and have basic inspector certification. At a minimum, one team member must be a qualified operator licensing examiner on the facility licensee’s vendor type and have basic inspector certification. Additional examiners/inspectors may be used at the </w:t>
        </w:r>
        <w:r w:rsidR="00097F35">
          <w:t>r</w:t>
        </w:r>
        <w:r w:rsidRPr="0034566B">
          <w:t xml:space="preserve">egion’s discretion. The </w:t>
        </w:r>
        <w:r w:rsidR="00097F35">
          <w:t>r</w:t>
        </w:r>
        <w:r w:rsidRPr="0034566B">
          <w:t xml:space="preserve">egion’s Operations Branch Chief will determine additional training and observation needed to prepare individuals to lead the </w:t>
        </w:r>
        <w:r>
          <w:t>b</w:t>
        </w:r>
        <w:r w:rsidRPr="0034566B">
          <w:t xml:space="preserve">iennial Licensed Operator Requalification Program </w:t>
        </w:r>
        <w:r>
          <w:t>i</w:t>
        </w:r>
        <w:r w:rsidRPr="0034566B">
          <w:t>nspection team.</w:t>
        </w:r>
      </w:ins>
    </w:p>
    <w:p w14:paraId="6C32AE8E" w14:textId="4432F812" w:rsidR="006D7681" w:rsidRDefault="006D7681" w:rsidP="00B91ACE">
      <w:pPr>
        <w:pStyle w:val="BodyText"/>
      </w:pPr>
      <w:r w:rsidRPr="006D7681">
        <w:t>The biennial review is expected to require a one-week onsite visit, plus additional in-office review</w:t>
      </w:r>
      <w:r w:rsidR="00123D28">
        <w:t xml:space="preserve">. </w:t>
      </w:r>
      <w:r>
        <w:t xml:space="preserve">Although most of these activities </w:t>
      </w:r>
      <w:r w:rsidR="007A754A">
        <w:t xml:space="preserve">could </w:t>
      </w:r>
      <w:r>
        <w:t xml:space="preserve">be conducted by a single lead inspector </w:t>
      </w:r>
      <w:r w:rsidR="00D52139">
        <w:t xml:space="preserve">during the facility licensee’s administration </w:t>
      </w:r>
      <w:r w:rsidR="00D52139" w:rsidRPr="00D52139">
        <w:t>of the requalification annual operating test</w:t>
      </w:r>
      <w:r w:rsidR="00D52139">
        <w:t>,</w:t>
      </w:r>
      <w:r w:rsidR="00D52139" w:rsidRPr="00D52139">
        <w:t xml:space="preserve"> </w:t>
      </w:r>
      <w:r w:rsidR="00C63F10">
        <w:t xml:space="preserve">utilize </w:t>
      </w:r>
      <w:r w:rsidR="00D52139" w:rsidRPr="006D7681">
        <w:t>a minimum</w:t>
      </w:r>
      <w:r w:rsidR="00D52139">
        <w:t xml:space="preserve"> of</w:t>
      </w:r>
      <w:r w:rsidR="00D52139" w:rsidRPr="006D7681">
        <w:t xml:space="preserve"> two examiners/inspectors</w:t>
      </w:r>
      <w:r w:rsidR="007A754A" w:rsidRPr="007A754A">
        <w:t>.</w:t>
      </w:r>
      <w:r w:rsidR="00240823">
        <w:t xml:space="preserve"> </w:t>
      </w:r>
      <w:r w:rsidR="007A754A" w:rsidRPr="007A754A">
        <w:t>As an efficiency measure, it is recommended that the NRC request that the facility licensee submit specific examinations and other information prior to the onsite portion of the biennial inspection, such that</w:t>
      </w:r>
      <w:r w:rsidR="007A754A">
        <w:t xml:space="preserve"> a</w:t>
      </w:r>
      <w:r w:rsidR="00D51053">
        <w:t xml:space="preserve">ny issues identified can be </w:t>
      </w:r>
      <w:r w:rsidR="007A754A" w:rsidRPr="007A754A">
        <w:t>discussed with the facility licensee while on</w:t>
      </w:r>
      <w:r w:rsidR="005E5D48">
        <w:t xml:space="preserve"> </w:t>
      </w:r>
      <w:r w:rsidR="007A754A" w:rsidRPr="007A754A">
        <w:t>site</w:t>
      </w:r>
      <w:r w:rsidR="00123D28">
        <w:t xml:space="preserve">. </w:t>
      </w:r>
      <w:r w:rsidR="007A754A" w:rsidRPr="007A754A">
        <w:t>In accordance with 10 CFR 55.59(c), facility licensees are required to make these</w:t>
      </w:r>
      <w:r w:rsidR="007A754A">
        <w:t xml:space="preserve"> </w:t>
      </w:r>
      <w:r w:rsidR="007A754A" w:rsidRPr="007A754A">
        <w:t>examination records available for NRC review</w:t>
      </w:r>
      <w:r w:rsidR="007A754A">
        <w:t>, and a</w:t>
      </w:r>
      <w:r w:rsidR="007A754A" w:rsidRPr="007A754A">
        <w:t xml:space="preserve"> list of the typical documents reviewed during th</w:t>
      </w:r>
      <w:r w:rsidR="007A754A">
        <w:t xml:space="preserve">e biennial inspection </w:t>
      </w:r>
      <w:r w:rsidR="007A754A" w:rsidRPr="007A754A">
        <w:t xml:space="preserve">is presented in </w:t>
      </w:r>
      <w:r w:rsidR="00E03DBE">
        <w:t>a</w:t>
      </w:r>
      <w:r w:rsidR="007A754A" w:rsidRPr="007A754A">
        <w:t>ppendix</w:t>
      </w:r>
      <w:r w:rsidR="009A2DF7">
        <w:t> </w:t>
      </w:r>
      <w:r w:rsidR="007A754A" w:rsidRPr="007A754A">
        <w:t>A</w:t>
      </w:r>
      <w:ins w:id="11" w:author="Author">
        <w:r w:rsidR="00563A5D">
          <w:t xml:space="preserve"> of this </w:t>
        </w:r>
        <w:r w:rsidR="00E03DBE">
          <w:t>IP</w:t>
        </w:r>
      </w:ins>
      <w:r w:rsidR="007A754A" w:rsidRPr="007A754A">
        <w:t>.</w:t>
      </w:r>
    </w:p>
    <w:p w14:paraId="2708AC77" w14:textId="0672513D" w:rsidR="007F41A8" w:rsidRDefault="00BB7E1C" w:rsidP="00B91ACE">
      <w:pPr>
        <w:pStyle w:val="BodyText"/>
      </w:pPr>
      <w:r>
        <w:t>The biennial inspection shall be scheduled and announced to each facility licensee</w:t>
      </w:r>
      <w:r w:rsidR="00123D28">
        <w:t xml:space="preserve">. </w:t>
      </w:r>
      <w:r w:rsidR="006D7681" w:rsidRPr="006D7681">
        <w:t>Typically, facility licensees divide up each 24-month requalification program into training cycles</w:t>
      </w:r>
      <w:r w:rsidR="00123D28">
        <w:t xml:space="preserve">. </w:t>
      </w:r>
      <w:r w:rsidR="006D7681" w:rsidRPr="006D7681">
        <w:t>During each requalification training cycle, training and/or examination activities are repeated on subsequent weeks for different groups or operating crews of licensed operators. Typically, facility licensees conduct an annual operating test for licensed operators during a training cycle near the mid-point of each 24-month requalification program</w:t>
      </w:r>
      <w:r w:rsidR="00123D28">
        <w:t xml:space="preserve">. </w:t>
      </w:r>
      <w:r w:rsidR="001D06D6">
        <w:t>Similarly, near the end of each 24</w:t>
      </w:r>
      <w:r w:rsidR="00A94EC3">
        <w:noBreakHyphen/>
      </w:r>
      <w:r w:rsidR="001D06D6">
        <w:t xml:space="preserve">month requalification program, the facility licensees </w:t>
      </w:r>
      <w:r w:rsidR="006D7681" w:rsidRPr="006D7681">
        <w:t>conduct both an annual operating test and a biennial written examination</w:t>
      </w:r>
      <w:r w:rsidR="00123D28">
        <w:t xml:space="preserve">. </w:t>
      </w:r>
      <w:r w:rsidR="006D7681" w:rsidRPr="006D7681">
        <w:t xml:space="preserve">With such a schedule, it is preferred that the </w:t>
      </w:r>
      <w:r w:rsidR="007F41A8">
        <w:t xml:space="preserve">biennial inspection </w:t>
      </w:r>
      <w:r w:rsidR="006D7681" w:rsidRPr="006D7681">
        <w:t>be performed</w:t>
      </w:r>
      <w:r w:rsidR="007F41A8">
        <w:t xml:space="preserve"> near the end of each 24</w:t>
      </w:r>
      <w:r w:rsidR="001D06D6">
        <w:t>-</w:t>
      </w:r>
      <w:r w:rsidR="007F41A8">
        <w:t xml:space="preserve">month cycle when the facility licensee is administering </w:t>
      </w:r>
      <w:r w:rsidR="006D7681" w:rsidRPr="006D7681">
        <w:t xml:space="preserve">both </w:t>
      </w:r>
      <w:r w:rsidR="007F41A8">
        <w:t xml:space="preserve">the </w:t>
      </w:r>
      <w:r w:rsidR="006D7681" w:rsidRPr="006D7681">
        <w:t xml:space="preserve">annual requalification operating test and </w:t>
      </w:r>
      <w:r w:rsidR="007F41A8">
        <w:t xml:space="preserve">the </w:t>
      </w:r>
      <w:r w:rsidR="006D7681" w:rsidRPr="006D7681">
        <w:t>requalification written examination</w:t>
      </w:r>
      <w:r w:rsidR="00123D28">
        <w:t xml:space="preserve">. </w:t>
      </w:r>
      <w:r w:rsidR="007F41A8">
        <w:t xml:space="preserve">For facility licensees that do not employ this typical schedule, or for facilities </w:t>
      </w:r>
      <w:r w:rsidR="00874814">
        <w:t xml:space="preserve">at </w:t>
      </w:r>
      <w:r w:rsidR="007F41A8">
        <w:t>which the NRC has historically completed the biennial inspection in a different way, the overall requirements are for the region to complete the biennial inspection requirements such that (1)</w:t>
      </w:r>
      <w:r w:rsidR="00E07392">
        <w:t> </w:t>
      </w:r>
      <w:r w:rsidR="00D52139">
        <w:t>an</w:t>
      </w:r>
      <w:r w:rsidR="007F41A8">
        <w:t xml:space="preserve"> in-progress annual operating test is</w:t>
      </w:r>
      <w:r w:rsidR="00D52139">
        <w:t xml:space="preserve"> observed and</w:t>
      </w:r>
      <w:r w:rsidR="007F41A8">
        <w:t xml:space="preserve"> reviewed, and (2) t</w:t>
      </w:r>
      <w:r w:rsidR="007F41A8" w:rsidRPr="007F41A8">
        <w:t xml:space="preserve">he </w:t>
      </w:r>
      <w:r w:rsidR="00E320A6">
        <w:t xml:space="preserve">most recently administered </w:t>
      </w:r>
      <w:r w:rsidR="007F41A8" w:rsidRPr="007F41A8">
        <w:t xml:space="preserve">biennial requalification written examination </w:t>
      </w:r>
      <w:r w:rsidR="00E320A6">
        <w:t xml:space="preserve">is </w:t>
      </w:r>
      <w:r w:rsidR="007F41A8" w:rsidRPr="007F41A8">
        <w:t>reviewed</w:t>
      </w:r>
      <w:r w:rsidR="00E320A6">
        <w:t xml:space="preserve">, </w:t>
      </w:r>
      <w:r w:rsidR="007F41A8" w:rsidRPr="007F41A8">
        <w:t xml:space="preserve">such that at least one version of the biennial requalification written examination </w:t>
      </w:r>
      <w:r w:rsidR="00E320A6">
        <w:t xml:space="preserve">is reviewed </w:t>
      </w:r>
      <w:r w:rsidR="007F41A8" w:rsidRPr="007F41A8">
        <w:t>from each of the licensee’s successive 24-month requalification programs</w:t>
      </w:r>
      <w:r w:rsidR="00E320A6">
        <w:t xml:space="preserve"> during each biennial inspection</w:t>
      </w:r>
      <w:r w:rsidR="007F41A8" w:rsidRPr="007F41A8">
        <w:t>.</w:t>
      </w:r>
    </w:p>
    <w:p w14:paraId="6402C2D2" w14:textId="7D30EA80" w:rsidR="00536AFB" w:rsidRDefault="00536AFB" w:rsidP="00B91ACE">
      <w:pPr>
        <w:pStyle w:val="BodyText"/>
      </w:pPr>
      <w:r>
        <w:lastRenderedPageBreak/>
        <w:t xml:space="preserve">Generally, only the inspection requirements of this procedure will need to be conducted. However, regional managers will consider overall facility performance, allegations related to licensed operator requalification, findings from this </w:t>
      </w:r>
      <w:r w:rsidR="006B3B3C">
        <w:t>inspection procedure (IP)</w:t>
      </w:r>
      <w:r>
        <w:t xml:space="preserve">, and any traditional enforcement actions taken </w:t>
      </w:r>
      <w:proofErr w:type="gramStart"/>
      <w:r>
        <w:t>as a result of</w:t>
      </w:r>
      <w:proofErr w:type="gramEnd"/>
      <w:r>
        <w:t xml:space="preserve"> this IP in determining whether additional activities </w:t>
      </w:r>
      <w:r w:rsidR="00F430C4">
        <w:t xml:space="preserve">will </w:t>
      </w:r>
      <w:r>
        <w:t>be performed</w:t>
      </w:r>
      <w:r w:rsidR="00123D28">
        <w:t xml:space="preserve">. </w:t>
      </w:r>
      <w:r>
        <w:t>Additional activities include observation of additional groups or crews of licensed operators during an annual requalification operating test, the performance of IP 41500, “Training and Qualification Effectiveness,” and the performance of an NRC-conducted licensed operator requalification examination, in accordance with 10 CFR 55.59(a)(2)(iii) and NUREG-1021, “Operator Licensing Examination Standards for Power Reactors,” ES-6 sections</w:t>
      </w:r>
      <w:r w:rsidR="00123D28">
        <w:t xml:space="preserve">. </w:t>
      </w:r>
      <w:r>
        <w:t>Additional activities should be considered when any of the following conditions exist:</w:t>
      </w:r>
    </w:p>
    <w:p w14:paraId="5F90138F" w14:textId="436D841E" w:rsidR="00536AFB" w:rsidRDefault="00536AFB" w:rsidP="00713FED">
      <w:pPr>
        <w:pStyle w:val="BodyText"/>
      </w:pPr>
      <w:r w:rsidRPr="00C90F36">
        <w:t>Observe Additional Crews</w:t>
      </w:r>
      <w:r w:rsidR="00123D28">
        <w:t xml:space="preserve">. </w:t>
      </w:r>
      <w:r>
        <w:t xml:space="preserve">At the discretion of the NRC </w:t>
      </w:r>
      <w:r w:rsidR="00097F35">
        <w:t>r</w:t>
      </w:r>
      <w:r>
        <w:t xml:space="preserve">egion, </w:t>
      </w:r>
      <w:r w:rsidR="0076227F">
        <w:t xml:space="preserve">perform </w:t>
      </w:r>
      <w:r>
        <w:t xml:space="preserve">this activity if </w:t>
      </w:r>
      <w:r w:rsidR="0076227F">
        <w:t xml:space="preserve">the inspector observes </w:t>
      </w:r>
      <w:r>
        <w:t>a dynamic simulator scenario crew failure during the regularly scheduled inspection, or as a possible response to allegations associated with licensed operator performance or requalification training.</w:t>
      </w:r>
    </w:p>
    <w:p w14:paraId="013E4AA8" w14:textId="4CEDC9B3" w:rsidR="00536AFB" w:rsidRDefault="00536AFB" w:rsidP="00713FED">
      <w:pPr>
        <w:pStyle w:val="BodyText"/>
      </w:pPr>
      <w:r w:rsidRPr="00C90F36">
        <w:t>Perform IP 41500</w:t>
      </w:r>
      <w:r>
        <w:t>. This activity should be performed</w:t>
      </w:r>
      <w:ins w:id="12" w:author="Author">
        <w:r w:rsidR="001B5BF0">
          <w:t xml:space="preserve"> fully or referenced</w:t>
        </w:r>
      </w:ins>
      <w:r>
        <w:t xml:space="preserve"> </w:t>
      </w:r>
      <w:ins w:id="13" w:author="Author">
        <w:r w:rsidR="001B5BF0">
          <w:t xml:space="preserve">when </w:t>
        </w:r>
      </w:ins>
      <w:r>
        <w:t>the NRC is concerned with the quality of licensed operator requalification training at a facility</w:t>
      </w:r>
      <w:r w:rsidR="00123D28">
        <w:t xml:space="preserve">. </w:t>
      </w:r>
      <w:r>
        <w:t xml:space="preserve">Initiators for this activity </w:t>
      </w:r>
      <w:ins w:id="14" w:author="Author">
        <w:r w:rsidR="00613BB0">
          <w:t>may</w:t>
        </w:r>
        <w:r w:rsidR="00EE4E5D">
          <w:t xml:space="preserve"> </w:t>
        </w:r>
      </w:ins>
      <w:r>
        <w:t>include:</w:t>
      </w:r>
      <w:r w:rsidR="001C12E9">
        <w:t xml:space="preserve"> </w:t>
      </w:r>
      <w:r>
        <w:t>(1) significant in-plant operator performance issues that have requalification training quality as a root cause, (2) a failure rate on a requalification examination of greater than or equal to 50</w:t>
      </w:r>
      <w:r w:rsidR="00101CA7">
        <w:t> </w:t>
      </w:r>
      <w:r>
        <w:t>percent, (3) indications of a breakdown in the systems approach to training at the facility, or</w:t>
      </w:r>
      <w:r w:rsidR="001C12E9">
        <w:t xml:space="preserve"> </w:t>
      </w:r>
      <w:r>
        <w:t xml:space="preserve">(4) as a possible response to allegations associated with licensed operator performance or requalification. Prior to initiating this activity, consult with the operator licensing program office and obtain concurrence from the affected </w:t>
      </w:r>
      <w:r w:rsidR="00097F35">
        <w:t>r</w:t>
      </w:r>
      <w:r>
        <w:t>egion’s Regional Administrator.</w:t>
      </w:r>
    </w:p>
    <w:p w14:paraId="42B871E4" w14:textId="448859FA" w:rsidR="00536AFB" w:rsidRDefault="00536AFB" w:rsidP="00713FED">
      <w:pPr>
        <w:pStyle w:val="BodyText"/>
        <w:rPr>
          <w:ins w:id="15" w:author="Author"/>
        </w:rPr>
      </w:pPr>
      <w:r w:rsidRPr="00C90F36">
        <w:t>Perform an NRC-conducted licensed operator requalification examination</w:t>
      </w:r>
      <w:r>
        <w:t>. This activity should be performed if the NRC has lost confidence in the facility licensee’s ability to conduct its own examinations</w:t>
      </w:r>
      <w:r w:rsidR="00123D28">
        <w:t xml:space="preserve">. </w:t>
      </w:r>
      <w:r>
        <w:t xml:space="preserve">Initiators for this activity include: (1) white findings in both written examination quality and operating test quality; (2) in response to an actual examination compromise as defined in </w:t>
      </w:r>
      <w:ins w:id="16" w:author="Author">
        <w:r w:rsidR="00CD2CAC">
          <w:t>IMC</w:t>
        </w:r>
      </w:ins>
      <w:r>
        <w:t xml:space="preserve"> 0609, Appendix I, “Licensed Operator Requalification Significance Determination Process;” or (3) as a possible response to allegations associated with licensed operator requalification examinations. Prior to initiating this activity, consult with the operator licensing program office and obtain concurrence from the affected </w:t>
      </w:r>
      <w:r w:rsidR="00097F35">
        <w:t>r</w:t>
      </w:r>
      <w:r>
        <w:t>egion’s Regional Administrator.</w:t>
      </w:r>
    </w:p>
    <w:p w14:paraId="2BE9B7F2" w14:textId="77777777" w:rsidR="00C422FB" w:rsidRDefault="00C422FB" w:rsidP="00713FED">
      <w:pPr>
        <w:pStyle w:val="BodyText"/>
        <w:rPr>
          <w:ins w:id="17" w:author="Author"/>
          <w:u w:val="single"/>
        </w:rPr>
      </w:pPr>
      <w:ins w:id="18" w:author="Author">
        <w:r>
          <w:rPr>
            <w:u w:val="single"/>
          </w:rPr>
          <w:t>Problem Resolution and Identification</w:t>
        </w:r>
      </w:ins>
    </w:p>
    <w:p w14:paraId="6E969E65" w14:textId="0C2F92FE" w:rsidR="00970A8D" w:rsidRDefault="00C90F36" w:rsidP="00364162">
      <w:pPr>
        <w:pStyle w:val="BodyText"/>
        <w:rPr>
          <w:ins w:id="19" w:author="Author"/>
        </w:rPr>
      </w:pPr>
      <w:ins w:id="20" w:author="Author">
        <w:r>
          <w:t xml:space="preserve">For each sample, </w:t>
        </w:r>
        <w:r w:rsidR="00E11F01">
          <w:t xml:space="preserve">verify that the licensee </w:t>
        </w:r>
        <w:r w:rsidR="005F4D36">
          <w:t xml:space="preserve">has </w:t>
        </w:r>
        <w:r w:rsidR="00C71F4A">
          <w:t xml:space="preserve">appropriately </w:t>
        </w:r>
        <w:r w:rsidR="005F4D36">
          <w:t>identified and corrected p</w:t>
        </w:r>
        <w:r w:rsidR="00E11F01">
          <w:t>roblems</w:t>
        </w:r>
        <w:r w:rsidR="00C71F4A">
          <w:t xml:space="preserve"> with </w:t>
        </w:r>
        <w:r w:rsidR="00C6157D">
          <w:t>the licensed operator requalification program and licensed operator performance</w:t>
        </w:r>
        <w:r w:rsidR="00C71F4A">
          <w:t>.</w:t>
        </w:r>
        <w:r w:rsidR="0043047D">
          <w:t xml:space="preserve"> </w:t>
        </w:r>
        <w:r w:rsidR="00C6157D">
          <w:t>Refer to</w:t>
        </w:r>
        <w:r>
          <w:t xml:space="preserve"> IP 71152, “Problem Identification and Resolution.”</w:t>
        </w:r>
        <w:r w:rsidR="00C21042">
          <w:t xml:space="preserve"> </w:t>
        </w:r>
        <w:r w:rsidR="00D4330A">
          <w:t>Also refer to the “Memorandum of Agreement Between the Institute of Nuclear Power Operations and the U.S. Nuclear Regulatory Commission</w:t>
        </w:r>
        <w:r w:rsidR="003D0C61">
          <w:t xml:space="preserve">.” The </w:t>
        </w:r>
        <w:r w:rsidR="00BD21B3">
          <w:t>memorandum states that the NRC will conduct performance-based inspections of training and qualification program effectiveness</w:t>
        </w:r>
        <w:r w:rsidR="003C7BBF">
          <w:t xml:space="preserve">. Therefore, the guidance </w:t>
        </w:r>
        <w:r w:rsidR="0067626B">
          <w:t>in this section focuses</w:t>
        </w:r>
        <w:r w:rsidR="0007626B">
          <w:t xml:space="preserve"> on </w:t>
        </w:r>
        <w:r w:rsidR="00927F11">
          <w:t xml:space="preserve">training </w:t>
        </w:r>
        <w:r w:rsidR="0007626B">
          <w:t xml:space="preserve">program </w:t>
        </w:r>
        <w:r w:rsidR="00B8572C">
          <w:t>effectiveness</w:t>
        </w:r>
        <w:r w:rsidR="0007626B">
          <w:t xml:space="preserve"> and operator performance in the plant.</w:t>
        </w:r>
      </w:ins>
    </w:p>
    <w:p w14:paraId="728F1662" w14:textId="1B9598A8" w:rsidR="00A35C30" w:rsidRDefault="0093629C" w:rsidP="003A7E94">
      <w:pPr>
        <w:pStyle w:val="BodyText"/>
        <w:rPr>
          <w:ins w:id="21" w:author="Author"/>
        </w:rPr>
      </w:pPr>
      <w:ins w:id="22" w:author="Author">
        <w:r w:rsidRPr="0093629C">
          <w:t xml:space="preserve">As part of this assessment, </w:t>
        </w:r>
        <w:r w:rsidR="005927AF">
          <w:t xml:space="preserve">review </w:t>
        </w:r>
        <w:r w:rsidR="009E1EBE">
          <w:t xml:space="preserve">how the </w:t>
        </w:r>
        <w:r w:rsidR="005927AF">
          <w:t>facility licensee</w:t>
        </w:r>
        <w:r w:rsidR="00845C8F">
          <w:t xml:space="preserve"> </w:t>
        </w:r>
        <w:r w:rsidR="009E1EBE">
          <w:t>exec</w:t>
        </w:r>
        <w:r w:rsidR="002715AF">
          <w:t>utes the fi</w:t>
        </w:r>
        <w:r w:rsidR="002C386F">
          <w:t>f</w:t>
        </w:r>
        <w:r w:rsidR="002715AF">
          <w:t xml:space="preserve">th element of </w:t>
        </w:r>
        <w:r w:rsidR="00062DF1">
          <w:t xml:space="preserve">a </w:t>
        </w:r>
        <w:r w:rsidR="00FD0766">
          <w:t>s</w:t>
        </w:r>
        <w:r w:rsidR="00062DF1">
          <w:t xml:space="preserve">ystems </w:t>
        </w:r>
        <w:r w:rsidR="002715AF">
          <w:t>a</w:t>
        </w:r>
        <w:r w:rsidR="00062DF1">
          <w:t xml:space="preserve">pproach to </w:t>
        </w:r>
        <w:r w:rsidR="002715AF">
          <w:t>t</w:t>
        </w:r>
        <w:r w:rsidR="00062DF1">
          <w:t>raining, defined in 10 CFR 55.</w:t>
        </w:r>
        <w:r w:rsidR="001D051D">
          <w:t>4</w:t>
        </w:r>
        <w:r w:rsidR="002715AF">
          <w:t xml:space="preserve"> as, “</w:t>
        </w:r>
        <w:r w:rsidR="002715AF" w:rsidRPr="002715AF">
          <w:t>Evaluation and revision of the training based on the performance of trained personnel in the job setting.</w:t>
        </w:r>
        <w:r w:rsidR="002715AF">
          <w:t>”</w:t>
        </w:r>
        <w:r w:rsidR="00062DF1">
          <w:t xml:space="preserve"> Specifically, check the </w:t>
        </w:r>
        <w:r w:rsidRPr="0093629C">
          <w:t>effectiveness of the licensee in evaluating and revising requalificatio</w:t>
        </w:r>
        <w:r w:rsidR="006565CF">
          <w:t>n</w:t>
        </w:r>
        <w:r w:rsidRPr="0093629C">
          <w:t xml:space="preserve"> training based on </w:t>
        </w:r>
        <w:r w:rsidR="000D4CE4">
          <w:t xml:space="preserve">the performance of </w:t>
        </w:r>
        <w:r w:rsidRPr="0093629C">
          <w:t>licensed operator</w:t>
        </w:r>
        <w:r w:rsidR="000D4CE4">
          <w:t>s</w:t>
        </w:r>
        <w:r w:rsidRPr="0093629C">
          <w:t xml:space="preserve"> </w:t>
        </w:r>
        <w:r w:rsidR="000D4CE4">
          <w:t>on the job</w:t>
        </w:r>
        <w:r w:rsidRPr="0093629C">
          <w:t>.</w:t>
        </w:r>
        <w:r w:rsidR="00A4605F">
          <w:t xml:space="preserve"> </w:t>
        </w:r>
        <w:r w:rsidR="00826953">
          <w:t xml:space="preserve">Risk-inform the sample by </w:t>
        </w:r>
        <w:r w:rsidR="00E231F0">
          <w:t>preferentially selecting</w:t>
        </w:r>
        <w:r w:rsidR="00826953">
          <w:t xml:space="preserve"> the </w:t>
        </w:r>
        <w:r w:rsidR="00007895">
          <w:t xml:space="preserve">response to </w:t>
        </w:r>
        <w:r w:rsidR="00A15BAD">
          <w:t>significant</w:t>
        </w:r>
        <w:r w:rsidR="00A35C30">
          <w:t xml:space="preserve"> licensed operator errors or performance problems</w:t>
        </w:r>
        <w:r w:rsidR="00A15BAD">
          <w:t xml:space="preserve"> in the actual plant</w:t>
        </w:r>
        <w:r w:rsidR="00A35C30">
          <w:t xml:space="preserve">. </w:t>
        </w:r>
        <w:r w:rsidR="00E37212">
          <w:lastRenderedPageBreak/>
          <w:t>T</w:t>
        </w:r>
        <w:r w:rsidR="00A35C30">
          <w:t xml:space="preserve">he inspector should consider </w:t>
        </w:r>
        <w:r w:rsidR="002F3E27">
          <w:t xml:space="preserve">the impact on the actual plant </w:t>
        </w:r>
        <w:r w:rsidR="0090025A">
          <w:t xml:space="preserve">and whether </w:t>
        </w:r>
        <w:r w:rsidR="002F3E27">
          <w:t xml:space="preserve">the potential errors or problems </w:t>
        </w:r>
        <w:r w:rsidR="0090025A">
          <w:t>could have a significant impact on the plant under different conditions.</w:t>
        </w:r>
      </w:ins>
    </w:p>
    <w:p w14:paraId="45AEE0E8" w14:textId="6C5908E2" w:rsidR="00146577" w:rsidRDefault="00FC708F" w:rsidP="00713FED">
      <w:pPr>
        <w:pStyle w:val="BodyText"/>
        <w:rPr>
          <w:ins w:id="23" w:author="Author"/>
        </w:rPr>
      </w:pPr>
      <w:ins w:id="24" w:author="Author">
        <w:r>
          <w:t>I</w:t>
        </w:r>
        <w:r w:rsidR="006976AC">
          <w:t xml:space="preserve">nspectors should </w:t>
        </w:r>
        <w:r w:rsidR="00C71970">
          <w:t>evaluate</w:t>
        </w:r>
        <w:r w:rsidR="00D36F9F">
          <w:t xml:space="preserve"> how the licensee</w:t>
        </w:r>
        <w:r w:rsidR="006976AC">
          <w:t xml:space="preserve"> </w:t>
        </w:r>
        <w:r w:rsidR="00A1077F">
          <w:t>implements these</w:t>
        </w:r>
        <w:r w:rsidR="00C71970">
          <w:t xml:space="preserve"> training evaluations and revisions</w:t>
        </w:r>
        <w:r w:rsidR="006976AC">
          <w:t xml:space="preserve"> </w:t>
        </w:r>
        <w:r w:rsidR="00C71970">
          <w:t>i</w:t>
        </w:r>
        <w:r w:rsidR="00DE0A7E">
          <w:t>n accordance with the</w:t>
        </w:r>
        <w:r w:rsidR="00A1077F">
          <w:t>ir</w:t>
        </w:r>
        <w:r w:rsidR="00DE0A7E">
          <w:t xml:space="preserve"> training program</w:t>
        </w:r>
        <w:r w:rsidR="004B3D6F">
          <w:t xml:space="preserve">. </w:t>
        </w:r>
        <w:r w:rsidR="00BB2AD7">
          <w:t>For the selected performance problem</w:t>
        </w:r>
        <w:r>
          <w:t>(s)</w:t>
        </w:r>
        <w:r w:rsidR="00BB2AD7">
          <w:t xml:space="preserve"> in the actual plant, t</w:t>
        </w:r>
        <w:r w:rsidR="00D709F1">
          <w:t>he i</w:t>
        </w:r>
        <w:r w:rsidR="00D02862" w:rsidRPr="00D02862">
          <w:t>nspector should assess</w:t>
        </w:r>
        <w:r w:rsidR="00C55C0A">
          <w:t>, as applicable,</w:t>
        </w:r>
        <w:r w:rsidR="00D02862" w:rsidRPr="00D02862">
          <w:t xml:space="preserve"> the</w:t>
        </w:r>
        <w:r w:rsidR="00D709F1">
          <w:t xml:space="preserve"> </w:t>
        </w:r>
        <w:r w:rsidR="002271E7">
          <w:t>evaluation of requalification training</w:t>
        </w:r>
        <w:r w:rsidR="00C55C0A">
          <w:t xml:space="preserve">, the revision of training, </w:t>
        </w:r>
        <w:r w:rsidR="002271E7">
          <w:t xml:space="preserve">the </w:t>
        </w:r>
        <w:r w:rsidR="00D02862" w:rsidRPr="00D02862">
          <w:t>quality of th</w:t>
        </w:r>
        <w:r w:rsidR="00B6051E">
          <w:t>e</w:t>
        </w:r>
        <w:r w:rsidR="00D02862" w:rsidRPr="00D02862">
          <w:t xml:space="preserve"> training, and verify that this training was </w:t>
        </w:r>
        <w:proofErr w:type="gramStart"/>
        <w:r w:rsidR="00D02862" w:rsidRPr="00D02862">
          <w:t>actually conducted</w:t>
        </w:r>
        <w:proofErr w:type="gramEnd"/>
        <w:r w:rsidR="00D02862" w:rsidRPr="00D02862">
          <w:t xml:space="preserve"> (e.g., by reviewing licensee training schedules and/or training attendance records).</w:t>
        </w:r>
      </w:ins>
    </w:p>
    <w:p w14:paraId="604B5623" w14:textId="78957D99" w:rsidR="00D02862" w:rsidRDefault="00D02862" w:rsidP="00713FED">
      <w:pPr>
        <w:pStyle w:val="BodyText"/>
        <w:rPr>
          <w:ins w:id="25" w:author="Author"/>
        </w:rPr>
      </w:pPr>
      <w:ins w:id="26" w:author="Author">
        <w:r w:rsidRPr="00D02862">
          <w:t xml:space="preserve">The </w:t>
        </w:r>
        <w:r w:rsidR="00FE34FB">
          <w:t>review</w:t>
        </w:r>
        <w:r w:rsidRPr="00D02862">
          <w:t xml:space="preserve"> should include one or more examples of issues where additional training was not conducted </w:t>
        </w:r>
        <w:proofErr w:type="gramStart"/>
        <w:r w:rsidRPr="00D02862">
          <w:t>as a result of</w:t>
        </w:r>
        <w:proofErr w:type="gramEnd"/>
        <w:r w:rsidRPr="00D02862">
          <w:t xml:space="preserve"> the issue. In performing this review, the inspector should verify that the facility licensee’s decision not to conduct additional training </w:t>
        </w:r>
        <w:proofErr w:type="gramStart"/>
        <w:r w:rsidRPr="00D02862">
          <w:t>as a result of</w:t>
        </w:r>
        <w:proofErr w:type="gramEnd"/>
        <w:r w:rsidRPr="00D02862">
          <w:t xml:space="preserve"> the issue was consistent with the nature of the issue, and consistent with the license</w:t>
        </w:r>
        <w:r w:rsidR="00D72BE4">
          <w:t>d</w:t>
        </w:r>
        <w:r w:rsidRPr="00D02862">
          <w:t xml:space="preserve"> operator requalification training and corrective action programs.</w:t>
        </w:r>
      </w:ins>
    </w:p>
    <w:p w14:paraId="60F528CB" w14:textId="687B681D" w:rsidR="00B62567" w:rsidRDefault="00A55018" w:rsidP="00713FED">
      <w:pPr>
        <w:pStyle w:val="BodyText"/>
      </w:pPr>
      <w:ins w:id="27" w:author="Author">
        <w:r>
          <w:t>If</w:t>
        </w:r>
        <w:r w:rsidR="00B62567" w:rsidRPr="00B62567">
          <w:t xml:space="preserve"> licensed operator errors</w:t>
        </w:r>
        <w:r>
          <w:t xml:space="preserve"> or</w:t>
        </w:r>
        <w:r w:rsidR="00B62567" w:rsidRPr="00B62567">
          <w:t xml:space="preserve"> performance problems </w:t>
        </w:r>
        <w:r>
          <w:t>repeat</w:t>
        </w:r>
      </w:ins>
      <w:r>
        <w:t xml:space="preserve">, </w:t>
      </w:r>
      <w:ins w:id="28" w:author="Author">
        <w:r>
          <w:t xml:space="preserve">evaluate </w:t>
        </w:r>
        <w:r w:rsidR="00B62F12">
          <w:t>whether the licensee</w:t>
        </w:r>
        <w:r w:rsidR="00E14751">
          <w:t>’s initial evaluation and</w:t>
        </w:r>
        <w:r w:rsidR="005007BE">
          <w:t xml:space="preserve"> revised</w:t>
        </w:r>
        <w:r w:rsidR="00E14751">
          <w:t xml:space="preserve"> training were appropriate. </w:t>
        </w:r>
        <w:r w:rsidR="00DF0119">
          <w:t xml:space="preserve">Note that repeating problems with operator performance do not necessarily constitute a </w:t>
        </w:r>
        <w:r w:rsidR="003C4937">
          <w:t xml:space="preserve">training </w:t>
        </w:r>
        <w:r w:rsidR="00DF0119">
          <w:t xml:space="preserve">performance deficiency unless the licensee fails to </w:t>
        </w:r>
        <w:r w:rsidR="00F71081">
          <w:t>follow their training program.</w:t>
        </w:r>
        <w:r w:rsidR="00DF0119">
          <w:t xml:space="preserve"> </w:t>
        </w:r>
        <w:r w:rsidR="0079675F">
          <w:t>As appropriate</w:t>
        </w:r>
        <w:r w:rsidR="00E14751">
          <w:t xml:space="preserve">, check if the licensee </w:t>
        </w:r>
        <w:r w:rsidR="00521A3F">
          <w:t>evaluates the additional problem</w:t>
        </w:r>
        <w:r w:rsidR="0079675F">
          <w:t>s, revises the training</w:t>
        </w:r>
        <w:r w:rsidR="00AA6A56">
          <w:t>, and completes the revised training</w:t>
        </w:r>
        <w:r w:rsidR="006F4B95">
          <w:t>.</w:t>
        </w:r>
      </w:ins>
    </w:p>
    <w:p w14:paraId="6E852FBC" w14:textId="77777777" w:rsidR="007F41A8" w:rsidRDefault="00536AFB" w:rsidP="00254828">
      <w:pPr>
        <w:pStyle w:val="Heading1"/>
      </w:pPr>
      <w:r>
        <w:t>71111.11-03</w:t>
      </w:r>
      <w:r>
        <w:tab/>
        <w:t xml:space="preserve">INSPECTION </w:t>
      </w:r>
      <w:r w:rsidR="001D44DE">
        <w:t>REQUIREMENTS</w:t>
      </w:r>
    </w:p>
    <w:p w14:paraId="61D77065" w14:textId="6FD9188C" w:rsidR="00E94924" w:rsidRPr="00E94924" w:rsidRDefault="00E94924" w:rsidP="00722F08">
      <w:pPr>
        <w:pStyle w:val="BodyText"/>
      </w:pPr>
      <w:r>
        <w:t xml:space="preserve">Per IMC 0040, inspection requirements are in </w:t>
      </w:r>
      <w:proofErr w:type="gramStart"/>
      <w:r>
        <w:rPr>
          <w:b/>
          <w:bCs/>
        </w:rPr>
        <w:t>bold</w:t>
      </w:r>
      <w:proofErr w:type="gramEnd"/>
      <w:r>
        <w:t xml:space="preserve"> and guidance is in normal type.</w:t>
      </w:r>
    </w:p>
    <w:p w14:paraId="3FA8916B" w14:textId="77777777" w:rsidR="00F56E02" w:rsidRPr="00722F08" w:rsidRDefault="00F56E02" w:rsidP="00722F08">
      <w:pPr>
        <w:pStyle w:val="Heading2"/>
      </w:pPr>
      <w:r w:rsidRPr="00722F08">
        <w:t>03.01</w:t>
      </w:r>
      <w:r w:rsidRPr="00722F08">
        <w:tab/>
      </w:r>
      <w:r w:rsidRPr="00BF46C3">
        <w:rPr>
          <w:u w:val="single"/>
        </w:rPr>
        <w:t xml:space="preserve">Licensed Operator </w:t>
      </w:r>
      <w:r w:rsidR="007B316F" w:rsidRPr="00BF46C3">
        <w:rPr>
          <w:u w:val="single"/>
        </w:rPr>
        <w:t>Performance in the Actual Plant/Main Con</w:t>
      </w:r>
      <w:r w:rsidRPr="00BF46C3">
        <w:rPr>
          <w:u w:val="single"/>
        </w:rPr>
        <w:t>trol Room</w:t>
      </w:r>
    </w:p>
    <w:p w14:paraId="5BF226C7" w14:textId="4AF82467" w:rsidR="007B316F" w:rsidRDefault="005A43E5" w:rsidP="00DA3B11">
      <w:pPr>
        <w:pStyle w:val="Requirement"/>
      </w:pPr>
      <w:r>
        <w:t xml:space="preserve">Observe </w:t>
      </w:r>
      <w:r w:rsidR="007B316F">
        <w:t>licensed operator</w:t>
      </w:r>
      <w:r w:rsidR="000F4CD0">
        <w:t xml:space="preserve"> performance</w:t>
      </w:r>
      <w:r w:rsidR="007B316F">
        <w:t xml:space="preserve"> in the actual plant/main control room during </w:t>
      </w:r>
      <w:r w:rsidR="000F4CD0">
        <w:t>periods of heightened activity or risk.</w:t>
      </w:r>
    </w:p>
    <w:p w14:paraId="38E4F0CC" w14:textId="350ED799" w:rsidR="007B316F" w:rsidRPr="00660628" w:rsidRDefault="007B316F" w:rsidP="0046353F">
      <w:pPr>
        <w:pStyle w:val="SpecificGuidance"/>
      </w:pPr>
      <w:r>
        <w:t>Specific Guidance</w:t>
      </w:r>
    </w:p>
    <w:p w14:paraId="2DC39FB3" w14:textId="0D5D43CD" w:rsidR="00F56E02" w:rsidRDefault="00973B1B" w:rsidP="00CD2CAC">
      <w:pPr>
        <w:pStyle w:val="BodyText"/>
        <w:numPr>
          <w:ilvl w:val="1"/>
          <w:numId w:val="22"/>
        </w:numPr>
      </w:pPr>
      <w:r>
        <w:t>P</w:t>
      </w:r>
      <w:r w:rsidR="00D70FC6">
        <w:t xml:space="preserve">rior to observing licensed operators, </w:t>
      </w:r>
      <w:r>
        <w:t>r</w:t>
      </w:r>
      <w:r w:rsidR="00133FF9">
        <w:t>eview</w:t>
      </w:r>
      <w:r w:rsidR="002F2DC4">
        <w:t xml:space="preserve"> </w:t>
      </w:r>
      <w:r w:rsidR="00133FF9">
        <w:t xml:space="preserve">the facility </w:t>
      </w:r>
      <w:r w:rsidR="00F56E02" w:rsidRPr="00F56E02">
        <w:t xml:space="preserve">licensee’s procedures, expectations, and policies </w:t>
      </w:r>
      <w:r w:rsidR="009B5A04">
        <w:t xml:space="preserve">regarding licensed operator performance, </w:t>
      </w:r>
      <w:r w:rsidR="00F56E02" w:rsidRPr="00F56E02">
        <w:t>including:</w:t>
      </w:r>
    </w:p>
    <w:p w14:paraId="560C60FC" w14:textId="05A75BEE" w:rsidR="00F56E02" w:rsidRDefault="007C3AFF" w:rsidP="007F6296">
      <w:pPr>
        <w:pStyle w:val="ListBullet4"/>
      </w:pPr>
      <w:r>
        <w:t>o</w:t>
      </w:r>
      <w:r w:rsidR="00F56E02" w:rsidRPr="00F56E02">
        <w:t xml:space="preserve">perator compliance and use of plant procedures, including procedure entry </w:t>
      </w:r>
      <w:r w:rsidR="00101CA7">
        <w:br/>
      </w:r>
      <w:r w:rsidR="00F56E02" w:rsidRPr="00F56E02">
        <w:t>and exit, performing procedure steps in the proper sequence</w:t>
      </w:r>
      <w:r w:rsidR="00664457">
        <w:t>,</w:t>
      </w:r>
      <w:r w:rsidR="00F56E02" w:rsidRPr="00F56E02">
        <w:t xml:space="preserve"> procedure </w:t>
      </w:r>
      <w:r w:rsidR="001B16F8">
        <w:t>place</w:t>
      </w:r>
      <w:r w:rsidR="00101CA7">
        <w:noBreakHyphen/>
      </w:r>
      <w:r w:rsidR="001B16F8">
        <w:t>keeping</w:t>
      </w:r>
      <w:r w:rsidR="00F56E02" w:rsidRPr="00F56E02">
        <w:t>, and technical specification entry and exit</w:t>
      </w:r>
    </w:p>
    <w:p w14:paraId="33F19630" w14:textId="0F146E9E" w:rsidR="00F56E02" w:rsidRDefault="007C3AFF" w:rsidP="0075093A">
      <w:pPr>
        <w:pStyle w:val="ListBullet4"/>
      </w:pPr>
      <w:r>
        <w:t>c</w:t>
      </w:r>
      <w:r w:rsidR="00F56E02" w:rsidRPr="00F56E02">
        <w:t>ontrol board/in-plant component manipulations</w:t>
      </w:r>
    </w:p>
    <w:p w14:paraId="561B85D4" w14:textId="5ED6CAAA" w:rsidR="00F56E02" w:rsidRDefault="007C3AFF" w:rsidP="0075093A">
      <w:pPr>
        <w:pStyle w:val="ListBullet4"/>
      </w:pPr>
      <w:r>
        <w:t>c</w:t>
      </w:r>
      <w:r w:rsidR="00F56E02" w:rsidRPr="00F56E02">
        <w:t>ommunications between crew members</w:t>
      </w:r>
    </w:p>
    <w:p w14:paraId="78EA0069" w14:textId="6974815A" w:rsidR="00B77EB7" w:rsidRDefault="007C3AFF" w:rsidP="0075093A">
      <w:pPr>
        <w:pStyle w:val="ListBullet4"/>
      </w:pPr>
      <w:r>
        <w:t>u</w:t>
      </w:r>
      <w:r w:rsidR="008D6844" w:rsidRPr="008D6844">
        <w:t>se and interpretation of plant instruments, indications, and alarms; diagnosis of plant conditions based on instruments, indications, and alarms</w:t>
      </w:r>
    </w:p>
    <w:p w14:paraId="441EB9A6" w14:textId="6F09B3F3" w:rsidR="008D6844" w:rsidRDefault="007C3AFF" w:rsidP="0075093A">
      <w:pPr>
        <w:pStyle w:val="ListBullet4"/>
      </w:pPr>
      <w:r>
        <w:t>u</w:t>
      </w:r>
      <w:r w:rsidR="008D6844" w:rsidRPr="008D6844">
        <w:t>se of human error prevention techniques, such as pre-job briefs and peer checking</w:t>
      </w:r>
    </w:p>
    <w:p w14:paraId="69C4F8BB" w14:textId="36C70B1A" w:rsidR="008D6844" w:rsidRPr="008D6844" w:rsidRDefault="007C3AFF" w:rsidP="0075093A">
      <w:pPr>
        <w:pStyle w:val="ListBullet4"/>
      </w:pPr>
      <w:r>
        <w:t>d</w:t>
      </w:r>
      <w:r w:rsidR="008D6844" w:rsidRPr="008D6844">
        <w:t xml:space="preserve">ocumentation of activities, including initials and </w:t>
      </w:r>
      <w:proofErr w:type="gramStart"/>
      <w:r w:rsidR="008D6844" w:rsidRPr="008D6844">
        <w:t>sign-offs</w:t>
      </w:r>
      <w:proofErr w:type="gramEnd"/>
      <w:r w:rsidR="008D6844" w:rsidRPr="008D6844">
        <w:t xml:space="preserve"> in procedures, control room logs, technical specification entry and exit, entry into </w:t>
      </w:r>
      <w:r w:rsidR="00664457">
        <w:t xml:space="preserve">and </w:t>
      </w:r>
      <w:r w:rsidR="008D6844" w:rsidRPr="008D6844">
        <w:t>out of service logs</w:t>
      </w:r>
    </w:p>
    <w:p w14:paraId="44871F8F" w14:textId="1849988C" w:rsidR="008D6844" w:rsidRDefault="007C3AFF" w:rsidP="0075093A">
      <w:pPr>
        <w:pStyle w:val="ListBullet4"/>
      </w:pPr>
      <w:r>
        <w:t>m</w:t>
      </w:r>
      <w:r w:rsidR="008D6844" w:rsidRPr="008D6844">
        <w:t>anagement and supervision of activities, including risk management and reactivity management</w:t>
      </w:r>
    </w:p>
    <w:p w14:paraId="0ED293EF" w14:textId="451BE390" w:rsidR="008D6844" w:rsidRDefault="007C3AFF" w:rsidP="0075093A">
      <w:pPr>
        <w:pStyle w:val="ListBullet4"/>
      </w:pPr>
      <w:r>
        <w:t>p</w:t>
      </w:r>
      <w:r w:rsidR="008D6844" w:rsidRPr="008D6844">
        <w:t>re-job briefs</w:t>
      </w:r>
    </w:p>
    <w:p w14:paraId="75DF1E22" w14:textId="77777777" w:rsidR="008D6844" w:rsidRDefault="008D6844" w:rsidP="009F2DCD">
      <w:pPr>
        <w:pStyle w:val="BodyText4"/>
      </w:pPr>
      <w:r>
        <w:lastRenderedPageBreak/>
        <w:t>The licensee’s policies for these areas are typically contained in various operations’ administrative procedures, with titles such as “Conduct of Operations for Shift Personnel,” “Reactivity Management,” “Control Room Conduct and Control Room Shift Activities,” “Risk Management,” etc.; consult with the facility licensee to determine which procedures are applicable at a particular plant.</w:t>
      </w:r>
    </w:p>
    <w:p w14:paraId="46F586C7" w14:textId="4B5EAE0C" w:rsidR="00B12E05" w:rsidRDefault="00133FF9" w:rsidP="00CD2CAC">
      <w:pPr>
        <w:pStyle w:val="BodyText"/>
        <w:numPr>
          <w:ilvl w:val="1"/>
          <w:numId w:val="22"/>
        </w:numPr>
      </w:pPr>
      <w:r>
        <w:t xml:space="preserve">Select an activity (or activities) to </w:t>
      </w:r>
      <w:r w:rsidR="008309E6">
        <w:t>observe and</w:t>
      </w:r>
      <w:r>
        <w:t xml:space="preserve"> review the </w:t>
      </w:r>
      <w:r w:rsidR="0082679E">
        <w:t>pl</w:t>
      </w:r>
      <w:r>
        <w:t xml:space="preserve">ant </w:t>
      </w:r>
      <w:r w:rsidR="0082679E">
        <w:t>procedures that</w:t>
      </w:r>
      <w:r w:rsidR="0082679E" w:rsidRPr="009B5A04">
        <w:t xml:space="preserve"> will be used by the operators during the observed </w:t>
      </w:r>
      <w:r w:rsidR="0082679E">
        <w:t>activity</w:t>
      </w:r>
      <w:r w:rsidR="00123D28">
        <w:t>.</w:t>
      </w:r>
    </w:p>
    <w:p w14:paraId="46891C99" w14:textId="360B42F4" w:rsidR="008D6844" w:rsidRDefault="00A5655F" w:rsidP="003155F2">
      <w:pPr>
        <w:pStyle w:val="BodyText4"/>
      </w:pPr>
      <w:r>
        <w:t>Assess l</w:t>
      </w:r>
      <w:r w:rsidR="008D6844">
        <w:t>icensed operator performance during periods of heightened plant activity or plant risk where the activities could impact plant safety</w:t>
      </w:r>
      <w:r w:rsidR="00123D28">
        <w:t xml:space="preserve">. </w:t>
      </w:r>
      <w:r>
        <w:t>Select a</w:t>
      </w:r>
      <w:r w:rsidR="008D6844">
        <w:t>ctual plant/main control room activities to observe by reviewing plant activity and/or work schedules, attending daily briefs, shift turnover briefs, refueling outage planning meetings, maintenance planning meetings, and via discussions with the facility licensee</w:t>
      </w:r>
      <w:r>
        <w:t xml:space="preserve">. </w:t>
      </w:r>
      <w:proofErr w:type="gramStart"/>
      <w:r>
        <w:t xml:space="preserve">In particular, </w:t>
      </w:r>
      <w:r w:rsidR="00E62087">
        <w:t>consider</w:t>
      </w:r>
      <w:proofErr w:type="gramEnd"/>
      <w:r w:rsidR="008D6844">
        <w:t xml:space="preserve"> observing the following activities:</w:t>
      </w:r>
    </w:p>
    <w:p w14:paraId="454FAF89" w14:textId="46AA5A44" w:rsidR="008D6844" w:rsidRDefault="007C3AFF" w:rsidP="0075093A">
      <w:pPr>
        <w:pStyle w:val="ListBullet4"/>
      </w:pPr>
      <w:r>
        <w:t>p</w:t>
      </w:r>
      <w:r w:rsidR="008D6844" w:rsidRPr="008D6844">
        <w:t>lant startups, shutdowns, and mode changes</w:t>
      </w:r>
    </w:p>
    <w:p w14:paraId="1D0E0120" w14:textId="44B60C17" w:rsidR="008D6844" w:rsidRDefault="007C3AFF" w:rsidP="0075093A">
      <w:pPr>
        <w:pStyle w:val="ListBullet4"/>
      </w:pPr>
      <w:r>
        <w:t>r</w:t>
      </w:r>
      <w:r w:rsidR="008D6844" w:rsidRPr="008D6844">
        <w:t>eactor power and turbine load changes, especially when licensee reactivity management policies will be in effect</w:t>
      </w:r>
    </w:p>
    <w:p w14:paraId="3D4DE0BF" w14:textId="28BA3BD9" w:rsidR="008D6844" w:rsidRPr="008D6844" w:rsidRDefault="007C3AFF" w:rsidP="0075093A">
      <w:pPr>
        <w:pStyle w:val="ListBullet4"/>
      </w:pPr>
      <w:r>
        <w:t>i</w:t>
      </w:r>
      <w:r w:rsidR="008D6844" w:rsidRPr="008D6844">
        <w:t>nfrequent plant evolutions</w:t>
      </w:r>
    </w:p>
    <w:p w14:paraId="6FB3DB19" w14:textId="2F71DE4B" w:rsidR="008D6844" w:rsidRDefault="007C3AFF" w:rsidP="0075093A">
      <w:pPr>
        <w:pStyle w:val="ListBullet4"/>
      </w:pPr>
      <w:r>
        <w:t>u</w:t>
      </w:r>
      <w:r w:rsidR="008D6844" w:rsidRPr="008D6844">
        <w:t>nplanned transients and off-normal events, including post-scram response</w:t>
      </w:r>
    </w:p>
    <w:p w14:paraId="61E93482" w14:textId="76884931" w:rsidR="008D6844" w:rsidRDefault="007C3AFF" w:rsidP="0075093A">
      <w:pPr>
        <w:pStyle w:val="ListBullet4"/>
      </w:pPr>
      <w:r>
        <w:t>s</w:t>
      </w:r>
      <w:r w:rsidR="008D6844" w:rsidRPr="008D6844">
        <w:t>urveillance testing</w:t>
      </w:r>
    </w:p>
    <w:p w14:paraId="4A9044C1" w14:textId="1A81770B" w:rsidR="008D6844" w:rsidRDefault="007C3AFF" w:rsidP="0075093A">
      <w:pPr>
        <w:pStyle w:val="ListBullet4"/>
      </w:pPr>
      <w:r>
        <w:t>p</w:t>
      </w:r>
      <w:r w:rsidR="008D6844" w:rsidRPr="008D6844">
        <w:t>ost-maintenance testing of safety-related structures, systems, and components</w:t>
      </w:r>
    </w:p>
    <w:p w14:paraId="1BAA7EAD" w14:textId="40F53622" w:rsidR="008D6844" w:rsidRDefault="007C3AFF" w:rsidP="0075093A">
      <w:pPr>
        <w:pStyle w:val="ListBullet4"/>
      </w:pPr>
      <w:r>
        <w:t>p</w:t>
      </w:r>
      <w:r w:rsidR="008D6844" w:rsidRPr="008D6844">
        <w:t>re-startup equipment line-ups, operational checks, and functional checks</w:t>
      </w:r>
    </w:p>
    <w:p w14:paraId="76CA6F29" w14:textId="6EE1AE59" w:rsidR="000C4E73" w:rsidRDefault="007C3AFF" w:rsidP="0075093A">
      <w:pPr>
        <w:pStyle w:val="ListBullet4"/>
      </w:pPr>
      <w:r>
        <w:t>c</w:t>
      </w:r>
      <w:r w:rsidR="000C4E73" w:rsidRPr="000C4E73">
        <w:t>hanges to the line-ups or modes of operation of safety related systems, structures, and components</w:t>
      </w:r>
    </w:p>
    <w:p w14:paraId="4F178090" w14:textId="59AE4612" w:rsidR="008D6844" w:rsidRDefault="007C3AFF" w:rsidP="0075093A">
      <w:pPr>
        <w:pStyle w:val="ListBullet4"/>
      </w:pPr>
      <w:r>
        <w:t>r</w:t>
      </w:r>
      <w:r w:rsidR="002D75CA" w:rsidRPr="002D75CA">
        <w:t>efueling outage preparations, such as filling the reactor cavity or entering mid</w:t>
      </w:r>
      <w:r w:rsidR="000A23D5">
        <w:noBreakHyphen/>
      </w:r>
      <w:r w:rsidR="002D75CA" w:rsidRPr="002D75CA">
        <w:t>loop operations</w:t>
      </w:r>
    </w:p>
    <w:p w14:paraId="53ABFA24" w14:textId="0B965237" w:rsidR="002D75CA" w:rsidRDefault="007C3AFF" w:rsidP="0075093A">
      <w:pPr>
        <w:pStyle w:val="ListBullet4"/>
      </w:pPr>
      <w:r>
        <w:t>r</w:t>
      </w:r>
      <w:r w:rsidR="002D75CA" w:rsidRPr="002D75CA">
        <w:t>eactor refueling activities</w:t>
      </w:r>
    </w:p>
    <w:p w14:paraId="54C08300" w14:textId="7591AA7C" w:rsidR="00B12E05" w:rsidRDefault="00133FF9" w:rsidP="00CD2CAC">
      <w:pPr>
        <w:pStyle w:val="BodyText"/>
        <w:numPr>
          <w:ilvl w:val="1"/>
          <w:numId w:val="22"/>
        </w:numPr>
      </w:pPr>
      <w:r>
        <w:t xml:space="preserve">Observe licensed operators conducting the selected activity, using the </w:t>
      </w:r>
      <w:r w:rsidR="00E40E31">
        <w:t xml:space="preserve">general </w:t>
      </w:r>
      <w:r>
        <w:t>checklist</w:t>
      </w:r>
      <w:r w:rsidR="00461360">
        <w:t>s</w:t>
      </w:r>
      <w:r>
        <w:t xml:space="preserve"> contained in </w:t>
      </w:r>
      <w:r w:rsidR="002F125E">
        <w:t>a</w:t>
      </w:r>
      <w:r>
        <w:t>ppendix H</w:t>
      </w:r>
      <w:ins w:id="29" w:author="Author">
        <w:r w:rsidR="002F125E">
          <w:t xml:space="preserve"> of this IP</w:t>
        </w:r>
      </w:ins>
      <w:r>
        <w:t xml:space="preserve"> as guidance</w:t>
      </w:r>
      <w:r w:rsidR="00123D28">
        <w:t xml:space="preserve">. </w:t>
      </w:r>
      <w:r w:rsidR="008309E6">
        <w:t>Consider</w:t>
      </w:r>
      <w:r w:rsidR="0082679E" w:rsidRPr="00513928">
        <w:t xml:space="preserve"> modifying these checklists based on the licensee’s </w:t>
      </w:r>
      <w:r w:rsidR="00A5655F" w:rsidRPr="00513928">
        <w:t>policies</w:t>
      </w:r>
      <w:r w:rsidR="008309E6">
        <w:t>.</w:t>
      </w:r>
    </w:p>
    <w:p w14:paraId="416A0894" w14:textId="0C12B332" w:rsidR="002D75CA" w:rsidRDefault="00A5655F" w:rsidP="00D33782">
      <w:pPr>
        <w:pStyle w:val="BodyText4"/>
      </w:pPr>
      <w:r>
        <w:t xml:space="preserve">For efficiency, </w:t>
      </w:r>
      <w:r w:rsidRPr="00513928">
        <w:t>plant status reviews (IMC 2515</w:t>
      </w:r>
      <w:ins w:id="30" w:author="Author">
        <w:r w:rsidR="005D6BE2">
          <w:t>,</w:t>
        </w:r>
      </w:ins>
      <w:r w:rsidRPr="00513928">
        <w:t xml:space="preserve"> Appendix D), inspection of post maintenance testing (IP 71111.19), refueling and outage activities (IP</w:t>
      </w:r>
      <w:r w:rsidR="000A23D5">
        <w:t> </w:t>
      </w:r>
      <w:r w:rsidRPr="00513928">
        <w:t>71111.20), and surveillance testing (IP 71111.22)</w:t>
      </w:r>
      <w:r>
        <w:t xml:space="preserve"> </w:t>
      </w:r>
      <w:r w:rsidR="000D594C">
        <w:t xml:space="preserve">can be performed </w:t>
      </w:r>
      <w:r>
        <w:t>in parallel with this IP</w:t>
      </w:r>
      <w:r w:rsidR="00123D28">
        <w:t xml:space="preserve">. </w:t>
      </w:r>
      <w:r w:rsidR="00513928" w:rsidRPr="00513928">
        <w:t>The activities to be observed involve licensed operators, typically observed from the main control room</w:t>
      </w:r>
      <w:r w:rsidR="00123D28">
        <w:t xml:space="preserve">. </w:t>
      </w:r>
      <w:r w:rsidR="008309E6">
        <w:t xml:space="preserve">Observe </w:t>
      </w:r>
      <w:r w:rsidR="00513928" w:rsidRPr="00513928">
        <w:t>any pre-job briefs held prior to the activit</w:t>
      </w:r>
      <w:r w:rsidR="008309E6">
        <w:t>y.</w:t>
      </w:r>
    </w:p>
    <w:p w14:paraId="445AF2A3" w14:textId="42EB1A42" w:rsidR="00513928" w:rsidRDefault="0082679E" w:rsidP="00D33782">
      <w:pPr>
        <w:pStyle w:val="BodyText4"/>
      </w:pPr>
      <w:r>
        <w:t>During the observation period</w:t>
      </w:r>
      <w:r w:rsidR="00513928" w:rsidRPr="00513928">
        <w:t>, refrain from interfering with the performance of the licensed operators being observed unless interference is warranted due to a significant safety concern</w:t>
      </w:r>
      <w:r w:rsidR="00123D28">
        <w:t xml:space="preserve">. </w:t>
      </w:r>
      <w:r w:rsidR="008309E6">
        <w:t>Limit questions and discussions during plant activities to prevent unnecessary distractions to the licensed operators.</w:t>
      </w:r>
    </w:p>
    <w:p w14:paraId="600762CE" w14:textId="77777777" w:rsidR="00D47BE0" w:rsidRPr="00BF46C3" w:rsidRDefault="00D47BE0" w:rsidP="00BF46C3">
      <w:pPr>
        <w:pStyle w:val="Heading2"/>
      </w:pPr>
      <w:r>
        <w:lastRenderedPageBreak/>
        <w:t>03.0</w:t>
      </w:r>
      <w:r w:rsidR="004B73E2">
        <w:t>2</w:t>
      </w:r>
      <w:r>
        <w:tab/>
      </w:r>
      <w:r w:rsidRPr="00BF46C3">
        <w:rPr>
          <w:u w:val="single"/>
        </w:rPr>
        <w:t xml:space="preserve">Licensed Operator </w:t>
      </w:r>
      <w:r w:rsidR="007B316F" w:rsidRPr="00BF46C3">
        <w:rPr>
          <w:u w:val="single"/>
        </w:rPr>
        <w:t xml:space="preserve">Requalification </w:t>
      </w:r>
      <w:r w:rsidRPr="00BF46C3">
        <w:rPr>
          <w:u w:val="single"/>
        </w:rPr>
        <w:t>Training/Examination</w:t>
      </w:r>
      <w:r w:rsidR="007B316F" w:rsidRPr="00BF46C3">
        <w:rPr>
          <w:u w:val="single"/>
        </w:rPr>
        <w:t>s</w:t>
      </w:r>
    </w:p>
    <w:p w14:paraId="71DCE1B8" w14:textId="448553BC" w:rsidR="007B316F" w:rsidRDefault="007B316F" w:rsidP="00DA3B11">
      <w:pPr>
        <w:pStyle w:val="Requirement"/>
      </w:pPr>
      <w:r>
        <w:t>Observe licensed operator performance during requalification training/examinations, and the ability of the facility licensee to administer requalification training/examinations.</w:t>
      </w:r>
    </w:p>
    <w:p w14:paraId="0948010C" w14:textId="505B34D6" w:rsidR="00C0135F" w:rsidRDefault="007B316F" w:rsidP="00E63F17">
      <w:pPr>
        <w:pStyle w:val="SpecificGuidance"/>
        <w:rPr>
          <w:b/>
        </w:rPr>
      </w:pPr>
      <w:r>
        <w:t>Specific Guidance</w:t>
      </w:r>
    </w:p>
    <w:p w14:paraId="23805CFD" w14:textId="5606D965" w:rsidR="002F2DC4" w:rsidRDefault="002943A5" w:rsidP="00CD2CAC">
      <w:pPr>
        <w:pStyle w:val="BodyText"/>
        <w:numPr>
          <w:ilvl w:val="1"/>
          <w:numId w:val="23"/>
        </w:numPr>
      </w:pPr>
      <w:r>
        <w:t>Review</w:t>
      </w:r>
      <w:r w:rsidR="002F2DC4">
        <w:t xml:space="preserve"> the facility licensee’s training procedures that govern the training/examination activity </w:t>
      </w:r>
      <w:r w:rsidR="00C0135F">
        <w:t xml:space="preserve">to </w:t>
      </w:r>
      <w:r w:rsidR="002F2DC4">
        <w:t>be observed</w:t>
      </w:r>
      <w:r w:rsidR="00123D28">
        <w:t>.</w:t>
      </w:r>
    </w:p>
    <w:p w14:paraId="4C57D4E6" w14:textId="672EADDE" w:rsidR="002F2DC4" w:rsidRDefault="002F2DC4" w:rsidP="00CF2D5F">
      <w:pPr>
        <w:pStyle w:val="BodyText4"/>
      </w:pPr>
      <w:r>
        <w:t xml:space="preserve">Facility licensees have training procedures that cover </w:t>
      </w:r>
      <w:r w:rsidR="008309E6">
        <w:t xml:space="preserve">topics </w:t>
      </w:r>
      <w:r>
        <w:t>such as</w:t>
      </w:r>
      <w:r w:rsidR="008309E6">
        <w:t>:</w:t>
      </w:r>
      <w:r>
        <w:t xml:space="preserve"> the administration of annual operating tests, evaluated scenarios, and how training is to be delivered</w:t>
      </w:r>
      <w:r w:rsidR="00123D28">
        <w:t xml:space="preserve">. </w:t>
      </w:r>
      <w:r>
        <w:t>In addition, facility licensees may have training observation forms that would be useful as a guide when observing training activities.</w:t>
      </w:r>
    </w:p>
    <w:p w14:paraId="7402C9EC" w14:textId="16F20883" w:rsidR="002F2DC4" w:rsidRPr="00BA7626" w:rsidRDefault="002F2DC4" w:rsidP="00CD2CAC">
      <w:pPr>
        <w:pStyle w:val="BodyText"/>
        <w:numPr>
          <w:ilvl w:val="1"/>
          <w:numId w:val="23"/>
        </w:numPr>
      </w:pPr>
      <w:r>
        <w:t>R</w:t>
      </w:r>
      <w:r w:rsidRPr="00A64097">
        <w:t>eview facility licensee’s expectations and policies regarding licensed operator performance</w:t>
      </w:r>
      <w:r w:rsidR="00123D28">
        <w:t xml:space="preserve">. </w:t>
      </w:r>
      <w:r>
        <w:t xml:space="preserve">See </w:t>
      </w:r>
      <w:proofErr w:type="spellStart"/>
      <w:r>
        <w:t>ection</w:t>
      </w:r>
      <w:proofErr w:type="spellEnd"/>
      <w:r>
        <w:t xml:space="preserve"> 03.01.</w:t>
      </w:r>
      <w:r w:rsidR="00874814">
        <w:t>1</w:t>
      </w:r>
      <w:r>
        <w:t>.</w:t>
      </w:r>
    </w:p>
    <w:p w14:paraId="4589FE7C" w14:textId="5FCEE7DC" w:rsidR="00B12E05" w:rsidRDefault="00EE40D7" w:rsidP="00CD2CAC">
      <w:pPr>
        <w:pStyle w:val="BodyText"/>
        <w:numPr>
          <w:ilvl w:val="1"/>
          <w:numId w:val="23"/>
        </w:numPr>
      </w:pPr>
      <w:r>
        <w:t>S</w:t>
      </w:r>
      <w:r w:rsidRPr="00EE40D7">
        <w:t>elect a</w:t>
      </w:r>
      <w:r>
        <w:t xml:space="preserve"> licensed operator requalification training/examination</w:t>
      </w:r>
      <w:r w:rsidRPr="00EE40D7">
        <w:t xml:space="preserve"> activity to observe</w:t>
      </w:r>
      <w:r w:rsidR="00123D28">
        <w:t>.</w:t>
      </w:r>
    </w:p>
    <w:p w14:paraId="1973752B" w14:textId="1FA1B98B" w:rsidR="00A944DF" w:rsidRDefault="000D594C" w:rsidP="002C596D">
      <w:pPr>
        <w:pStyle w:val="BodyText4"/>
      </w:pPr>
      <w:r>
        <w:t xml:space="preserve">If </w:t>
      </w:r>
      <w:r w:rsidR="00D0208C">
        <w:t>available</w:t>
      </w:r>
      <w:r>
        <w:t>, o</w:t>
      </w:r>
      <w:r w:rsidR="00EE40D7">
        <w:t xml:space="preserve">bserve an </w:t>
      </w:r>
      <w:r w:rsidR="00EE40D7" w:rsidRPr="00D47BE0">
        <w:t xml:space="preserve">annual requalification operating test </w:t>
      </w:r>
      <w:r w:rsidRPr="00D47BE0">
        <w:t>required by 10</w:t>
      </w:r>
      <w:r w:rsidR="00CC25CE">
        <w:t> </w:t>
      </w:r>
      <w:r w:rsidRPr="00D47BE0">
        <w:t>CFR</w:t>
      </w:r>
      <w:r w:rsidR="00B758A1">
        <w:t> </w:t>
      </w:r>
      <w:r w:rsidRPr="00D47BE0">
        <w:t>55.59</w:t>
      </w:r>
      <w:r>
        <w:t xml:space="preserve"> that is </w:t>
      </w:r>
      <w:r w:rsidR="00DD6168">
        <w:t>administered to an operating crew</w:t>
      </w:r>
      <w:r w:rsidR="00123D28">
        <w:t xml:space="preserve">. </w:t>
      </w:r>
      <w:r w:rsidR="00DD6168">
        <w:t>Sc</w:t>
      </w:r>
      <w:r w:rsidR="00EE40D7" w:rsidRPr="00D47BE0">
        <w:t>heduling this activity may be determined from the facility licensee and</w:t>
      </w:r>
      <w:r w:rsidR="00EE40D7">
        <w:t>/or</w:t>
      </w:r>
      <w:r w:rsidR="00EE40D7" w:rsidRPr="00D47BE0">
        <w:t xml:space="preserve"> the region’s Operations Branch</w:t>
      </w:r>
      <w:r w:rsidR="00123D28">
        <w:t>.</w:t>
      </w:r>
    </w:p>
    <w:p w14:paraId="4F11A1A8" w14:textId="682B3B30" w:rsidR="00A944DF" w:rsidRDefault="00DD6168" w:rsidP="00B23E7E">
      <w:pPr>
        <w:pStyle w:val="BodyText4"/>
      </w:pPr>
      <w:r>
        <w:t xml:space="preserve">If </w:t>
      </w:r>
      <w:r w:rsidR="00A944DF">
        <w:t xml:space="preserve">an annual </w:t>
      </w:r>
      <w:r w:rsidR="005D05AF">
        <w:t xml:space="preserve">requalification </w:t>
      </w:r>
      <w:r w:rsidR="00A944DF">
        <w:t>operating test required by 10 CFR 55.59</w:t>
      </w:r>
      <w:r>
        <w:t xml:space="preserve"> will </w:t>
      </w:r>
      <w:r w:rsidRPr="00DD6168">
        <w:rPr>
          <w:u w:val="single"/>
        </w:rPr>
        <w:t>not</w:t>
      </w:r>
      <w:r>
        <w:t xml:space="preserve"> be observed</w:t>
      </w:r>
      <w:r w:rsidR="00EE40D7">
        <w:t>,</w:t>
      </w:r>
      <w:r w:rsidR="00A944DF">
        <w:t xml:space="preserve"> consider the following </w:t>
      </w:r>
      <w:ins w:id="31" w:author="Author">
        <w:r w:rsidR="00776E08">
          <w:t>activities</w:t>
        </w:r>
      </w:ins>
      <w:r w:rsidR="00A944DF">
        <w:t>:</w:t>
      </w:r>
    </w:p>
    <w:p w14:paraId="17F5AC2D" w14:textId="6879EFED" w:rsidR="00D47BE0" w:rsidRDefault="000564DA" w:rsidP="00CD2CAC">
      <w:pPr>
        <w:pStyle w:val="BodyText"/>
        <w:numPr>
          <w:ilvl w:val="2"/>
          <w:numId w:val="23"/>
        </w:numPr>
      </w:pPr>
      <w:ins w:id="32" w:author="Author">
        <w:r>
          <w:t xml:space="preserve">Crew-based simulator scenarios </w:t>
        </w:r>
        <w:r w:rsidR="006049DB">
          <w:t xml:space="preserve">that are evaluated, but </w:t>
        </w:r>
        <w:r>
          <w:t xml:space="preserve">not required </w:t>
        </w:r>
        <w:r w:rsidR="000F6B9D">
          <w:t xml:space="preserve">by </w:t>
        </w:r>
      </w:ins>
      <w:r w:rsidR="00A944DF">
        <w:t>10</w:t>
      </w:r>
      <w:r w:rsidR="00240823">
        <w:t xml:space="preserve"> </w:t>
      </w:r>
      <w:r w:rsidR="00A944DF">
        <w:t>CFR</w:t>
      </w:r>
      <w:r w:rsidR="00240823">
        <w:t xml:space="preserve"> </w:t>
      </w:r>
      <w:r w:rsidR="00A944DF">
        <w:t>55.59.</w:t>
      </w:r>
      <w:ins w:id="33" w:author="Author">
        <w:r w:rsidR="006F1232">
          <w:t xml:space="preserve"> </w:t>
        </w:r>
        <w:r w:rsidR="00240371">
          <w:t xml:space="preserve">Inspectors can observe operator command and control and </w:t>
        </w:r>
        <w:r w:rsidR="00274A62">
          <w:t>less</w:t>
        </w:r>
      </w:ins>
      <w:r w:rsidR="00853F60">
        <w:noBreakHyphen/>
      </w:r>
      <w:ins w:id="34" w:author="Author">
        <w:r w:rsidR="00274A62">
          <w:t>frequently performed procedures during c</w:t>
        </w:r>
        <w:r w:rsidR="00314F43">
          <w:t xml:space="preserve">omplex </w:t>
        </w:r>
        <w:r w:rsidR="008B3A85">
          <w:t>and/</w:t>
        </w:r>
        <w:r w:rsidR="00314F43">
          <w:t xml:space="preserve">or </w:t>
        </w:r>
        <w:r w:rsidR="000B50F2">
          <w:t xml:space="preserve">extended </w:t>
        </w:r>
        <w:r w:rsidR="0086114C">
          <w:t xml:space="preserve">simulator </w:t>
        </w:r>
        <w:r w:rsidR="000B50F2">
          <w:t>scenarios</w:t>
        </w:r>
        <w:r w:rsidR="00274A62">
          <w:t>.</w:t>
        </w:r>
      </w:ins>
    </w:p>
    <w:p w14:paraId="62E9C573" w14:textId="77777777" w:rsidR="00E574BC" w:rsidRDefault="00E574BC" w:rsidP="00CD2CAC">
      <w:pPr>
        <w:pStyle w:val="BodyText"/>
        <w:numPr>
          <w:ilvl w:val="2"/>
          <w:numId w:val="23"/>
        </w:numPr>
      </w:pPr>
      <w:ins w:id="35" w:author="Author">
        <w:r>
          <w:t>Training in preparation for risk-significant evolutions (e.g. training for loss of residual heat removal systems while shutdown).</w:t>
        </w:r>
      </w:ins>
    </w:p>
    <w:p w14:paraId="698F6377" w14:textId="1ABF4453" w:rsidR="00DD6168" w:rsidRDefault="00240823" w:rsidP="00CD2CAC">
      <w:pPr>
        <w:pStyle w:val="BodyText"/>
        <w:numPr>
          <w:ilvl w:val="2"/>
          <w:numId w:val="23"/>
        </w:numPr>
      </w:pPr>
      <w:r>
        <w:t xml:space="preserve"> </w:t>
      </w:r>
      <w:r w:rsidR="002905F3">
        <w:t>O</w:t>
      </w:r>
      <w:r w:rsidR="00D47BE0">
        <w:t xml:space="preserve">ther </w:t>
      </w:r>
      <w:ins w:id="36" w:author="Author">
        <w:r w:rsidR="00DF5168">
          <w:t>operator</w:t>
        </w:r>
      </w:ins>
      <w:r w:rsidR="00D47BE0">
        <w:t xml:space="preserve"> training </w:t>
      </w:r>
      <w:r w:rsidR="005D05AF">
        <w:t xml:space="preserve">activities </w:t>
      </w:r>
      <w:r w:rsidR="00D47BE0">
        <w:t>ma</w:t>
      </w:r>
      <w:r w:rsidR="002905F3">
        <w:t>y also</w:t>
      </w:r>
      <w:r w:rsidR="00D47BE0">
        <w:t xml:space="preserve"> </w:t>
      </w:r>
      <w:r w:rsidR="00DF59EE">
        <w:t xml:space="preserve">be </w:t>
      </w:r>
      <w:r w:rsidR="00D47BE0">
        <w:t>observed</w:t>
      </w:r>
      <w:ins w:id="37" w:author="Author">
        <w:r w:rsidR="00BE2D8E">
          <w:t xml:space="preserve"> </w:t>
        </w:r>
        <w:r w:rsidR="00CA0481">
          <w:t>in response to corrective actions or plant modifications</w:t>
        </w:r>
      </w:ins>
      <w:r w:rsidR="00121646">
        <w:t xml:space="preserve"> (</w:t>
      </w:r>
      <w:ins w:id="38" w:author="Author">
        <w:r w:rsidR="00DF5168">
          <w:t xml:space="preserve">simulator training, </w:t>
        </w:r>
      </w:ins>
      <w:r w:rsidR="00D47BE0">
        <w:t>classroom training</w:t>
      </w:r>
      <w:ins w:id="39" w:author="Author">
        <w:r w:rsidR="00DF5168">
          <w:t>,</w:t>
        </w:r>
      </w:ins>
      <w:r w:rsidR="00D47BE0">
        <w:t xml:space="preserve"> </w:t>
      </w:r>
      <w:ins w:id="40" w:author="Author">
        <w:r w:rsidR="00DF5168">
          <w:t xml:space="preserve">or </w:t>
        </w:r>
      </w:ins>
      <w:r w:rsidR="00D47BE0">
        <w:t>in-plant training</w:t>
      </w:r>
      <w:r w:rsidR="00121646">
        <w:t>)</w:t>
      </w:r>
      <w:ins w:id="41" w:author="Author">
        <w:r w:rsidR="00A70848">
          <w:t>.</w:t>
        </w:r>
      </w:ins>
    </w:p>
    <w:p w14:paraId="12C8FEAD" w14:textId="1A57BC13" w:rsidR="00B12E05" w:rsidRDefault="004B73E2" w:rsidP="00CD2CAC">
      <w:pPr>
        <w:pStyle w:val="BodyText"/>
        <w:numPr>
          <w:ilvl w:val="1"/>
          <w:numId w:val="23"/>
        </w:numPr>
      </w:pPr>
      <w:r>
        <w:t>Observe the selected training/examination activity</w:t>
      </w:r>
      <w:r w:rsidR="00123D28">
        <w:t>.</w:t>
      </w:r>
    </w:p>
    <w:p w14:paraId="57DDDF58" w14:textId="5878760B" w:rsidR="00CD4B33" w:rsidRDefault="00CD4B33" w:rsidP="00B758A1">
      <w:pPr>
        <w:pStyle w:val="BodyText4"/>
      </w:pPr>
      <w:r w:rsidRPr="00CD4B33">
        <w:t xml:space="preserve">If a portion of an annual requalification operating test required by 10 CFR 55.59 is observed, the basic methodology for performing this inspection activity is presented in </w:t>
      </w:r>
      <w:r w:rsidR="00837839">
        <w:t>s</w:t>
      </w:r>
      <w:r w:rsidRPr="00FB430A">
        <w:t>ection 03.0</w:t>
      </w:r>
      <w:r w:rsidR="00FB430A" w:rsidRPr="00FB430A">
        <w:t>4.c</w:t>
      </w:r>
      <w:r w:rsidRPr="00CD4B33">
        <w:t xml:space="preserve"> of this IP, with a focus on </w:t>
      </w:r>
      <w:ins w:id="42" w:author="Author">
        <w:r w:rsidR="00DA4266">
          <w:t xml:space="preserve">ensuring that examinee errors are identified and </w:t>
        </w:r>
        <w:r w:rsidR="00972749">
          <w:t xml:space="preserve">appropriately </w:t>
        </w:r>
        <w:r w:rsidR="00DA4266">
          <w:t>addressed</w:t>
        </w:r>
      </w:ins>
      <w:r w:rsidR="00123D28">
        <w:t xml:space="preserve">. </w:t>
      </w:r>
      <w:r w:rsidRPr="00CD4B33">
        <w:t>Based upon the limited observation time of the resident staff and their variable experience with operator licensing, it is not expected that the resident staff will conduct in-depth reviews of operating test quality (</w:t>
      </w:r>
      <w:r w:rsidR="00837839">
        <w:t>s</w:t>
      </w:r>
      <w:r w:rsidRPr="00CD4B33">
        <w:t xml:space="preserve">ection </w:t>
      </w:r>
      <w:r w:rsidRPr="00FB430A">
        <w:t>03.04</w:t>
      </w:r>
      <w:r w:rsidR="00FB430A" w:rsidRPr="00FB430A">
        <w:t>.b</w:t>
      </w:r>
      <w:r w:rsidRPr="00CD4B33">
        <w:t>) or examination security (</w:t>
      </w:r>
      <w:r w:rsidR="00837839">
        <w:t>s</w:t>
      </w:r>
      <w:r w:rsidRPr="00CD4B33">
        <w:t xml:space="preserve">ection </w:t>
      </w:r>
      <w:r w:rsidRPr="00FB430A">
        <w:t>03.0</w:t>
      </w:r>
      <w:r w:rsidR="00FB430A" w:rsidRPr="00FB430A">
        <w:t>4.d</w:t>
      </w:r>
      <w:r w:rsidRPr="00CD4B33">
        <w:t>)</w:t>
      </w:r>
      <w:r w:rsidR="00123D28">
        <w:t xml:space="preserve">. </w:t>
      </w:r>
      <w:r w:rsidRPr="00CD4B33">
        <w:t xml:space="preserve">During this inspection activity and upon its conclusion, any annual requalification operating test issue </w:t>
      </w:r>
      <w:r w:rsidR="000D594C">
        <w:t>should</w:t>
      </w:r>
      <w:r w:rsidRPr="00CD4B33">
        <w:t xml:space="preserve"> be discussed with the facility licensee, to assist in confirming the issue</w:t>
      </w:r>
      <w:r w:rsidR="00123D28">
        <w:t xml:space="preserve">. </w:t>
      </w:r>
      <w:r w:rsidRPr="00CD4B33">
        <w:t xml:space="preserve">However, the inspector should not interfere with the facility licensee’s requalification </w:t>
      </w:r>
      <w:r w:rsidRPr="00CD4B33">
        <w:lastRenderedPageBreak/>
        <w:t>examination process</w:t>
      </w:r>
      <w:r w:rsidR="00123D28">
        <w:t xml:space="preserve">. </w:t>
      </w:r>
      <w:r w:rsidRPr="00CD4B33">
        <w:t>If there are any significant concerns with the annual requalification operating test, contact regional management</w:t>
      </w:r>
      <w:r w:rsidR="00123D28">
        <w:t xml:space="preserve">. </w:t>
      </w:r>
      <w:r w:rsidRPr="00CD4B33">
        <w:t>In evaluating any annual requalification operating test issues for operating tests required by 10 CFR 55.59</w:t>
      </w:r>
      <w:r>
        <w:t>,</w:t>
      </w:r>
      <w:r w:rsidRPr="00CD4B33">
        <w:t xml:space="preserve"> refer to the applicable appendix of this IP.</w:t>
      </w:r>
    </w:p>
    <w:p w14:paraId="7C1BFAE3" w14:textId="269A0DE8" w:rsidR="00CD4B33" w:rsidRDefault="00CD4B33" w:rsidP="00B758A1">
      <w:pPr>
        <w:pStyle w:val="BodyText4"/>
      </w:pPr>
      <w:r w:rsidRPr="00CD4B33">
        <w:t xml:space="preserve">If observing licensed operator evaluations which are </w:t>
      </w:r>
      <w:r w:rsidRPr="00DF59EE">
        <w:rPr>
          <w:u w:val="single"/>
        </w:rPr>
        <w:t>not</w:t>
      </w:r>
      <w:r w:rsidRPr="00CD4B33">
        <w:t xml:space="preserve"> a part of an annual requalification operating test required by 10 CFR 55.59, the inspector should use a </w:t>
      </w:r>
      <w:r w:rsidR="009E5286">
        <w:t xml:space="preserve">similar </w:t>
      </w:r>
      <w:r w:rsidRPr="00CD4B33">
        <w:t>methodology</w:t>
      </w:r>
      <w:r w:rsidR="00123D28">
        <w:t xml:space="preserve">. </w:t>
      </w:r>
      <w:r w:rsidR="00121646">
        <w:t>Without</w:t>
      </w:r>
      <w:r w:rsidRPr="00CD4B33">
        <w:t xml:space="preserve"> interfering with the facility licensee’s evaluation process</w:t>
      </w:r>
      <w:r w:rsidR="00121646">
        <w:t>, assess:</w:t>
      </w:r>
    </w:p>
    <w:p w14:paraId="1356C726" w14:textId="03FD73F2" w:rsidR="004B73E2" w:rsidRDefault="007C3AFF" w:rsidP="008F6E83">
      <w:pPr>
        <w:pStyle w:val="ListBullet4"/>
      </w:pPr>
      <w:r>
        <w:t>l</w:t>
      </w:r>
      <w:r w:rsidR="004B73E2" w:rsidRPr="004B73E2">
        <w:t>icensed operator performance</w:t>
      </w:r>
    </w:p>
    <w:p w14:paraId="747664A7" w14:textId="0AF81B39" w:rsidR="003E6339" w:rsidRDefault="007C3AFF" w:rsidP="008F6E83">
      <w:pPr>
        <w:pStyle w:val="ListBullet4"/>
      </w:pPr>
      <w:ins w:id="43" w:author="Author">
        <w:r>
          <w:t>l</w:t>
        </w:r>
        <w:r w:rsidR="003E6339">
          <w:t xml:space="preserve">icensed operator knowledge deficiencies, including </w:t>
        </w:r>
        <w:r w:rsidR="00714923">
          <w:t xml:space="preserve">generic </w:t>
        </w:r>
        <w:r w:rsidR="003E6339">
          <w:t>fundamentals knowledge (</w:t>
        </w:r>
        <w:r w:rsidR="00380E8D" w:rsidRPr="00380E8D">
          <w:t xml:space="preserve">theoretical knowledge </w:t>
        </w:r>
        <w:r w:rsidR="00380E8D">
          <w:t xml:space="preserve">such as </w:t>
        </w:r>
        <w:r w:rsidR="00380E8D" w:rsidRPr="00380E8D">
          <w:t>reactor</w:t>
        </w:r>
        <w:r w:rsidR="00C47A20">
          <w:t xml:space="preserve"> theory,</w:t>
        </w:r>
        <w:r w:rsidR="004C5464">
          <w:t xml:space="preserve"> </w:t>
        </w:r>
        <w:r w:rsidR="00380E8D" w:rsidRPr="00380E8D">
          <w:t>thermodynamics</w:t>
        </w:r>
        <w:r w:rsidR="00714923">
          <w:t>,</w:t>
        </w:r>
        <w:r w:rsidR="00380E8D" w:rsidRPr="00380E8D">
          <w:t xml:space="preserve"> and </w:t>
        </w:r>
        <w:r w:rsidR="00714923">
          <w:t xml:space="preserve">knowledge of how </w:t>
        </w:r>
        <w:r w:rsidR="00380E8D" w:rsidRPr="00380E8D">
          <w:t>component</w:t>
        </w:r>
        <w:r w:rsidR="00D25DBB">
          <w:t>s,</w:t>
        </w:r>
        <w:r w:rsidR="00380E8D">
          <w:t xml:space="preserve"> such as </w:t>
        </w:r>
        <w:r w:rsidR="00380E8D" w:rsidRPr="00380E8D">
          <w:t>valves, breakers, controllers</w:t>
        </w:r>
        <w:r w:rsidR="00D25DBB">
          <w:t>, work</w:t>
        </w:r>
        <w:r w:rsidR="00380E8D" w:rsidRPr="00380E8D">
          <w:t>)</w:t>
        </w:r>
      </w:ins>
    </w:p>
    <w:p w14:paraId="0322C3B1" w14:textId="5024983B" w:rsidR="001C198E" w:rsidRPr="001C198E" w:rsidRDefault="007C3AFF" w:rsidP="008F6E83">
      <w:pPr>
        <w:pStyle w:val="ListBullet4"/>
      </w:pPr>
      <w:r>
        <w:t>t</w:t>
      </w:r>
      <w:r w:rsidR="004B73E2" w:rsidRPr="004B73E2">
        <w:t>he ability of the facility licensee to administer the evaluations</w:t>
      </w:r>
    </w:p>
    <w:p w14:paraId="67BA0A55" w14:textId="04E9C052" w:rsidR="001C198E" w:rsidRPr="001C198E" w:rsidRDefault="007C3AFF" w:rsidP="008F6E83">
      <w:pPr>
        <w:pStyle w:val="ListBullet4"/>
      </w:pPr>
      <w:r>
        <w:t>t</w:t>
      </w:r>
      <w:r w:rsidR="001C198E" w:rsidRPr="001C198E">
        <w:t>he quality of any post-scenario critiques</w:t>
      </w:r>
    </w:p>
    <w:p w14:paraId="55AB7675" w14:textId="546E68FD" w:rsidR="000E72FB" w:rsidRDefault="007C3AFF" w:rsidP="008F6E83">
      <w:pPr>
        <w:pStyle w:val="ListBullet4"/>
      </w:pPr>
      <w:r>
        <w:t>f</w:t>
      </w:r>
      <w:r w:rsidR="001C198E" w:rsidRPr="001C198E">
        <w:t>ollow-up actions taken by the facility licensee for any licensed operator who failed an evaluation (e.g., removal from shift duties, remediation, re-examination)</w:t>
      </w:r>
    </w:p>
    <w:p w14:paraId="01202888" w14:textId="58C04AC7" w:rsidR="00DF59EE" w:rsidRDefault="00DF59EE" w:rsidP="00AA414D">
      <w:pPr>
        <w:pStyle w:val="BodyText4"/>
      </w:pPr>
      <w:r w:rsidRPr="00DF59EE">
        <w:t>Note that 10 CFR 55.59 requires only a</w:t>
      </w:r>
      <w:r w:rsidR="005C7494">
        <w:t>n annual</w:t>
      </w:r>
      <w:r w:rsidRPr="00DF59EE">
        <w:t xml:space="preserve"> requalification operating test</w:t>
      </w:r>
      <w:r w:rsidR="00123D28">
        <w:t xml:space="preserve">. </w:t>
      </w:r>
      <w:r w:rsidR="005C7494">
        <w:t>F</w:t>
      </w:r>
      <w:r w:rsidR="00E6485D">
        <w:t xml:space="preserve">acility licensees also evaluate </w:t>
      </w:r>
      <w:r w:rsidRPr="00DF59EE">
        <w:t>licensed operators in accordance with their systems approach to training</w:t>
      </w:r>
      <w:ins w:id="44" w:author="Author">
        <w:r w:rsidR="0022069C">
          <w:t xml:space="preserve"> (SAT)-</w:t>
        </w:r>
      </w:ins>
      <w:del w:id="45" w:author="Author">
        <w:r w:rsidRPr="00DF59EE" w:rsidDel="0022069C">
          <w:delText xml:space="preserve"> </w:delText>
        </w:r>
      </w:del>
      <w:ins w:id="46" w:author="Author">
        <w:r w:rsidR="0022069C">
          <w:t xml:space="preserve">based training </w:t>
        </w:r>
      </w:ins>
      <w:r w:rsidRPr="00DF59EE">
        <w:t>program</w:t>
      </w:r>
      <w:r w:rsidR="00123D28">
        <w:t xml:space="preserve">. </w:t>
      </w:r>
      <w:r w:rsidR="00DD6810">
        <w:t>The</w:t>
      </w:r>
      <w:r w:rsidR="009909F7">
        <w:t xml:space="preserve"> quality of these </w:t>
      </w:r>
      <w:r w:rsidR="00DD6810">
        <w:t xml:space="preserve">additional </w:t>
      </w:r>
      <w:r w:rsidR="009909F7">
        <w:t xml:space="preserve">evaluations and how they are administered are </w:t>
      </w:r>
      <w:r w:rsidR="00DD6810">
        <w:t>determined by</w:t>
      </w:r>
      <w:r w:rsidR="009909F7">
        <w:t xml:space="preserve"> facility licensee</w:t>
      </w:r>
      <w:r w:rsidR="00123D28">
        <w:t xml:space="preserve">. </w:t>
      </w:r>
      <w:r w:rsidR="00121646">
        <w:t>Unless</w:t>
      </w:r>
      <w:r w:rsidR="009909F7">
        <w:t xml:space="preserve"> contained in facility licensee procedures, the details contained in App</w:t>
      </w:r>
      <w:r w:rsidRPr="00DF59EE">
        <w:t>endices</w:t>
      </w:r>
      <w:r w:rsidR="00B27A04">
        <w:t> </w:t>
      </w:r>
      <w:r w:rsidRPr="00DF59EE">
        <w:t xml:space="preserve">B, C, D, E, and F </w:t>
      </w:r>
      <w:r w:rsidR="005E001F">
        <w:t xml:space="preserve">of this IP </w:t>
      </w:r>
      <w:r w:rsidRPr="00DF59EE">
        <w:t>are</w:t>
      </w:r>
      <w:r w:rsidR="009909F7">
        <w:t xml:space="preserve"> </w:t>
      </w:r>
      <w:r w:rsidR="009909F7" w:rsidRPr="009909F7">
        <w:rPr>
          <w:u w:val="single"/>
        </w:rPr>
        <w:t>not</w:t>
      </w:r>
      <w:r w:rsidR="009909F7">
        <w:t xml:space="preserve"> applicable</w:t>
      </w:r>
      <w:r w:rsidR="005E001F">
        <w:t xml:space="preserve"> to additional licensed operator evaluations</w:t>
      </w:r>
      <w:r w:rsidR="00123D28">
        <w:t>.</w:t>
      </w:r>
    </w:p>
    <w:p w14:paraId="54C4B4DD" w14:textId="2B2DB208" w:rsidR="00DF59EE" w:rsidRDefault="00DF59EE" w:rsidP="00AA414D">
      <w:pPr>
        <w:pStyle w:val="BodyText4"/>
      </w:pPr>
      <w:r>
        <w:t xml:space="preserve">If observing licensed operator requalification training, </w:t>
      </w:r>
      <w:r w:rsidR="00DD6810">
        <w:t>assess</w:t>
      </w:r>
      <w:r w:rsidR="0033466A">
        <w:t xml:space="preserve"> the quality of</w:t>
      </w:r>
      <w:r w:rsidR="00DD6810">
        <w:t xml:space="preserve"> </w:t>
      </w:r>
      <w:r w:rsidR="005E1C27">
        <w:t>the</w:t>
      </w:r>
      <w:r w:rsidR="00DD6810">
        <w:t xml:space="preserve"> training</w:t>
      </w:r>
      <w:r w:rsidR="00123D28">
        <w:t xml:space="preserve">. </w:t>
      </w:r>
      <w:r w:rsidR="0033466A">
        <w:t>D</w:t>
      </w:r>
      <w:r>
        <w:t>etailed guidance may be available via facility licensee training observation forms.</w:t>
      </w:r>
    </w:p>
    <w:p w14:paraId="6ECC91DE" w14:textId="38190179" w:rsidR="001C272C" w:rsidRDefault="001C272C" w:rsidP="00AA414D">
      <w:pPr>
        <w:pStyle w:val="BodyText4"/>
      </w:pPr>
      <w:del w:id="47" w:author="Author">
        <w:r w:rsidDel="002E1767">
          <w:br w:type="page"/>
        </w:r>
      </w:del>
    </w:p>
    <w:p w14:paraId="61A4E0E4" w14:textId="1313AC8F" w:rsidR="00B12E05" w:rsidRDefault="00DF59EE" w:rsidP="00CD2CAC">
      <w:pPr>
        <w:pStyle w:val="BodyText"/>
        <w:numPr>
          <w:ilvl w:val="1"/>
          <w:numId w:val="23"/>
        </w:numPr>
      </w:pPr>
      <w:r>
        <w:lastRenderedPageBreak/>
        <w:t>Observe and evaluate simulator performance if the selected training/examination activity is conducted in the control room simulator</w:t>
      </w:r>
      <w:r w:rsidR="00123D28">
        <w:t>.</w:t>
      </w:r>
    </w:p>
    <w:p w14:paraId="79AF6567" w14:textId="50D61800" w:rsidR="00DF59EE" w:rsidRDefault="0041373E" w:rsidP="00AA414D">
      <w:pPr>
        <w:pStyle w:val="BodyText4"/>
      </w:pPr>
      <w:r>
        <w:t>R</w:t>
      </w:r>
      <w:r w:rsidR="009E5286" w:rsidRPr="009E5286">
        <w:t>eview simulator physical modeling and simulator performance, especially regarding recent modifications implemented in the control room</w:t>
      </w:r>
      <w:r w:rsidR="00123D28">
        <w:t xml:space="preserve">. </w:t>
      </w:r>
      <w:r w:rsidR="009E5286" w:rsidRPr="009E5286">
        <w:t xml:space="preserve">Refer to </w:t>
      </w:r>
      <w:r w:rsidR="00837839">
        <w:t>s</w:t>
      </w:r>
      <w:r w:rsidR="009E5286" w:rsidRPr="009E5286">
        <w:t xml:space="preserve">ection </w:t>
      </w:r>
      <w:r w:rsidR="009E5286" w:rsidRPr="00FB430A">
        <w:t>03.0</w:t>
      </w:r>
      <w:r w:rsidR="00FB430A" w:rsidRPr="00FB430A">
        <w:t>4.g</w:t>
      </w:r>
      <w:r w:rsidR="009E5286" w:rsidRPr="009E5286">
        <w:t xml:space="preserve"> of this IP</w:t>
      </w:r>
      <w:r w:rsidR="00FB430A">
        <w:t xml:space="preserve"> </w:t>
      </w:r>
      <w:r w:rsidR="009E5286" w:rsidRPr="009E5286">
        <w:t>for additional information regarding this inspection activity</w:t>
      </w:r>
      <w:r w:rsidR="00123D28">
        <w:t xml:space="preserve">. </w:t>
      </w:r>
      <w:r w:rsidR="00EF0C34">
        <w:t>B</w:t>
      </w:r>
      <w:r w:rsidR="009E5286" w:rsidRPr="009E5286">
        <w:t>ased upon the limited observation time of the resident staff and their variable experience with simulators, it is not expected that the resident staff will review</w:t>
      </w:r>
      <w:r w:rsidR="00950973">
        <w:t xml:space="preserve"> </w:t>
      </w:r>
      <w:r w:rsidR="009E5286" w:rsidRPr="009E5286">
        <w:t>any facility licensee simulator corrective action or testing records</w:t>
      </w:r>
      <w:r w:rsidR="00123D28">
        <w:t xml:space="preserve">. </w:t>
      </w:r>
      <w:r w:rsidR="00950973">
        <w:t>During this inspection activity and upon its conclusion, discuss any simulator performance issue with the facility licensee to assist in confirming the issue</w:t>
      </w:r>
      <w:r w:rsidR="00123D28">
        <w:t xml:space="preserve">. </w:t>
      </w:r>
      <w:r w:rsidR="009E5286" w:rsidRPr="009E5286">
        <w:t>If there are any significant concerns with simulator performance, contact regional management</w:t>
      </w:r>
      <w:r w:rsidR="00123D28">
        <w:t xml:space="preserve">. </w:t>
      </w:r>
      <w:r w:rsidR="009E5286" w:rsidRPr="009E5286">
        <w:t xml:space="preserve">In evaluating any simulator performance issues, refer to </w:t>
      </w:r>
      <w:r w:rsidR="006F1130">
        <w:t>s</w:t>
      </w:r>
      <w:r w:rsidR="009E5286" w:rsidRPr="009E5286">
        <w:t xml:space="preserve">ection </w:t>
      </w:r>
      <w:r w:rsidR="009E5286" w:rsidRPr="00FB430A">
        <w:t>03.0</w:t>
      </w:r>
      <w:r w:rsidR="00FB430A" w:rsidRPr="00FB430A">
        <w:t xml:space="preserve">4.g </w:t>
      </w:r>
      <w:r w:rsidR="009E5286" w:rsidRPr="009E5286">
        <w:t xml:space="preserve">and </w:t>
      </w:r>
      <w:r w:rsidR="006F1130">
        <w:t>a</w:t>
      </w:r>
      <w:r w:rsidR="009E5286" w:rsidRPr="009E5286">
        <w:t>ppendix G of this IP.</w:t>
      </w:r>
    </w:p>
    <w:p w14:paraId="0E4EBB8D" w14:textId="77777777" w:rsidR="009E5286" w:rsidRPr="00BF46C3" w:rsidRDefault="00B269FD" w:rsidP="00BF46C3">
      <w:pPr>
        <w:pStyle w:val="Heading2"/>
      </w:pPr>
      <w:r>
        <w:t>03.03</w:t>
      </w:r>
      <w:r>
        <w:tab/>
      </w:r>
      <w:r w:rsidRPr="00BF46C3">
        <w:rPr>
          <w:u w:val="single"/>
        </w:rPr>
        <w:t>Requalification Examination Results</w:t>
      </w:r>
    </w:p>
    <w:p w14:paraId="5ED78408" w14:textId="56EB60DA" w:rsidR="00602AED" w:rsidRDefault="00602AED" w:rsidP="00DA3B11">
      <w:pPr>
        <w:pStyle w:val="Requirement"/>
      </w:pPr>
      <w:r>
        <w:t>Collect and assess requalification examination results.</w:t>
      </w:r>
    </w:p>
    <w:p w14:paraId="169F1B13" w14:textId="6273CB63" w:rsidR="00602AED" w:rsidRPr="00602AED" w:rsidRDefault="00602AED" w:rsidP="00E63F17">
      <w:pPr>
        <w:pStyle w:val="SpecificGuidance"/>
      </w:pPr>
      <w:r>
        <w:t>Specific Guidance</w:t>
      </w:r>
    </w:p>
    <w:p w14:paraId="2191B9CE" w14:textId="794BED7F" w:rsidR="00B269FD" w:rsidRPr="000C4BE2" w:rsidRDefault="00B269FD" w:rsidP="000C4BE2">
      <w:pPr>
        <w:pStyle w:val="BodyText3"/>
      </w:pPr>
      <w:r w:rsidRPr="000C4BE2">
        <w:t xml:space="preserve">After the facility licensee has completed </w:t>
      </w:r>
      <w:r w:rsidR="00B21D5A" w:rsidRPr="000C4BE2">
        <w:t xml:space="preserve">and graded the exams of </w:t>
      </w:r>
      <w:r w:rsidRPr="000C4BE2">
        <w:t>any training cycle which contains a licensed operator requalification annual operating test or biennial written examination required by 10 CFR 55.59, contact the facility licensee and</w:t>
      </w:r>
      <w:r w:rsidR="00B12E05" w:rsidRPr="000C4BE2">
        <w:t xml:space="preserve"> </w:t>
      </w:r>
      <w:r w:rsidR="00602AED" w:rsidRPr="000C4BE2">
        <w:t>determine the following</w:t>
      </w:r>
      <w:r w:rsidR="00B12E05" w:rsidRPr="000C4BE2">
        <w:t>:</w:t>
      </w:r>
    </w:p>
    <w:p w14:paraId="69C617AA" w14:textId="4E25410E" w:rsidR="00736F38" w:rsidRDefault="00736F38" w:rsidP="00CD2CAC">
      <w:pPr>
        <w:pStyle w:val="BodyText"/>
        <w:numPr>
          <w:ilvl w:val="1"/>
          <w:numId w:val="24"/>
        </w:numPr>
      </w:pPr>
      <w:r w:rsidRPr="00736F38">
        <w:t xml:space="preserve">Determine the composition of the examinations administered </w:t>
      </w:r>
      <w:r w:rsidR="008C1B9E">
        <w:t>(e.g.</w:t>
      </w:r>
      <w:r w:rsidRPr="00736F38">
        <w:t xml:space="preserve"> written examinations, simulator scenarios, job performance measures (JPMs)</w:t>
      </w:r>
      <w:r w:rsidR="008C1B9E">
        <w:t>)</w:t>
      </w:r>
      <w:r w:rsidRPr="00736F38">
        <w:t>.</w:t>
      </w:r>
    </w:p>
    <w:p w14:paraId="1E776327" w14:textId="7605A1D3" w:rsidR="00736F38" w:rsidRDefault="00736F38" w:rsidP="00CD2CAC">
      <w:pPr>
        <w:pStyle w:val="BodyText"/>
        <w:numPr>
          <w:ilvl w:val="1"/>
          <w:numId w:val="24"/>
        </w:numPr>
      </w:pPr>
      <w:r w:rsidRPr="00736F38">
        <w:t xml:space="preserve">Collect the examination results </w:t>
      </w:r>
      <w:r w:rsidR="00950973" w:rsidRPr="00736F38">
        <w:t>to</w:t>
      </w:r>
      <w:r w:rsidRPr="00736F38">
        <w:t xml:space="preserve"> complete the following table:</w:t>
      </w:r>
    </w:p>
    <w:p w14:paraId="28C72BF5" w14:textId="0C41012E" w:rsidR="00736F38" w:rsidRDefault="00736F38" w:rsidP="00BC7ED0">
      <w:pPr>
        <w:pStyle w:val="BodyText3"/>
        <w:pageBreakBefore/>
        <w:spacing w:after="120"/>
      </w:pPr>
      <w:r w:rsidRPr="00736F38">
        <w:lastRenderedPageBreak/>
        <w:t>TABLE 03.0</w:t>
      </w:r>
      <w:r>
        <w:t>3</w:t>
      </w:r>
      <w:r w:rsidRPr="00736F38">
        <w:t>-1 EXAMINATION RESULTS</w:t>
      </w:r>
    </w:p>
    <w:tbl>
      <w:tblPr>
        <w:tblStyle w:val="TableGrid"/>
        <w:tblW w:w="0" w:type="auto"/>
        <w:tblInd w:w="720" w:type="dxa"/>
        <w:tblLook w:val="04A0" w:firstRow="1" w:lastRow="0" w:firstColumn="1" w:lastColumn="0" w:noHBand="0" w:noVBand="1"/>
      </w:tblPr>
      <w:tblGrid>
        <w:gridCol w:w="7110"/>
        <w:gridCol w:w="1435"/>
      </w:tblGrid>
      <w:tr w:rsidR="00736F38" w14:paraId="3837D6CD" w14:textId="77777777" w:rsidTr="003860B0">
        <w:tc>
          <w:tcPr>
            <w:tcW w:w="7110" w:type="dxa"/>
            <w:tcMar>
              <w:top w:w="58" w:type="dxa"/>
              <w:left w:w="58" w:type="dxa"/>
              <w:bottom w:w="58" w:type="dxa"/>
              <w:right w:w="58" w:type="dxa"/>
            </w:tcMar>
          </w:tcPr>
          <w:p w14:paraId="7BEE298C" w14:textId="09A79DAB" w:rsidR="00736F38" w:rsidRDefault="00736F38" w:rsidP="003860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 w:hanging="216"/>
            </w:pPr>
            <w:r>
              <w:t>1.</w:t>
            </w:r>
            <w:r>
              <w:tab/>
            </w:r>
            <w:r w:rsidRPr="00736F38">
              <w:t>Total number of licensed operators.</w:t>
            </w:r>
          </w:p>
        </w:tc>
        <w:tc>
          <w:tcPr>
            <w:tcW w:w="1435" w:type="dxa"/>
            <w:tcMar>
              <w:top w:w="58" w:type="dxa"/>
              <w:left w:w="58" w:type="dxa"/>
              <w:bottom w:w="58" w:type="dxa"/>
              <w:right w:w="58" w:type="dxa"/>
            </w:tcMar>
          </w:tcPr>
          <w:p w14:paraId="7ABCCE00" w14:textId="77777777" w:rsidR="00736F38" w:rsidRDefault="00736F38" w:rsidP="008E6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r>
      <w:tr w:rsidR="00736F38" w14:paraId="1421F622" w14:textId="77777777" w:rsidTr="003860B0">
        <w:tc>
          <w:tcPr>
            <w:tcW w:w="7110" w:type="dxa"/>
            <w:tcMar>
              <w:top w:w="58" w:type="dxa"/>
              <w:left w:w="58" w:type="dxa"/>
              <w:bottom w:w="58" w:type="dxa"/>
              <w:right w:w="58" w:type="dxa"/>
            </w:tcMar>
          </w:tcPr>
          <w:p w14:paraId="5138599A" w14:textId="59EA509A" w:rsidR="00736F38" w:rsidRDefault="00736F38" w:rsidP="003860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 w:hanging="216"/>
            </w:pPr>
            <w:r>
              <w:t>2.</w:t>
            </w:r>
            <w:r>
              <w:tab/>
            </w:r>
            <w:r w:rsidRPr="00736F38">
              <w:t>Number of licensed operators administered a requalification examination required by 10 CFR 55.59(a).</w:t>
            </w:r>
          </w:p>
        </w:tc>
        <w:tc>
          <w:tcPr>
            <w:tcW w:w="1435" w:type="dxa"/>
            <w:tcMar>
              <w:top w:w="58" w:type="dxa"/>
              <w:left w:w="58" w:type="dxa"/>
              <w:bottom w:w="58" w:type="dxa"/>
              <w:right w:w="58" w:type="dxa"/>
            </w:tcMar>
          </w:tcPr>
          <w:p w14:paraId="79D24EB2" w14:textId="77777777" w:rsidR="00736F38" w:rsidRDefault="00736F38" w:rsidP="008E6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r>
      <w:tr w:rsidR="00736F38" w14:paraId="4FA7E15B" w14:textId="77777777" w:rsidTr="003860B0">
        <w:tc>
          <w:tcPr>
            <w:tcW w:w="7110" w:type="dxa"/>
            <w:tcMar>
              <w:top w:w="58" w:type="dxa"/>
              <w:left w:w="58" w:type="dxa"/>
              <w:bottom w:w="58" w:type="dxa"/>
              <w:right w:w="58" w:type="dxa"/>
            </w:tcMar>
          </w:tcPr>
          <w:p w14:paraId="75EC2661" w14:textId="3921AA8F" w:rsidR="00736F38" w:rsidRDefault="00736F38" w:rsidP="003860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 w:hanging="216"/>
            </w:pPr>
            <w:r>
              <w:t>3.</w:t>
            </w:r>
            <w:r>
              <w:tab/>
              <w:t xml:space="preserve">Number of individual licensed operators who failed any </w:t>
            </w:r>
            <w:r w:rsidR="00377D7D">
              <w:tab/>
            </w:r>
            <w:r>
              <w:t>portion of</w:t>
            </w:r>
            <w:r w:rsidR="00377D7D">
              <w:t xml:space="preserve"> </w:t>
            </w:r>
            <w:r>
              <w:t>a requalification examination (written, JPM, or</w:t>
            </w:r>
            <w:r w:rsidR="001F4FC6">
              <w:t xml:space="preserve"> </w:t>
            </w:r>
            <w:r>
              <w:t>individual simulator scenario failures).</w:t>
            </w:r>
          </w:p>
        </w:tc>
        <w:tc>
          <w:tcPr>
            <w:tcW w:w="1435" w:type="dxa"/>
            <w:tcMar>
              <w:top w:w="58" w:type="dxa"/>
              <w:left w:w="58" w:type="dxa"/>
              <w:bottom w:w="58" w:type="dxa"/>
              <w:right w:w="58" w:type="dxa"/>
            </w:tcMar>
          </w:tcPr>
          <w:p w14:paraId="7F8941A2" w14:textId="77777777" w:rsidR="00736F38" w:rsidRDefault="00736F38" w:rsidP="008E6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r>
      <w:tr w:rsidR="00736F38" w14:paraId="229AE6CA" w14:textId="77777777" w:rsidTr="003860B0">
        <w:tc>
          <w:tcPr>
            <w:tcW w:w="7110" w:type="dxa"/>
            <w:shd w:val="clear" w:color="auto" w:fill="D9D9D9" w:themeFill="background1" w:themeFillShade="D9"/>
            <w:tcMar>
              <w:top w:w="58" w:type="dxa"/>
              <w:left w:w="58" w:type="dxa"/>
              <w:bottom w:w="58" w:type="dxa"/>
              <w:right w:w="58" w:type="dxa"/>
            </w:tcMar>
          </w:tcPr>
          <w:p w14:paraId="767D437C" w14:textId="5B990C2F" w:rsidR="00736F38" w:rsidRDefault="00736F38" w:rsidP="003860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 w:hanging="216"/>
            </w:pPr>
            <w:r>
              <w:t>4.</w:t>
            </w:r>
            <w:r>
              <w:tab/>
            </w:r>
            <w:r w:rsidRPr="00736F38">
              <w:t>Divide line 3 by line 2 to obtain the individual requalification examination failure rate</w:t>
            </w:r>
            <w:r w:rsidR="00123D28">
              <w:t xml:space="preserve">. </w:t>
            </w:r>
            <w:r w:rsidRPr="00736F38">
              <w:t>Line 3/Line 2.</w:t>
            </w:r>
          </w:p>
        </w:tc>
        <w:tc>
          <w:tcPr>
            <w:tcW w:w="1435" w:type="dxa"/>
            <w:shd w:val="clear" w:color="auto" w:fill="D9D9D9" w:themeFill="background1" w:themeFillShade="D9"/>
            <w:tcMar>
              <w:top w:w="58" w:type="dxa"/>
              <w:left w:w="58" w:type="dxa"/>
              <w:bottom w:w="58" w:type="dxa"/>
              <w:right w:w="58" w:type="dxa"/>
            </w:tcMar>
          </w:tcPr>
          <w:p w14:paraId="3E92EDAC" w14:textId="77777777" w:rsidR="00736F38" w:rsidRDefault="00736F38" w:rsidP="008E6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5B4C29E" w14:textId="77777777" w:rsidR="00736F38" w:rsidRDefault="00736F38" w:rsidP="008E6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pPr>
            <w:r>
              <w:t>%</w:t>
            </w:r>
          </w:p>
        </w:tc>
      </w:tr>
      <w:tr w:rsidR="00736F38" w14:paraId="71385236" w14:textId="77777777" w:rsidTr="003860B0">
        <w:tc>
          <w:tcPr>
            <w:tcW w:w="7110" w:type="dxa"/>
            <w:tcMar>
              <w:top w:w="58" w:type="dxa"/>
              <w:left w:w="58" w:type="dxa"/>
              <w:bottom w:w="58" w:type="dxa"/>
              <w:right w:w="58" w:type="dxa"/>
            </w:tcMar>
          </w:tcPr>
          <w:p w14:paraId="2B94A07C" w14:textId="197557EB" w:rsidR="00736F38" w:rsidRDefault="00736F38" w:rsidP="003860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 w:hanging="216"/>
            </w:pPr>
            <w:r>
              <w:t>5.</w:t>
            </w:r>
            <w:r>
              <w:tab/>
            </w:r>
            <w:r w:rsidRPr="00736F38">
              <w:t xml:space="preserve">Number of crews administered simulator scenarios as part of </w:t>
            </w:r>
            <w:r w:rsidR="00377D7D">
              <w:tab/>
            </w:r>
            <w:r w:rsidRPr="00736F38">
              <w:t>a requalification examination required by 10 CFR 55.59(a).</w:t>
            </w:r>
          </w:p>
        </w:tc>
        <w:tc>
          <w:tcPr>
            <w:tcW w:w="1435" w:type="dxa"/>
            <w:tcMar>
              <w:top w:w="58" w:type="dxa"/>
              <w:left w:w="58" w:type="dxa"/>
              <w:bottom w:w="58" w:type="dxa"/>
              <w:right w:w="58" w:type="dxa"/>
            </w:tcMar>
          </w:tcPr>
          <w:p w14:paraId="7FDD8B5C" w14:textId="77777777" w:rsidR="00736F38" w:rsidRDefault="00736F38" w:rsidP="008E6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r>
      <w:tr w:rsidR="00736F38" w14:paraId="75550A70" w14:textId="77777777" w:rsidTr="003860B0">
        <w:tc>
          <w:tcPr>
            <w:tcW w:w="7110" w:type="dxa"/>
            <w:tcMar>
              <w:top w:w="58" w:type="dxa"/>
              <w:left w:w="58" w:type="dxa"/>
              <w:bottom w:w="58" w:type="dxa"/>
              <w:right w:w="58" w:type="dxa"/>
            </w:tcMar>
          </w:tcPr>
          <w:p w14:paraId="18B6E352" w14:textId="77777777" w:rsidR="00736F38" w:rsidRDefault="00736F38" w:rsidP="003860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 w:hanging="216"/>
            </w:pPr>
            <w:r>
              <w:t>6.</w:t>
            </w:r>
            <w:r>
              <w:tab/>
            </w:r>
            <w:r w:rsidRPr="00736F38">
              <w:t xml:space="preserve">Number of crews who performed unsatisfactorily on the </w:t>
            </w:r>
            <w:r w:rsidR="00377D7D">
              <w:tab/>
            </w:r>
            <w:r w:rsidRPr="00736F38">
              <w:t>simulator scenarios.</w:t>
            </w:r>
          </w:p>
        </w:tc>
        <w:tc>
          <w:tcPr>
            <w:tcW w:w="1435" w:type="dxa"/>
            <w:tcMar>
              <w:top w:w="58" w:type="dxa"/>
              <w:left w:w="58" w:type="dxa"/>
              <w:bottom w:w="58" w:type="dxa"/>
              <w:right w:w="58" w:type="dxa"/>
            </w:tcMar>
          </w:tcPr>
          <w:p w14:paraId="3B3B8473" w14:textId="77777777" w:rsidR="00736F38" w:rsidRDefault="00736F38" w:rsidP="008E6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r>
      <w:tr w:rsidR="00736F38" w14:paraId="2B8F65A4" w14:textId="77777777" w:rsidTr="003860B0">
        <w:tc>
          <w:tcPr>
            <w:tcW w:w="7110" w:type="dxa"/>
            <w:shd w:val="clear" w:color="auto" w:fill="D9D9D9" w:themeFill="background1" w:themeFillShade="D9"/>
            <w:tcMar>
              <w:top w:w="58" w:type="dxa"/>
              <w:left w:w="58" w:type="dxa"/>
              <w:bottom w:w="58" w:type="dxa"/>
              <w:right w:w="58" w:type="dxa"/>
            </w:tcMar>
          </w:tcPr>
          <w:p w14:paraId="5A7E62A5" w14:textId="10397A3A" w:rsidR="00736F38" w:rsidRDefault="00736F38" w:rsidP="003860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 w:hanging="216"/>
            </w:pPr>
            <w:r>
              <w:t>7.</w:t>
            </w:r>
            <w:r>
              <w:tab/>
            </w:r>
            <w:r w:rsidRPr="00736F38">
              <w:t>Divide line 6 by line 5 to obtain the crew simulator scenario</w:t>
            </w:r>
            <w:r w:rsidR="003860B0">
              <w:t xml:space="preserve"> </w:t>
            </w:r>
            <w:r w:rsidRPr="00736F38">
              <w:t>failure rate</w:t>
            </w:r>
            <w:r w:rsidR="00123D28">
              <w:t xml:space="preserve">. </w:t>
            </w:r>
            <w:r w:rsidRPr="00736F38">
              <w:t>Line 6/Line 5.</w:t>
            </w:r>
          </w:p>
        </w:tc>
        <w:tc>
          <w:tcPr>
            <w:tcW w:w="1435" w:type="dxa"/>
            <w:shd w:val="clear" w:color="auto" w:fill="D9D9D9" w:themeFill="background1" w:themeFillShade="D9"/>
            <w:tcMar>
              <w:top w:w="58" w:type="dxa"/>
              <w:left w:w="58" w:type="dxa"/>
              <w:bottom w:w="58" w:type="dxa"/>
              <w:right w:w="58" w:type="dxa"/>
            </w:tcMar>
          </w:tcPr>
          <w:p w14:paraId="3D9B4CCD" w14:textId="77777777" w:rsidR="00736F38" w:rsidRDefault="00736F38" w:rsidP="008E6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9DE2DCA" w14:textId="77777777" w:rsidR="00736F38" w:rsidRDefault="00736F38" w:rsidP="008E6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pPr>
            <w:r>
              <w:t>%</w:t>
            </w:r>
          </w:p>
        </w:tc>
      </w:tr>
    </w:tbl>
    <w:p w14:paraId="373B1474" w14:textId="77777777" w:rsidR="00736F38" w:rsidRDefault="00736F38" w:rsidP="00B70476">
      <w:pPr>
        <w:pStyle w:val="BodyText3"/>
        <w:spacing w:after="120"/>
      </w:pPr>
    </w:p>
    <w:p w14:paraId="708C71BE" w14:textId="490F3D8F" w:rsidR="00FF0A85" w:rsidRDefault="008E6ED2" w:rsidP="00CD2CAC">
      <w:pPr>
        <w:pStyle w:val="BodyText"/>
        <w:numPr>
          <w:ilvl w:val="1"/>
          <w:numId w:val="24"/>
        </w:numPr>
      </w:pPr>
      <w:r w:rsidRPr="008E6ED2">
        <w:t>If any individual licensed operator failed any portion of a requalification examination</w:t>
      </w:r>
      <w:r w:rsidR="00A2670A">
        <w:t xml:space="preserve"> (</w:t>
      </w:r>
      <w:r w:rsidRPr="008E6ED2">
        <w:t>line 3</w:t>
      </w:r>
      <w:r w:rsidR="00A2670A">
        <w:t>)</w:t>
      </w:r>
      <w:r w:rsidRPr="008E6ED2">
        <w:t xml:space="preserve"> or any crew failed the simulator scenarios </w:t>
      </w:r>
      <w:r w:rsidR="00A2670A">
        <w:t>(</w:t>
      </w:r>
      <w:r w:rsidRPr="008E6ED2">
        <w:t>line 6</w:t>
      </w:r>
      <w:r w:rsidR="00A2670A">
        <w:t>)</w:t>
      </w:r>
      <w:r w:rsidRPr="008E6ED2">
        <w:t xml:space="preserve">, determine </w:t>
      </w:r>
      <w:r w:rsidR="00CC2066">
        <w:t xml:space="preserve">whether the </w:t>
      </w:r>
      <w:r w:rsidR="001E4F93">
        <w:t xml:space="preserve">licensee </w:t>
      </w:r>
      <w:proofErr w:type="gramStart"/>
      <w:r w:rsidR="001E4F93">
        <w:t>remediated</w:t>
      </w:r>
      <w:proofErr w:type="gramEnd"/>
      <w:r w:rsidR="001E4F93">
        <w:t xml:space="preserve"> and the </w:t>
      </w:r>
      <w:r w:rsidR="00CC2066">
        <w:t xml:space="preserve">operator or crew </w:t>
      </w:r>
      <w:r w:rsidR="008C1B9E">
        <w:t>passed</w:t>
      </w:r>
      <w:r w:rsidR="001E4F93">
        <w:t xml:space="preserve"> a re-examination</w:t>
      </w:r>
      <w:r w:rsidR="00123D28">
        <w:t xml:space="preserve">. </w:t>
      </w:r>
      <w:r w:rsidRPr="008E6ED2">
        <w:t>If the inspector identifies any concerns with re-examinations which could impact whether</w:t>
      </w:r>
      <w:r w:rsidR="008C1B9E">
        <w:t xml:space="preserve"> </w:t>
      </w:r>
      <w:r w:rsidRPr="008E6ED2">
        <w:t>licensed operators</w:t>
      </w:r>
      <w:r>
        <w:t xml:space="preserve"> </w:t>
      </w:r>
      <w:r w:rsidR="00CC2066">
        <w:t xml:space="preserve">fulfil </w:t>
      </w:r>
      <w:r w:rsidRPr="008E6ED2">
        <w:t>a condition of their license</w:t>
      </w:r>
      <w:r w:rsidR="009C5548">
        <w:t>,</w:t>
      </w:r>
      <w:r w:rsidRPr="008E6ED2">
        <w:t xml:space="preserve"> refer to </w:t>
      </w:r>
      <w:r w:rsidR="006F1130">
        <w:t>s</w:t>
      </w:r>
      <w:r w:rsidRPr="008E6ED2">
        <w:t>ection 03.0</w:t>
      </w:r>
      <w:r w:rsidR="004E3AE3">
        <w:t>4.f</w:t>
      </w:r>
      <w:r w:rsidRPr="008E6ED2">
        <w:t xml:space="preserve"> of this IP</w:t>
      </w:r>
      <w:r w:rsidR="004E3AE3">
        <w:t>.</w:t>
      </w:r>
    </w:p>
    <w:p w14:paraId="79A3C0B8" w14:textId="5C52CAB5" w:rsidR="008E6ED2" w:rsidRDefault="008E6ED2" w:rsidP="00CD2CAC">
      <w:pPr>
        <w:pStyle w:val="BodyText"/>
        <w:numPr>
          <w:ilvl w:val="1"/>
          <w:numId w:val="24"/>
        </w:numPr>
      </w:pPr>
      <w:r w:rsidRPr="008E6ED2">
        <w:t xml:space="preserve">If </w:t>
      </w:r>
      <w:r w:rsidR="00CD40EF">
        <w:t>the</w:t>
      </w:r>
      <w:r w:rsidRPr="008E6ED2">
        <w:t xml:space="preserve"> failure rate (individual or crew)</w:t>
      </w:r>
      <w:r w:rsidR="00CD40EF">
        <w:t xml:space="preserve"> for any requalification examination required by </w:t>
      </w:r>
      <w:r w:rsidR="00CD40EF" w:rsidRPr="008E6ED2">
        <w:t>10 CFR 55.59(a)(2)</w:t>
      </w:r>
      <w:r w:rsidRPr="008E6ED2">
        <w:t xml:space="preserve"> exceeds 20% as identified above (line 4 or line 7), </w:t>
      </w:r>
      <w:r w:rsidR="0002515B">
        <w:t>this shall be considered</w:t>
      </w:r>
      <w:r w:rsidRPr="008E6ED2">
        <w:t xml:space="preserve"> a performance deficiency against the expected knowledge and abilities of licensed operators</w:t>
      </w:r>
      <w:r w:rsidR="00123D28">
        <w:t xml:space="preserve">. </w:t>
      </w:r>
      <w:r w:rsidR="00A2670A">
        <w:t>This performance deficiency is typically not considered a violation of regulatory requirements</w:t>
      </w:r>
      <w:r w:rsidR="00123D28">
        <w:t>.</w:t>
      </w:r>
    </w:p>
    <w:p w14:paraId="2406EFA9" w14:textId="0775F48C" w:rsidR="008E6ED2" w:rsidRDefault="008E6ED2" w:rsidP="00CD2CAC">
      <w:pPr>
        <w:pStyle w:val="BodyText"/>
        <w:numPr>
          <w:ilvl w:val="1"/>
          <w:numId w:val="24"/>
        </w:numPr>
      </w:pPr>
      <w:r w:rsidRPr="008E6ED2">
        <w:t>Obtain the total number of licensed operators at the site</w:t>
      </w:r>
      <w:r w:rsidR="009835EC" w:rsidRPr="009835EC">
        <w:t xml:space="preserve"> </w:t>
      </w:r>
      <w:r w:rsidR="009835EC" w:rsidRPr="008E6ED2">
        <w:t>from the region’s Operator Licensing Assistant</w:t>
      </w:r>
      <w:r w:rsidR="008750C4" w:rsidRPr="008750C4">
        <w:t xml:space="preserve"> </w:t>
      </w:r>
      <w:r w:rsidR="008750C4">
        <w:t>(RPS OL Report 9)</w:t>
      </w:r>
      <w:r w:rsidR="00123D28">
        <w:t xml:space="preserve">. </w:t>
      </w:r>
      <w:r w:rsidR="009835EC">
        <w:t>Discuss</w:t>
      </w:r>
      <w:r w:rsidRPr="008E6ED2">
        <w:t xml:space="preserve"> any differences in the total number of licensed operators at the site with the total number of licensed operators who took a requalification examination</w:t>
      </w:r>
      <w:r w:rsidR="009835EC">
        <w:t xml:space="preserve"> with the facility licensee</w:t>
      </w:r>
      <w:r w:rsidR="00123D28">
        <w:t xml:space="preserve">. </w:t>
      </w:r>
      <w:r w:rsidRPr="008E6ED2">
        <w:t>Discuss any licensed operator who did not take a complete examination and any plans the licensee has for making</w:t>
      </w:r>
      <w:r w:rsidR="00232A92">
        <w:noBreakHyphen/>
      </w:r>
      <w:r w:rsidRPr="008E6ED2">
        <w:t>up any missed examinations</w:t>
      </w:r>
      <w:r w:rsidR="00123D28">
        <w:t xml:space="preserve">. </w:t>
      </w:r>
      <w:r w:rsidRPr="008E6ED2">
        <w:t xml:space="preserve">Determine whether each licensed operator </w:t>
      </w:r>
      <w:r w:rsidR="009835EC">
        <w:t xml:space="preserve">is </w:t>
      </w:r>
      <w:r w:rsidRPr="008E6ED2">
        <w:t>taking the required requalification examinations as set forth in 10 CFR 55.59(a)(2).</w:t>
      </w:r>
    </w:p>
    <w:p w14:paraId="5614AE31" w14:textId="2FA15E10" w:rsidR="008E6ED2" w:rsidRDefault="008E6ED2" w:rsidP="00CD2CAC">
      <w:pPr>
        <w:pStyle w:val="BodyText"/>
        <w:numPr>
          <w:ilvl w:val="1"/>
          <w:numId w:val="24"/>
        </w:numPr>
      </w:pPr>
      <w:r w:rsidRPr="008E6ED2">
        <w:t>Discuss when the next requalification examinations will be administered</w:t>
      </w:r>
      <w:r w:rsidR="009835EC" w:rsidRPr="009835EC">
        <w:t xml:space="preserve"> </w:t>
      </w:r>
      <w:r w:rsidR="009835EC" w:rsidRPr="008E6ED2">
        <w:t>with the facility licensee</w:t>
      </w:r>
      <w:r w:rsidR="00123D28">
        <w:t xml:space="preserve">. </w:t>
      </w:r>
      <w:r w:rsidRPr="008E6ED2">
        <w:t>This will allow the region to plan for future inspections</w:t>
      </w:r>
      <w:r w:rsidR="00B034AF">
        <w:t>.</w:t>
      </w:r>
    </w:p>
    <w:p w14:paraId="1DF52A6F" w14:textId="77777777" w:rsidR="00E37235" w:rsidRPr="00BF46C3" w:rsidRDefault="00E37235" w:rsidP="00BF46C3">
      <w:pPr>
        <w:pStyle w:val="Heading2"/>
      </w:pPr>
      <w:r>
        <w:lastRenderedPageBreak/>
        <w:t>03.04</w:t>
      </w:r>
      <w:r>
        <w:tab/>
      </w:r>
      <w:r w:rsidRPr="00BF46C3">
        <w:rPr>
          <w:u w:val="single"/>
        </w:rPr>
        <w:t>Licensed Operator Requalification Program</w:t>
      </w:r>
    </w:p>
    <w:p w14:paraId="7FC32D15" w14:textId="6F3769D4" w:rsidR="009527EB" w:rsidRPr="00D677F5" w:rsidRDefault="00AB0B7E" w:rsidP="00CD2CAC">
      <w:pPr>
        <w:pStyle w:val="BodyText"/>
        <w:keepNext/>
        <w:numPr>
          <w:ilvl w:val="0"/>
          <w:numId w:val="25"/>
        </w:numPr>
        <w:rPr>
          <w:u w:val="single"/>
        </w:rPr>
      </w:pPr>
      <w:r w:rsidRPr="00D677F5">
        <w:rPr>
          <w:u w:val="single"/>
        </w:rPr>
        <w:t>Biennial Requalification Written Examinations</w:t>
      </w:r>
    </w:p>
    <w:p w14:paraId="4E000595" w14:textId="3BE3CF52" w:rsidR="00582823" w:rsidRDefault="008E12C9" w:rsidP="00DA3B11">
      <w:pPr>
        <w:pStyle w:val="Requirement"/>
      </w:pPr>
      <w:r w:rsidRPr="00AB0B7E">
        <w:t xml:space="preserve">Review </w:t>
      </w:r>
      <w:r w:rsidR="00AB662E">
        <w:t>the quality of</w:t>
      </w:r>
      <w:r w:rsidR="0003727A">
        <w:t xml:space="preserve"> licensee-developed </w:t>
      </w:r>
      <w:r w:rsidR="00AB0B7E" w:rsidRPr="00AB0B7E">
        <w:t xml:space="preserve">biennial </w:t>
      </w:r>
      <w:r w:rsidR="0003727A" w:rsidRPr="0003727A">
        <w:t xml:space="preserve">requalification </w:t>
      </w:r>
      <w:r w:rsidR="00AB0B7E" w:rsidRPr="00AB0B7E">
        <w:t>written examination</w:t>
      </w:r>
      <w:r w:rsidR="0003727A">
        <w:t>s</w:t>
      </w:r>
      <w:r w:rsidR="00123D28">
        <w:t>.</w:t>
      </w:r>
    </w:p>
    <w:p w14:paraId="2A79577E" w14:textId="1579FA5E" w:rsidR="00AB0B7E" w:rsidRPr="00AB0B7E" w:rsidRDefault="00AB0B7E" w:rsidP="00E63F17">
      <w:pPr>
        <w:pStyle w:val="SpecificGuidance"/>
      </w:pPr>
      <w:r>
        <w:t>Specific Guidance</w:t>
      </w:r>
    </w:p>
    <w:p w14:paraId="03271420" w14:textId="40271032" w:rsidR="00582823" w:rsidRDefault="00582823" w:rsidP="00B23408">
      <w:pPr>
        <w:pStyle w:val="BodyText3"/>
      </w:pPr>
      <w:r w:rsidRPr="00582823">
        <w:t>Typically, facility licensees develop multiple similar versions</w:t>
      </w:r>
      <w:r>
        <w:rPr>
          <w:rStyle w:val="FootnoteReference"/>
        </w:rPr>
        <w:footnoteReference w:id="4"/>
      </w:r>
      <w:r w:rsidRPr="00582823">
        <w:t xml:space="preserve"> of the biennial written examination, with different versions administered on subsequent weeks for different groups or operating crews of licensed operators</w:t>
      </w:r>
      <w:r w:rsidR="00123D28">
        <w:t xml:space="preserve">. </w:t>
      </w:r>
      <w:r w:rsidRPr="00057986">
        <w:t xml:space="preserve">To complete this inspection activity, a minimum </w:t>
      </w:r>
      <w:r w:rsidRPr="00AE0508">
        <w:t xml:space="preserve">of </w:t>
      </w:r>
      <w:r w:rsidR="00A64B7E">
        <w:t>one</w:t>
      </w:r>
      <w:r w:rsidR="00A64B7E" w:rsidRPr="00AE0508">
        <w:t xml:space="preserve"> </w:t>
      </w:r>
      <w:r w:rsidRPr="00AE0508">
        <w:t>complete</w:t>
      </w:r>
      <w:r w:rsidR="0007145C">
        <w:t xml:space="preserve"> (operator and senior operator)</w:t>
      </w:r>
      <w:r w:rsidRPr="00AE0508">
        <w:t xml:space="preserve"> version</w:t>
      </w:r>
      <w:r w:rsidRPr="00057986">
        <w:t xml:space="preserve"> of the requalification biennial written examination </w:t>
      </w:r>
      <w:r w:rsidR="0003727A" w:rsidRPr="00057986">
        <w:t xml:space="preserve">required by 10 CFR 55.59(a)(2) </w:t>
      </w:r>
      <w:r w:rsidRPr="00057986">
        <w:t>shall be reviewed</w:t>
      </w:r>
      <w:r w:rsidR="00AB0B7E" w:rsidRPr="00057986">
        <w:t xml:space="preserve"> using the checklists and guidance provided in </w:t>
      </w:r>
      <w:r w:rsidR="005D6BE2">
        <w:t>a</w:t>
      </w:r>
      <w:r w:rsidR="00AB0B7E" w:rsidRPr="00057986">
        <w:t>ppendix B</w:t>
      </w:r>
      <w:ins w:id="49" w:author="Author">
        <w:r w:rsidR="00E0085A">
          <w:t xml:space="preserve"> of this IP</w:t>
        </w:r>
      </w:ins>
      <w:r w:rsidR="00123D28">
        <w:t xml:space="preserve">. </w:t>
      </w:r>
      <w:r w:rsidR="008C4907">
        <w:t>If greater than 20</w:t>
      </w:r>
      <w:r w:rsidR="003876D0">
        <w:t xml:space="preserve"> percent</w:t>
      </w:r>
      <w:r w:rsidR="008C4907">
        <w:t xml:space="preserve"> of the written examination questions reviewed are determined to be flawed, then a second complete version of the written examination from the same training cycle shall be reviewed</w:t>
      </w:r>
      <w:r w:rsidR="00123D28">
        <w:t xml:space="preserve">. </w:t>
      </w:r>
      <w:r w:rsidR="003876D0">
        <w:t>If additional written examinations are reviewed for reasons other than the percentage of flawed questions, focus on new or modified questions and review overlap between examinations</w:t>
      </w:r>
      <w:ins w:id="50" w:author="Author">
        <w:r w:rsidR="00DC7EB3">
          <w:t xml:space="preserve"> in accordance with </w:t>
        </w:r>
        <w:r w:rsidR="00E0085A">
          <w:t>a</w:t>
        </w:r>
        <w:r w:rsidR="00DC7EB3">
          <w:t>ppendix E</w:t>
        </w:r>
        <w:r w:rsidR="00E0085A">
          <w:t xml:space="preserve"> of this IP</w:t>
        </w:r>
      </w:ins>
      <w:r w:rsidR="00123D28">
        <w:t>.</w:t>
      </w:r>
    </w:p>
    <w:p w14:paraId="18A31A40" w14:textId="2C3B8066" w:rsidR="00582823" w:rsidRDefault="00702676" w:rsidP="00B23408">
      <w:pPr>
        <w:pStyle w:val="BodyText3"/>
      </w:pPr>
      <w:r>
        <w:t>The</w:t>
      </w:r>
      <w:r w:rsidR="003C3DAE">
        <w:t xml:space="preserve"> </w:t>
      </w:r>
      <w:r w:rsidR="003C3DAE" w:rsidRPr="003C3DAE">
        <w:t>biennial requalification written examination</w:t>
      </w:r>
      <w:r w:rsidR="00B144C8">
        <w:t>s</w:t>
      </w:r>
      <w:r w:rsidR="003C3DAE">
        <w:t xml:space="preserve"> </w:t>
      </w:r>
      <w:r w:rsidR="000E36AE">
        <w:t xml:space="preserve">to be </w:t>
      </w:r>
      <w:r w:rsidR="003C3DAE" w:rsidRPr="003C3DAE">
        <w:t>review</w:t>
      </w:r>
      <w:r w:rsidR="000E36AE">
        <w:t>ed</w:t>
      </w:r>
      <w:r w:rsidR="003C3DAE" w:rsidRPr="003C3DAE">
        <w:t xml:space="preserve"> </w:t>
      </w:r>
      <w:r>
        <w:t>should</w:t>
      </w:r>
      <w:r w:rsidRPr="003C3DAE">
        <w:t xml:space="preserve"> </w:t>
      </w:r>
      <w:r w:rsidR="003C3DAE" w:rsidRPr="003C3DAE">
        <w:t>be</w:t>
      </w:r>
      <w:r w:rsidR="003C3DAE">
        <w:t xml:space="preserve"> from the training cycle that the inspectors are on</w:t>
      </w:r>
      <w:ins w:id="51" w:author="Author">
        <w:r w:rsidR="005E5D48">
          <w:t> </w:t>
        </w:r>
      </w:ins>
      <w:r w:rsidR="003C3DAE">
        <w:t>site</w:t>
      </w:r>
      <w:r w:rsidR="003C3DAE">
        <w:rPr>
          <w:rStyle w:val="FootnoteReference"/>
        </w:rPr>
        <w:footnoteReference w:id="5"/>
      </w:r>
      <w:r w:rsidR="00123D28">
        <w:t xml:space="preserve">. </w:t>
      </w:r>
      <w:r w:rsidR="003C3DAE">
        <w:t>However, an</w:t>
      </w:r>
      <w:r w:rsidR="003C3DAE" w:rsidRPr="003C3DAE">
        <w:t xml:space="preserve"> alternate </w:t>
      </w:r>
      <w:r w:rsidR="003C3DAE">
        <w:t xml:space="preserve">review </w:t>
      </w:r>
      <w:r w:rsidR="003C3DAE" w:rsidRPr="003C3DAE">
        <w:t>schedule</w:t>
      </w:r>
      <w:r w:rsidR="003C3DAE">
        <w:t xml:space="preserve"> may be used such that </w:t>
      </w:r>
      <w:r w:rsidR="00B144C8">
        <w:t>the</w:t>
      </w:r>
      <w:r w:rsidR="003C3DAE" w:rsidRPr="003C3DAE">
        <w:t xml:space="preserve"> biennial requalification written examination</w:t>
      </w:r>
      <w:r w:rsidR="00B144C8">
        <w:t>s</w:t>
      </w:r>
      <w:r w:rsidR="000E36AE">
        <w:t xml:space="preserve"> to be</w:t>
      </w:r>
      <w:r w:rsidR="003C3DAE" w:rsidRPr="003C3DAE">
        <w:t xml:space="preserve"> reviewed </w:t>
      </w:r>
      <w:r w:rsidR="003C3DAE">
        <w:t>would</w:t>
      </w:r>
      <w:r w:rsidR="003C3DAE" w:rsidRPr="003C3DAE">
        <w:t xml:space="preserve"> be from an examination which occurred since the last NRC biennial review, such that this IP reviews at least </w:t>
      </w:r>
      <w:r w:rsidR="00B43AD0">
        <w:t>one</w:t>
      </w:r>
      <w:r w:rsidR="00B144C8">
        <w:t xml:space="preserve"> v</w:t>
      </w:r>
      <w:r w:rsidR="003C3DAE" w:rsidRPr="003C3DAE">
        <w:t>ersion of the biennial requalification written examination from each of the licensee’s successive 24-month requalification programs</w:t>
      </w:r>
      <w:r w:rsidR="00123D28">
        <w:t>.</w:t>
      </w:r>
    </w:p>
    <w:p w14:paraId="00A17A44" w14:textId="307051B1" w:rsidR="00AA6D7E" w:rsidRDefault="00AA6D7E" w:rsidP="00B23408">
      <w:pPr>
        <w:pStyle w:val="BodyText3"/>
      </w:pPr>
      <w:r w:rsidRPr="00AA6D7E">
        <w:t xml:space="preserve">Upon the completion of this review, </w:t>
      </w:r>
      <w:r w:rsidR="00954D50">
        <w:t xml:space="preserve">discuss </w:t>
      </w:r>
      <w:r w:rsidRPr="00AA6D7E">
        <w:t>any written examination quality issue with the facility licensee</w:t>
      </w:r>
      <w:r w:rsidR="00954D50">
        <w:t xml:space="preserve"> </w:t>
      </w:r>
      <w:r w:rsidRPr="00AA6D7E">
        <w:t>to assist in confirming the issue</w:t>
      </w:r>
      <w:r w:rsidR="00123D28">
        <w:t xml:space="preserve">. </w:t>
      </w:r>
      <w:r w:rsidRPr="00AA6D7E" w:rsidDel="00241C33">
        <w:t xml:space="preserve">However, the inspector should not </w:t>
      </w:r>
      <w:r w:rsidRPr="00AA6D7E">
        <w:t>interfere</w:t>
      </w:r>
      <w:r w:rsidRPr="00AA6D7E" w:rsidDel="00241C33">
        <w:t xml:space="preserve"> with the facility licensee’s requalification examination process </w:t>
      </w:r>
      <w:r w:rsidRPr="00AA6D7E" w:rsidDel="00954D50">
        <w:t>by suggesting modifications to test items or examination schedules</w:t>
      </w:r>
      <w:r w:rsidR="00123D28">
        <w:t xml:space="preserve">. </w:t>
      </w:r>
      <w:r w:rsidRPr="00AA6D7E">
        <w:t>If there are significant concerns with the quality of the written examinations reviewed, contact regional management</w:t>
      </w:r>
      <w:r w:rsidR="008D2A73">
        <w:t>.</w:t>
      </w:r>
    </w:p>
    <w:p w14:paraId="1422D3DF" w14:textId="1CC015E7" w:rsidR="00970F4F" w:rsidRPr="001708B2" w:rsidRDefault="00970F4F" w:rsidP="00CD2CAC">
      <w:pPr>
        <w:pStyle w:val="BodyText"/>
        <w:numPr>
          <w:ilvl w:val="0"/>
          <w:numId w:val="25"/>
        </w:numPr>
        <w:rPr>
          <w:u w:val="single"/>
        </w:rPr>
      </w:pPr>
      <w:r>
        <w:rPr>
          <w:u w:val="single"/>
        </w:rPr>
        <w:t>Annual Requalification Operating Tests</w:t>
      </w:r>
    </w:p>
    <w:p w14:paraId="44A14786" w14:textId="5B069539" w:rsidR="00970F4F" w:rsidRDefault="00970F4F" w:rsidP="00DA3B11">
      <w:pPr>
        <w:pStyle w:val="Requirement"/>
      </w:pPr>
      <w:r w:rsidRPr="00970F4F">
        <w:t xml:space="preserve">Review </w:t>
      </w:r>
      <w:r w:rsidR="00AB662E">
        <w:t xml:space="preserve">the quality of </w:t>
      </w:r>
      <w:r w:rsidR="0003727A" w:rsidRPr="0003727A">
        <w:t xml:space="preserve">licensee-developed </w:t>
      </w:r>
      <w:r w:rsidR="0003727A">
        <w:t>annual requalification operating tests</w:t>
      </w:r>
      <w:r>
        <w:t>.</w:t>
      </w:r>
    </w:p>
    <w:p w14:paraId="457CE03D" w14:textId="7B9D72D0" w:rsidR="00970F4F" w:rsidRPr="00970F4F" w:rsidRDefault="00970F4F" w:rsidP="00E63F17">
      <w:pPr>
        <w:pStyle w:val="SpecificGuidance"/>
      </w:pPr>
      <w:r>
        <w:t>Specific Guidance</w:t>
      </w:r>
    </w:p>
    <w:p w14:paraId="1818616E" w14:textId="41D76639" w:rsidR="00582823" w:rsidRDefault="00BC439C" w:rsidP="00042D3B">
      <w:pPr>
        <w:pStyle w:val="BodyText3"/>
      </w:pPr>
      <w:r w:rsidRPr="00057986">
        <w:t xml:space="preserve">Review the </w:t>
      </w:r>
      <w:r w:rsidR="0003727A" w:rsidRPr="00057986">
        <w:t xml:space="preserve">quality of a minimum of </w:t>
      </w:r>
      <w:r w:rsidR="00716B2B">
        <w:t>10</w:t>
      </w:r>
      <w:r w:rsidR="0003727A" w:rsidRPr="00057986">
        <w:t xml:space="preserve"> JPMs and </w:t>
      </w:r>
      <w:r w:rsidR="00716B2B">
        <w:t>4</w:t>
      </w:r>
      <w:r w:rsidR="0003727A" w:rsidRPr="00057986">
        <w:t xml:space="preserve"> simulator scenarios</w:t>
      </w:r>
      <w:r w:rsidR="0003727A" w:rsidRPr="0003727A">
        <w:t xml:space="preserve"> associated with an annual requalification operating test required by 10 CFR 55.59(a)(2)</w:t>
      </w:r>
      <w:r w:rsidR="00970F4F">
        <w:t xml:space="preserve">, </w:t>
      </w:r>
      <w:r w:rsidR="00970F4F" w:rsidRPr="00536553">
        <w:t xml:space="preserve">using the checklists and guidance provided in </w:t>
      </w:r>
      <w:r w:rsidR="00EB2C24">
        <w:t>a</w:t>
      </w:r>
      <w:r w:rsidR="00970F4F" w:rsidRPr="00536553">
        <w:t>ppendix C</w:t>
      </w:r>
      <w:ins w:id="52" w:author="Author">
        <w:r w:rsidR="00B33D53">
          <w:t xml:space="preserve"> of this IP</w:t>
        </w:r>
      </w:ins>
      <w:r w:rsidR="00970F4F" w:rsidRPr="00536553">
        <w:t>.</w:t>
      </w:r>
    </w:p>
    <w:p w14:paraId="1663F47B" w14:textId="4FB79221" w:rsidR="00536553" w:rsidRDefault="008D2A73" w:rsidP="00042D3B">
      <w:pPr>
        <w:pStyle w:val="BodyText3"/>
      </w:pPr>
      <w:r>
        <w:t>R</w:t>
      </w:r>
      <w:r w:rsidR="0076750D">
        <w:t xml:space="preserve">eview </w:t>
      </w:r>
      <w:r w:rsidR="00536553" w:rsidRPr="00536553">
        <w:t>the JPMs and scenarios that will be observed during the onsite portion of this inspection</w:t>
      </w:r>
      <w:r w:rsidR="00123D28">
        <w:t xml:space="preserve">. </w:t>
      </w:r>
      <w:r>
        <w:t xml:space="preserve">If more JPMs and scenarios are required to be reviewed, select those JPMs </w:t>
      </w:r>
      <w:r>
        <w:lastRenderedPageBreak/>
        <w:t>and scenarios from other weeks within the same training cycle</w:t>
      </w:r>
      <w:r w:rsidR="00123D28">
        <w:t xml:space="preserve">. </w:t>
      </w:r>
      <w:r w:rsidR="00536553" w:rsidRPr="00536553">
        <w:t xml:space="preserve">In addition, check for excessive test item repetition between operating tests administered during different weeks within a training cycle (see </w:t>
      </w:r>
      <w:r w:rsidR="00D016EE">
        <w:t>s</w:t>
      </w:r>
      <w:r w:rsidR="00536553" w:rsidRPr="00536553">
        <w:t xml:space="preserve">ection </w:t>
      </w:r>
      <w:r w:rsidR="00536553" w:rsidRPr="00172200">
        <w:t>03.0</w:t>
      </w:r>
      <w:r w:rsidR="00172200" w:rsidRPr="00172200">
        <w:t>4.d</w:t>
      </w:r>
      <w:r w:rsidR="00536553" w:rsidRPr="00536553">
        <w:t>).</w:t>
      </w:r>
    </w:p>
    <w:p w14:paraId="7F26EEE9" w14:textId="39994E8B" w:rsidR="00536553" w:rsidRDefault="00536553" w:rsidP="00042D3B">
      <w:pPr>
        <w:pStyle w:val="BodyText3"/>
      </w:pPr>
      <w:r w:rsidRPr="00536553">
        <w:t xml:space="preserve">Upon the completion of this review, </w:t>
      </w:r>
      <w:r w:rsidR="008D2A73">
        <w:t>discuss</w:t>
      </w:r>
      <w:r w:rsidRPr="00536553">
        <w:t xml:space="preserve"> operating test quality issue</w:t>
      </w:r>
      <w:r w:rsidR="008D2A73">
        <w:t>s</w:t>
      </w:r>
      <w:r w:rsidRPr="00536553">
        <w:t xml:space="preserve"> with the facility licensee to assist in confirming the issue</w:t>
      </w:r>
      <w:r w:rsidR="00123D28">
        <w:t xml:space="preserve">. </w:t>
      </w:r>
      <w:r w:rsidRPr="00536553">
        <w:t>However, the inspector should not interfere with the facility licensee’s requalification examination process by suggesting modifications to test items or examination schedules</w:t>
      </w:r>
      <w:r w:rsidR="00123D28">
        <w:t xml:space="preserve">. </w:t>
      </w:r>
      <w:r w:rsidRPr="00536553">
        <w:t>If there are significant concerns with the quality of the operating tests reviewed, contact regional management</w:t>
      </w:r>
      <w:r w:rsidR="008D2A73">
        <w:t>.</w:t>
      </w:r>
    </w:p>
    <w:p w14:paraId="3B311241" w14:textId="47B3F55D" w:rsidR="00970F4F" w:rsidRDefault="00970F4F" w:rsidP="00CD2CAC">
      <w:pPr>
        <w:pStyle w:val="BodyText"/>
        <w:numPr>
          <w:ilvl w:val="0"/>
          <w:numId w:val="25"/>
        </w:numPr>
        <w:rPr>
          <w:u w:val="single"/>
        </w:rPr>
      </w:pPr>
      <w:r>
        <w:rPr>
          <w:u w:val="single"/>
        </w:rPr>
        <w:t>Administration of an Annual Requalification Operating Test</w:t>
      </w:r>
    </w:p>
    <w:p w14:paraId="6F770656" w14:textId="1FE9351B" w:rsidR="00536553" w:rsidRDefault="00536553" w:rsidP="00DA3B11">
      <w:pPr>
        <w:pStyle w:val="Requirement"/>
      </w:pPr>
      <w:r w:rsidRPr="007340A5">
        <w:t xml:space="preserve">Observe </w:t>
      </w:r>
      <w:r w:rsidR="007340A5">
        <w:t xml:space="preserve">the administration of simulator scenarios and JPMs during </w:t>
      </w:r>
      <w:r w:rsidR="00970F4F" w:rsidRPr="007340A5">
        <w:t xml:space="preserve">the conduct of an annual </w:t>
      </w:r>
      <w:r w:rsidR="007340A5">
        <w:t xml:space="preserve">requalification </w:t>
      </w:r>
      <w:r w:rsidR="00970F4F" w:rsidRPr="007340A5">
        <w:t xml:space="preserve">operating test required by </w:t>
      </w:r>
      <w:r w:rsidR="007340A5" w:rsidRPr="007340A5">
        <w:t>10 CFR 55.59(a)(2)</w:t>
      </w:r>
      <w:r w:rsidRPr="007340A5">
        <w:t>.</w:t>
      </w:r>
    </w:p>
    <w:p w14:paraId="24FFE371" w14:textId="0687F4D4" w:rsidR="007340A5" w:rsidRPr="007340A5" w:rsidRDefault="007340A5" w:rsidP="00E63F17">
      <w:pPr>
        <w:pStyle w:val="SpecificGuidance"/>
      </w:pPr>
      <w:r w:rsidRPr="007340A5">
        <w:t>Specific Guidance</w:t>
      </w:r>
    </w:p>
    <w:p w14:paraId="32AA1C99" w14:textId="20FBB454" w:rsidR="007237E3" w:rsidRDefault="00536553" w:rsidP="00042D3B">
      <w:pPr>
        <w:pStyle w:val="BodyText3"/>
      </w:pPr>
      <w:r w:rsidRPr="00536553">
        <w:t xml:space="preserve">This inspection activity should be conducted during a </w:t>
      </w:r>
      <w:r w:rsidR="00463CC6">
        <w:t>one</w:t>
      </w:r>
      <w:ins w:id="53" w:author="Author">
        <w:r w:rsidR="00752F43">
          <w:noBreakHyphen/>
        </w:r>
      </w:ins>
      <w:r w:rsidRPr="00536553">
        <w:t>week</w:t>
      </w:r>
      <w:ins w:id="54" w:author="Author">
        <w:r w:rsidR="005E5D48">
          <w:t>,</w:t>
        </w:r>
      </w:ins>
      <w:r w:rsidRPr="00536553">
        <w:t xml:space="preserve"> onsite visit</w:t>
      </w:r>
      <w:r w:rsidR="00123D28">
        <w:t xml:space="preserve">. </w:t>
      </w:r>
      <w:r w:rsidR="00664457">
        <w:t>However</w:t>
      </w:r>
      <w:r w:rsidRPr="00536553">
        <w:t>, the region may re-visit the site and observe the annual requalification operating test for a different group or crew of licensed operators</w:t>
      </w:r>
      <w:r w:rsidR="00123D28">
        <w:t xml:space="preserve">. </w:t>
      </w:r>
      <w:r w:rsidR="00EC0FED">
        <w:t>Observe simulator scenarios as a team and separately observe different licensed operators and facility evaluators during the conduct of JPMs</w:t>
      </w:r>
      <w:r w:rsidR="00123D28">
        <w:t>.</w:t>
      </w:r>
    </w:p>
    <w:p w14:paraId="09CB1D6F" w14:textId="6860F043" w:rsidR="00536553" w:rsidRDefault="007237E3" w:rsidP="00042D3B">
      <w:pPr>
        <w:pStyle w:val="BodyText3"/>
      </w:pPr>
      <w:r w:rsidRPr="007237E3">
        <w:t xml:space="preserve">The basic methodology for performing this inspection activity is to observe licensed operator </w:t>
      </w:r>
      <w:r w:rsidR="00204668">
        <w:t xml:space="preserve">and facility licensee evaluator and administrator </w:t>
      </w:r>
      <w:r w:rsidRPr="007237E3">
        <w:t>performance during an annual requalification operating test</w:t>
      </w:r>
      <w:r w:rsidR="00123D28">
        <w:t xml:space="preserve">. </w:t>
      </w:r>
      <w:r w:rsidR="00204668">
        <w:t xml:space="preserve">Additionally, </w:t>
      </w:r>
      <w:r w:rsidRPr="007237E3">
        <w:t>observe post-simulator scenario critiques and other facility licensee operating test grading activities</w:t>
      </w:r>
      <w:r w:rsidR="00123D28">
        <w:t xml:space="preserve">. </w:t>
      </w:r>
      <w:r w:rsidR="004F083F">
        <w:t>Assess the following items:</w:t>
      </w:r>
    </w:p>
    <w:p w14:paraId="18FABD23" w14:textId="48B7309C" w:rsidR="00047E27" w:rsidRDefault="00047E27" w:rsidP="00CD2CAC">
      <w:pPr>
        <w:pStyle w:val="BodyText"/>
        <w:numPr>
          <w:ilvl w:val="1"/>
          <w:numId w:val="25"/>
        </w:numPr>
      </w:pPr>
      <w:r w:rsidRPr="00047E27">
        <w:t>Licensed operator performance, including:</w:t>
      </w:r>
    </w:p>
    <w:p w14:paraId="590ECB69" w14:textId="7E76B30C" w:rsidR="00047E27" w:rsidRDefault="00D66949" w:rsidP="008F6E83">
      <w:pPr>
        <w:pStyle w:val="ListBullet4"/>
      </w:pPr>
      <w:r>
        <w:t>c</w:t>
      </w:r>
      <w:r w:rsidR="00047E27" w:rsidRPr="00047E27">
        <w:t>rew performance in terms of clarity and formality of communication</w:t>
      </w:r>
    </w:p>
    <w:p w14:paraId="279E5A4E" w14:textId="1A2A23D3" w:rsidR="00047E27" w:rsidRDefault="00D66949" w:rsidP="008F6E83">
      <w:pPr>
        <w:pStyle w:val="ListBullet4"/>
      </w:pPr>
      <w:r>
        <w:t>a</w:t>
      </w:r>
      <w:r w:rsidR="00047E27" w:rsidRPr="00047E27">
        <w:t>bility to take timely action in the safe direction</w:t>
      </w:r>
    </w:p>
    <w:p w14:paraId="00FB300A" w14:textId="52B4239E" w:rsidR="00047E27" w:rsidRDefault="00D66949" w:rsidP="008F6E83">
      <w:pPr>
        <w:pStyle w:val="ListBullet4"/>
      </w:pPr>
      <w:r>
        <w:t>p</w:t>
      </w:r>
      <w:r w:rsidR="00047E27" w:rsidRPr="00047E27">
        <w:t>rioritizing, interpreting, and verifying alarms</w:t>
      </w:r>
    </w:p>
    <w:p w14:paraId="3F6EB0F8" w14:textId="6C836926" w:rsidR="00047E27" w:rsidRDefault="00D66949" w:rsidP="008F6E83">
      <w:pPr>
        <w:pStyle w:val="ListBullet4"/>
      </w:pPr>
      <w:r>
        <w:t>c</w:t>
      </w:r>
      <w:r w:rsidR="00047E27" w:rsidRPr="00047E27">
        <w:t>orrect use and implementation of procedures, including the alarm response procedures</w:t>
      </w:r>
    </w:p>
    <w:p w14:paraId="148802EC" w14:textId="4643D60E" w:rsidR="00047E27" w:rsidRDefault="00D66949" w:rsidP="008F6E83">
      <w:pPr>
        <w:pStyle w:val="ListBullet4"/>
      </w:pPr>
      <w:r>
        <w:t>t</w:t>
      </w:r>
      <w:r w:rsidR="00047E27" w:rsidRPr="00047E27">
        <w:t>imely control board operation and manipulation, including high-risk operator actions</w:t>
      </w:r>
    </w:p>
    <w:p w14:paraId="40E4DB18" w14:textId="146347E6" w:rsidR="00047E27" w:rsidRPr="00047E27" w:rsidRDefault="00D66949" w:rsidP="008F6E83">
      <w:pPr>
        <w:pStyle w:val="ListBullet4"/>
      </w:pPr>
      <w:r>
        <w:t>o</w:t>
      </w:r>
      <w:r w:rsidR="00047E27" w:rsidRPr="00047E27">
        <w:t>versight and direction provided by the shift supervisor, including ability to identify and implement appropriate technical specifications actions such as reporting and emergency plan actions and notifications</w:t>
      </w:r>
    </w:p>
    <w:p w14:paraId="26B60CE0" w14:textId="42F03711" w:rsidR="00047E27" w:rsidRDefault="00D66949" w:rsidP="008F6E83">
      <w:pPr>
        <w:pStyle w:val="ListBullet4"/>
      </w:pPr>
      <w:r>
        <w:t>g</w:t>
      </w:r>
      <w:r w:rsidR="00047E27" w:rsidRPr="00047E27">
        <w:t>roup dynamics involved in crew performance</w:t>
      </w:r>
    </w:p>
    <w:p w14:paraId="1A1BCEA5" w14:textId="6EA293C2" w:rsidR="00047E27" w:rsidRDefault="00047E27" w:rsidP="00CD2CAC">
      <w:pPr>
        <w:pStyle w:val="BodyText"/>
        <w:numPr>
          <w:ilvl w:val="1"/>
          <w:numId w:val="25"/>
        </w:numPr>
      </w:pPr>
      <w:r w:rsidRPr="00047E27">
        <w:t>The facility licensee’s ability to administer the annual requalification operating test</w:t>
      </w:r>
      <w:r w:rsidR="005E0FD0">
        <w:t xml:space="preserve"> (refer to </w:t>
      </w:r>
      <w:r w:rsidR="00EB2C24">
        <w:t>a</w:t>
      </w:r>
      <w:r w:rsidR="005E0FD0">
        <w:t>ppendix D of this IP)</w:t>
      </w:r>
      <w:r w:rsidRPr="00047E27">
        <w:t>.</w:t>
      </w:r>
    </w:p>
    <w:p w14:paraId="3FCB262A" w14:textId="450F0A96" w:rsidR="00047E27" w:rsidRDefault="00382494" w:rsidP="00CD2CAC">
      <w:pPr>
        <w:pStyle w:val="BodyText"/>
        <w:numPr>
          <w:ilvl w:val="1"/>
          <w:numId w:val="25"/>
        </w:numPr>
      </w:pPr>
      <w:r>
        <w:t>T</w:t>
      </w:r>
      <w:r w:rsidR="00047E27" w:rsidRPr="00047E27">
        <w:t>he facility licensee’s ability to assess the performance of their licensed operators</w:t>
      </w:r>
      <w:r w:rsidR="005E0FD0">
        <w:t xml:space="preserve"> (refer to </w:t>
      </w:r>
      <w:r w:rsidR="00EB2C24">
        <w:t>a</w:t>
      </w:r>
      <w:r w:rsidR="005E0FD0">
        <w:t>ppendix D of this IP)</w:t>
      </w:r>
      <w:r w:rsidR="00047E27" w:rsidRPr="00047E27">
        <w:t>.</w:t>
      </w:r>
    </w:p>
    <w:p w14:paraId="3165B689" w14:textId="0503902D" w:rsidR="00047E27" w:rsidRDefault="00047E27" w:rsidP="00CD2CAC">
      <w:pPr>
        <w:pStyle w:val="BodyText"/>
        <w:numPr>
          <w:ilvl w:val="1"/>
          <w:numId w:val="25"/>
        </w:numPr>
      </w:pPr>
      <w:r w:rsidRPr="00047E27">
        <w:t>The adequacy of plant procedures.</w:t>
      </w:r>
    </w:p>
    <w:p w14:paraId="1254F2D5" w14:textId="52F90A9B" w:rsidR="00047E27" w:rsidRDefault="00047E27" w:rsidP="00CD2CAC">
      <w:pPr>
        <w:pStyle w:val="BodyText"/>
        <w:numPr>
          <w:ilvl w:val="1"/>
          <w:numId w:val="25"/>
        </w:numPr>
      </w:pPr>
      <w:r w:rsidRPr="00047E27">
        <w:t xml:space="preserve">The quality of the annual requalification operating test scenario guides and JPMs (see </w:t>
      </w:r>
      <w:r w:rsidR="00D016EE">
        <w:t>s</w:t>
      </w:r>
      <w:r w:rsidRPr="00047E27">
        <w:t xml:space="preserve">ection </w:t>
      </w:r>
      <w:r w:rsidRPr="00172200">
        <w:t>03.04</w:t>
      </w:r>
      <w:r w:rsidR="00172200" w:rsidRPr="00172200">
        <w:t>.b</w:t>
      </w:r>
      <w:r w:rsidRPr="00047E27">
        <w:t>).</w:t>
      </w:r>
    </w:p>
    <w:p w14:paraId="45F62B6B" w14:textId="487E3395" w:rsidR="00047E27" w:rsidRDefault="00047E27" w:rsidP="00CD2CAC">
      <w:pPr>
        <w:pStyle w:val="BodyText"/>
        <w:numPr>
          <w:ilvl w:val="1"/>
          <w:numId w:val="25"/>
        </w:numPr>
      </w:pPr>
      <w:r w:rsidRPr="00047E27">
        <w:lastRenderedPageBreak/>
        <w:t xml:space="preserve">Examination security (see </w:t>
      </w:r>
      <w:r w:rsidR="00D016EE">
        <w:t>s</w:t>
      </w:r>
      <w:r w:rsidRPr="00047E27">
        <w:t xml:space="preserve">ection </w:t>
      </w:r>
      <w:r w:rsidRPr="00172200">
        <w:t>03.0</w:t>
      </w:r>
      <w:r w:rsidR="00172200" w:rsidRPr="00172200">
        <w:t>4.d</w:t>
      </w:r>
      <w:r w:rsidRPr="00047E27">
        <w:t>).</w:t>
      </w:r>
    </w:p>
    <w:p w14:paraId="7CB511C1" w14:textId="538C9DF4" w:rsidR="00047E27" w:rsidRDefault="00047E27" w:rsidP="00CD2CAC">
      <w:pPr>
        <w:pStyle w:val="BodyText"/>
        <w:numPr>
          <w:ilvl w:val="1"/>
          <w:numId w:val="25"/>
        </w:numPr>
      </w:pPr>
      <w:r w:rsidRPr="00047E27">
        <w:t xml:space="preserve">Simulator performance (see </w:t>
      </w:r>
      <w:r w:rsidR="00D016EE">
        <w:t>s</w:t>
      </w:r>
      <w:r w:rsidRPr="00047E27">
        <w:t xml:space="preserve">ection </w:t>
      </w:r>
      <w:r w:rsidRPr="00172200">
        <w:t>03.0</w:t>
      </w:r>
      <w:r w:rsidR="00172200" w:rsidRPr="00172200">
        <w:t>4.g</w:t>
      </w:r>
      <w:r w:rsidRPr="00047E27">
        <w:t>).</w:t>
      </w:r>
    </w:p>
    <w:p w14:paraId="795DC6CF" w14:textId="42711C08" w:rsidR="00971EE3" w:rsidRDefault="00971EE3" w:rsidP="00042D3B">
      <w:pPr>
        <w:pStyle w:val="BodyText3"/>
      </w:pPr>
      <w:r w:rsidRPr="00971EE3">
        <w:t xml:space="preserve">During this inspection activity and upon its conclusion, </w:t>
      </w:r>
      <w:r w:rsidR="008750C4">
        <w:t xml:space="preserve">discuss </w:t>
      </w:r>
      <w:r w:rsidRPr="00971EE3">
        <w:t>any operating test administration issue</w:t>
      </w:r>
      <w:r w:rsidR="008750C4">
        <w:t>s</w:t>
      </w:r>
      <w:r w:rsidRPr="00971EE3">
        <w:t xml:space="preserve"> with the facility licensee to assist in confirming the issue</w:t>
      </w:r>
      <w:r w:rsidR="00123D28">
        <w:t xml:space="preserve">. </w:t>
      </w:r>
      <w:r w:rsidRPr="00971EE3">
        <w:t>However, the inspector should not interfere with the facility licensee’s requalification examination process</w:t>
      </w:r>
      <w:r w:rsidR="00123D28">
        <w:t xml:space="preserve">. </w:t>
      </w:r>
      <w:r w:rsidRPr="00971EE3">
        <w:t>If there are significant concerns with the facility licensee’s administration of the operating test, contact regional management.</w:t>
      </w:r>
    </w:p>
    <w:p w14:paraId="3F119158" w14:textId="622E8B79" w:rsidR="00061AFD" w:rsidRPr="001708B2" w:rsidRDefault="007340A5" w:rsidP="00CD2CAC">
      <w:pPr>
        <w:pStyle w:val="BodyText"/>
        <w:numPr>
          <w:ilvl w:val="0"/>
          <w:numId w:val="25"/>
        </w:numPr>
        <w:rPr>
          <w:u w:val="single"/>
        </w:rPr>
      </w:pPr>
      <w:r w:rsidRPr="009A37C4">
        <w:rPr>
          <w:u w:val="single"/>
        </w:rPr>
        <w:t>R</w:t>
      </w:r>
      <w:r w:rsidR="00061AFD" w:rsidRPr="009A37C4">
        <w:rPr>
          <w:u w:val="single"/>
        </w:rPr>
        <w:t xml:space="preserve">equalification </w:t>
      </w:r>
      <w:r w:rsidRPr="009A37C4">
        <w:rPr>
          <w:u w:val="single"/>
        </w:rPr>
        <w:t>E</w:t>
      </w:r>
      <w:r w:rsidR="00061AFD" w:rsidRPr="009A37C4">
        <w:rPr>
          <w:u w:val="single"/>
        </w:rPr>
        <w:t xml:space="preserve">xamination </w:t>
      </w:r>
      <w:r w:rsidRPr="009A37C4">
        <w:rPr>
          <w:u w:val="single"/>
        </w:rPr>
        <w:t>S</w:t>
      </w:r>
      <w:r w:rsidR="00061AFD" w:rsidRPr="009A37C4">
        <w:rPr>
          <w:u w:val="single"/>
        </w:rPr>
        <w:t>ecurity</w:t>
      </w:r>
    </w:p>
    <w:p w14:paraId="7E4783ED" w14:textId="77777777" w:rsidR="006B78CB" w:rsidRDefault="006B78CB" w:rsidP="00DA3B11">
      <w:pPr>
        <w:pStyle w:val="Requirement"/>
      </w:pPr>
      <w:r w:rsidRPr="006B78CB">
        <w:t xml:space="preserve">Evaluate </w:t>
      </w:r>
      <w:r w:rsidR="00880731">
        <w:t xml:space="preserve">the effectiveness of the facility licensee’s </w:t>
      </w:r>
      <w:r w:rsidRPr="006B78CB">
        <w:t>requalification examination security</w:t>
      </w:r>
      <w:r w:rsidR="00880731">
        <w:t xml:space="preserve"> measures</w:t>
      </w:r>
      <w:r w:rsidRPr="006B78CB">
        <w:t>.</w:t>
      </w:r>
    </w:p>
    <w:p w14:paraId="5DB19034" w14:textId="71321038" w:rsidR="009A37C4" w:rsidRPr="00BA7626" w:rsidRDefault="006B78CB" w:rsidP="00E63F17">
      <w:pPr>
        <w:pStyle w:val="SpecificGuidance"/>
      </w:pPr>
      <w:r>
        <w:t>Specific Guidance</w:t>
      </w:r>
    </w:p>
    <w:p w14:paraId="1D387363" w14:textId="77777777" w:rsidR="001969DB" w:rsidRDefault="0086459D" w:rsidP="004A2936">
      <w:pPr>
        <w:pStyle w:val="BodyText3"/>
      </w:pPr>
      <w:r w:rsidRPr="0086459D">
        <w:t>Examination security encompasses all practices taken by the facility licensee to ensure compliance with 10 CFR 55.49, which states, in part:</w:t>
      </w:r>
    </w:p>
    <w:p w14:paraId="79066A2E" w14:textId="76C6F383" w:rsidR="0086459D" w:rsidRDefault="0086459D" w:rsidP="008776D9">
      <w:pPr>
        <w:pStyle w:val="BodyText4"/>
      </w:pPr>
      <w:r w:rsidRPr="0086459D">
        <w:t>Applicants, licensees, and facility licensees shall not engage in any activity that compromises the integrity of any application, test, or examination required by this part. The integrity of a test or examination is considered compromised if any activity, regardless of intent, affected, or, but for detection, would have affected the equitable and consistent administration of the test or examination.</w:t>
      </w:r>
    </w:p>
    <w:p w14:paraId="3D6A724F" w14:textId="27BE0F41" w:rsidR="006B78CB" w:rsidRDefault="006B78CB" w:rsidP="004A2936">
      <w:pPr>
        <w:pStyle w:val="BodyText3"/>
      </w:pPr>
      <w:r>
        <w:t xml:space="preserve">To perform this inspection activity, complete the checklist contained in </w:t>
      </w:r>
      <w:r w:rsidR="00EB2C24">
        <w:t>a</w:t>
      </w:r>
      <w:r w:rsidRPr="006B78CB">
        <w:t>ppendix E</w:t>
      </w:r>
      <w:ins w:id="55" w:author="Author">
        <w:r w:rsidR="00EB2C24">
          <w:t xml:space="preserve"> of this IP</w:t>
        </w:r>
      </w:ins>
      <w:r w:rsidR="0037708F">
        <w:t xml:space="preserve"> which includes</w:t>
      </w:r>
      <w:r w:rsidR="000E3C0F">
        <w:t>:</w:t>
      </w:r>
      <w:r w:rsidR="0003727A">
        <w:t xml:space="preserve"> </w:t>
      </w:r>
      <w:r w:rsidR="0003727A" w:rsidRPr="0003727A">
        <w:t>(1) checking for excessive test item repetition, (2) observing examination security practices during the administration of an annual operating test, and (3)</w:t>
      </w:r>
      <w:r w:rsidR="00E34199">
        <w:t> </w:t>
      </w:r>
      <w:r w:rsidR="0003727A" w:rsidRPr="0003727A">
        <w:t>reviewing examination security incidents</w:t>
      </w:r>
      <w:r w:rsidR="00123D28">
        <w:t xml:space="preserve">. </w:t>
      </w:r>
      <w:r w:rsidR="000E3C0F">
        <w:t>Discuss any</w:t>
      </w:r>
      <w:r w:rsidR="002D4A62" w:rsidRPr="0086459D">
        <w:t xml:space="preserve"> excessive test item repetition with the facility licensee, who should have spreadsheets and/or test outlines which show the written examination questions, JPMs, and scenarios to be used during the entire requalification examination testing cycle</w:t>
      </w:r>
      <w:r w:rsidR="00123D28">
        <w:t xml:space="preserve">. </w:t>
      </w:r>
      <w:r w:rsidR="000E3C0F">
        <w:t>Discuss</w:t>
      </w:r>
      <w:r w:rsidR="002D4A62" w:rsidRPr="0086459D">
        <w:t xml:space="preserve"> any requalification examination security incidents </w:t>
      </w:r>
      <w:r w:rsidR="000E3C0F">
        <w:t>that</w:t>
      </w:r>
      <w:r w:rsidR="002D4A62" w:rsidRPr="0086459D">
        <w:t xml:space="preserve"> have occurred since the last biennial inspection</w:t>
      </w:r>
      <w:r w:rsidR="000E3C0F">
        <w:t xml:space="preserve"> </w:t>
      </w:r>
      <w:r w:rsidR="000E3C0F" w:rsidRPr="0086459D">
        <w:t>with the facility licensee</w:t>
      </w:r>
      <w:r w:rsidR="00123D28">
        <w:t>.</w:t>
      </w:r>
    </w:p>
    <w:p w14:paraId="3F76B183" w14:textId="0BC9C7B5" w:rsidR="002D4A62" w:rsidRPr="001708B2" w:rsidRDefault="002D4A62" w:rsidP="00CD2CAC">
      <w:pPr>
        <w:pStyle w:val="BodyText"/>
        <w:numPr>
          <w:ilvl w:val="0"/>
          <w:numId w:val="25"/>
        </w:numPr>
        <w:rPr>
          <w:u w:val="single"/>
        </w:rPr>
      </w:pPr>
      <w:r>
        <w:rPr>
          <w:u w:val="single"/>
        </w:rPr>
        <w:t>Remedial Training and Re-Examinations</w:t>
      </w:r>
    </w:p>
    <w:p w14:paraId="4BFE7626" w14:textId="77777777" w:rsidR="009E7FEB" w:rsidRPr="002D4A62" w:rsidRDefault="005910C0" w:rsidP="00DA3B11">
      <w:pPr>
        <w:pStyle w:val="Requirement"/>
      </w:pPr>
      <w:r w:rsidRPr="002D4A62">
        <w:t xml:space="preserve">Verify </w:t>
      </w:r>
      <w:r w:rsidR="002D4A62" w:rsidRPr="002D4A62">
        <w:t xml:space="preserve">the facility licensee </w:t>
      </w:r>
      <w:r w:rsidRPr="002D4A62">
        <w:t>proper</w:t>
      </w:r>
      <w:r w:rsidR="002D4A62" w:rsidRPr="002D4A62">
        <w:t>ly</w:t>
      </w:r>
      <w:r w:rsidRPr="002D4A62">
        <w:t xml:space="preserve"> implement</w:t>
      </w:r>
      <w:r w:rsidR="002D4A62" w:rsidRPr="002D4A62">
        <w:t>s</w:t>
      </w:r>
      <w:r w:rsidRPr="002D4A62">
        <w:t xml:space="preserve"> remedial training and re-examinations.</w:t>
      </w:r>
    </w:p>
    <w:p w14:paraId="45D3D4F0" w14:textId="6773496B" w:rsidR="002D4A62" w:rsidRPr="002D4A62" w:rsidRDefault="002D4A62" w:rsidP="00E63F17">
      <w:pPr>
        <w:pStyle w:val="SpecificGuidance"/>
      </w:pPr>
      <w:r>
        <w:t>Specific Guidance</w:t>
      </w:r>
    </w:p>
    <w:p w14:paraId="1DA53F38" w14:textId="22FA4551" w:rsidR="00FF4DC0" w:rsidRDefault="00FF4DC0" w:rsidP="00C6678E">
      <w:pPr>
        <w:pStyle w:val="BodyText3"/>
      </w:pPr>
      <w:r w:rsidRPr="00FF4DC0">
        <w:t>Since the last biennial inspection, determine from the facility licensee if any individual licensed operators or crews failed any portion (written, JPM, or simulator scenario examination) of an NRC requalification examination required by 10 CFR 55.59(a)(2), and determine what type of failure(s) occurred - individual failures or crew failures; written, JPM or simulator scenario examination failures</w:t>
      </w:r>
      <w:r w:rsidR="00123D28">
        <w:t xml:space="preserve">. </w:t>
      </w:r>
      <w:r>
        <w:t xml:space="preserve">For each examination failure, complete the checklist contained in </w:t>
      </w:r>
      <w:r w:rsidR="009C09BD">
        <w:t>a</w:t>
      </w:r>
      <w:r>
        <w:t>ppendix F</w:t>
      </w:r>
      <w:ins w:id="56" w:author="Author">
        <w:r w:rsidR="009C09BD">
          <w:t xml:space="preserve"> of this IP</w:t>
        </w:r>
      </w:ins>
      <w:r>
        <w:t>.</w:t>
      </w:r>
    </w:p>
    <w:p w14:paraId="5A6FDCBC" w14:textId="64AFB2AC" w:rsidR="00FF4DC0" w:rsidRDefault="00FF4DC0" w:rsidP="00C6678E">
      <w:pPr>
        <w:pStyle w:val="BodyText3"/>
      </w:pPr>
      <w:r w:rsidRPr="00FF4DC0">
        <w:lastRenderedPageBreak/>
        <w:t xml:space="preserve">Upon completion of this review, </w:t>
      </w:r>
      <w:r w:rsidR="008750C4">
        <w:t xml:space="preserve">discuss </w:t>
      </w:r>
      <w:r w:rsidRPr="00FF4DC0">
        <w:t>any remedial training and re-examination issue</w:t>
      </w:r>
      <w:r w:rsidR="008750C4">
        <w:t>s</w:t>
      </w:r>
      <w:r w:rsidRPr="00FF4DC0">
        <w:t xml:space="preserve"> with the facility licensee to assist in confirming the issue</w:t>
      </w:r>
      <w:r w:rsidR="00123D28">
        <w:t xml:space="preserve">. </w:t>
      </w:r>
      <w:r w:rsidRPr="00FF4DC0">
        <w:t>If there are significant concerns with the licensee’s performance in this area, contact regional management</w:t>
      </w:r>
      <w:r w:rsidR="00123D28">
        <w:t>.</w:t>
      </w:r>
    </w:p>
    <w:p w14:paraId="4EC0507C" w14:textId="7A44DD46" w:rsidR="002D4A62" w:rsidRPr="002D4A62" w:rsidRDefault="002D4A62" w:rsidP="00CD2CAC">
      <w:pPr>
        <w:pStyle w:val="BodyText"/>
        <w:numPr>
          <w:ilvl w:val="0"/>
          <w:numId w:val="25"/>
        </w:numPr>
        <w:rPr>
          <w:u w:val="single"/>
        </w:rPr>
      </w:pPr>
      <w:r>
        <w:rPr>
          <w:u w:val="single"/>
        </w:rPr>
        <w:t>Operator License Cond</w:t>
      </w:r>
      <w:r w:rsidR="0037708F">
        <w:rPr>
          <w:u w:val="single"/>
        </w:rPr>
        <w:t>i</w:t>
      </w:r>
      <w:r>
        <w:rPr>
          <w:u w:val="single"/>
        </w:rPr>
        <w:t>tions</w:t>
      </w:r>
    </w:p>
    <w:p w14:paraId="210ACFFB" w14:textId="01645183" w:rsidR="00710F84" w:rsidRDefault="0037708F" w:rsidP="00DA3B11">
      <w:pPr>
        <w:pStyle w:val="Requirement"/>
      </w:pPr>
      <w:r>
        <w:t>Review a sampling of individual licensed operator records, to v</w:t>
      </w:r>
      <w:r w:rsidR="00FF4DC0" w:rsidRPr="0037708F">
        <w:t xml:space="preserve">erify </w:t>
      </w:r>
      <w:r w:rsidR="002D4A62" w:rsidRPr="0037708F">
        <w:t>that the facility licensee has effective</w:t>
      </w:r>
      <w:r w:rsidRPr="0037708F">
        <w:t xml:space="preserve"> processes for ensuring the conformance with </w:t>
      </w:r>
      <w:r w:rsidR="00FF4DC0" w:rsidRPr="0037708F">
        <w:t>operator license conditions</w:t>
      </w:r>
      <w:r w:rsidR="00710F84" w:rsidRPr="0037708F">
        <w:t>.</w:t>
      </w:r>
    </w:p>
    <w:p w14:paraId="56BB8118" w14:textId="133C0909" w:rsidR="0037708F" w:rsidRPr="0037708F" w:rsidRDefault="0037708F" w:rsidP="00E63F17">
      <w:pPr>
        <w:pStyle w:val="SpecificGuidance"/>
      </w:pPr>
      <w:r>
        <w:t>Specific Guidance</w:t>
      </w:r>
    </w:p>
    <w:p w14:paraId="2782B25D" w14:textId="19650CB8" w:rsidR="00710F84" w:rsidRDefault="00710F84" w:rsidP="00C6678E">
      <w:pPr>
        <w:pStyle w:val="BodyText3"/>
      </w:pPr>
      <w:r w:rsidRPr="00710F84">
        <w:t>Operator license conditions are contained in 10 CFR 55.53 and 10 CFR 55.59, and include requalification training attendance, maintaining an active license, and medical fitness</w:t>
      </w:r>
      <w:r w:rsidR="00123D28">
        <w:t xml:space="preserve">. </w:t>
      </w:r>
      <w:r w:rsidRPr="00710F84">
        <w:t>This inspection activity should be performed primarily during the onsite portion of this inspection</w:t>
      </w:r>
      <w:r w:rsidR="00123D28">
        <w:t xml:space="preserve">. </w:t>
      </w:r>
      <w:r w:rsidRPr="00710F84">
        <w:t>However, prior to the onsite review</w:t>
      </w:r>
      <w:r w:rsidR="008750C4">
        <w:t>:</w:t>
      </w:r>
      <w:r w:rsidRPr="00710F84">
        <w:t xml:space="preserve"> (1)</w:t>
      </w:r>
      <w:r>
        <w:t xml:space="preserve"> obtain a </w:t>
      </w:r>
      <w:r w:rsidRPr="00710F84">
        <w:t>list</w:t>
      </w:r>
      <w:r>
        <w:t xml:space="preserve"> of </w:t>
      </w:r>
      <w:r w:rsidRPr="00710F84">
        <w:t xml:space="preserve">all </w:t>
      </w:r>
      <w:r>
        <w:t xml:space="preserve">the </w:t>
      </w:r>
      <w:r w:rsidRPr="00710F84">
        <w:t>licensed operators at the site</w:t>
      </w:r>
      <w:r w:rsidR="006D4ABD">
        <w:t xml:space="preserve"> </w:t>
      </w:r>
      <w:r w:rsidR="006D4ABD" w:rsidDel="00241C33">
        <w:t>(</w:t>
      </w:r>
      <w:r w:rsidR="00241C33">
        <w:t>RPS OL Report 9)</w:t>
      </w:r>
      <w:r w:rsidRPr="00710F84">
        <w:t xml:space="preserve"> and </w:t>
      </w:r>
      <w:r>
        <w:t xml:space="preserve">a list of all licensed operator </w:t>
      </w:r>
      <w:r w:rsidRPr="00710F84">
        <w:t>medical restrictions, if any</w:t>
      </w:r>
      <w:r w:rsidR="006D4ABD">
        <w:t xml:space="preserve"> </w:t>
      </w:r>
      <w:r w:rsidR="000632A1">
        <w:t>(RPS OL Report 14</w:t>
      </w:r>
      <w:r w:rsidR="006D4ABD" w:rsidDel="000632A1">
        <w:t>)</w:t>
      </w:r>
      <w:r w:rsidRPr="00710F84">
        <w:t xml:space="preserve">; (2) preselect licensed operators for review of their medical records, (refer to paragraph </w:t>
      </w:r>
      <w:r w:rsidR="00910FED">
        <w:t>4</w:t>
      </w:r>
      <w:r w:rsidRPr="00710F84">
        <w:t xml:space="preserve"> below); and (3) review the selected licensed operators’ medical information contained in their 10 CFR Part 55 individual docket files (available from the Operator Licensing Assistant)</w:t>
      </w:r>
      <w:r w:rsidR="00123D28">
        <w:t xml:space="preserve">. </w:t>
      </w:r>
      <w:r w:rsidRPr="00710F84">
        <w:t xml:space="preserve">Additional guidance for performing this inspection activity is presented in NUREG-1021, “Operator Licensing Examination Standards for Power Reactors,” </w:t>
      </w:r>
      <w:r w:rsidR="00D016EE">
        <w:t>s</w:t>
      </w:r>
      <w:r w:rsidRPr="00710F84">
        <w:t>ection ES-</w:t>
      </w:r>
      <w:r w:rsidR="005343FF">
        <w:t>5.3</w:t>
      </w:r>
      <w:r w:rsidRPr="00710F84">
        <w:t>.</w:t>
      </w:r>
    </w:p>
    <w:p w14:paraId="3D7021CD" w14:textId="24479C61" w:rsidR="00FF4DC0" w:rsidRDefault="00710F84" w:rsidP="00CD2CAC">
      <w:pPr>
        <w:pStyle w:val="BodyText"/>
        <w:numPr>
          <w:ilvl w:val="1"/>
          <w:numId w:val="25"/>
        </w:numPr>
      </w:pPr>
      <w:r w:rsidRPr="00710F84">
        <w:t>For one complete operating crew of licensed operators</w:t>
      </w:r>
      <w:r>
        <w:rPr>
          <w:rStyle w:val="FootnoteReference"/>
        </w:rPr>
        <w:footnoteReference w:id="6"/>
      </w:r>
      <w:r w:rsidRPr="00710F84">
        <w:t>, review the following:</w:t>
      </w:r>
    </w:p>
    <w:p w14:paraId="16277D86" w14:textId="7C60C8CE" w:rsidR="00710F84" w:rsidRDefault="00A35828" w:rsidP="00A91FD1">
      <w:pPr>
        <w:pStyle w:val="BodyText"/>
        <w:numPr>
          <w:ilvl w:val="2"/>
          <w:numId w:val="25"/>
        </w:numPr>
      </w:pPr>
      <w:r w:rsidRPr="00A35828">
        <w:t>Records that indicate the participation of licensed operators in the facility licensee’s requalification program (i.e., training attendance records) (10</w:t>
      </w:r>
      <w:r w:rsidR="006B1E26">
        <w:t> </w:t>
      </w:r>
      <w:r w:rsidRPr="00A35828">
        <w:t>CFR</w:t>
      </w:r>
      <w:r w:rsidR="006B1E26">
        <w:t> </w:t>
      </w:r>
      <w:r w:rsidRPr="00A35828">
        <w:t>55.53(h), 10 CFR 55.59(a)(1), 10 CFR 55.59(c)(5)(</w:t>
      </w:r>
      <w:proofErr w:type="spellStart"/>
      <w:r w:rsidRPr="00A35828">
        <w:t>i</w:t>
      </w:r>
      <w:proofErr w:type="spellEnd"/>
      <w:r w:rsidRPr="00A35828">
        <w:t>))</w:t>
      </w:r>
      <w:r w:rsidR="00123D28">
        <w:t xml:space="preserve">. </w:t>
      </w:r>
      <w:r w:rsidRPr="00A35828">
        <w:t xml:space="preserve">Determine </w:t>
      </w:r>
      <w:r w:rsidR="006B1E26">
        <w:br/>
      </w:r>
      <w:r w:rsidRPr="00A35828">
        <w:t>if all requalification training is completed on schedule or made up in accordance with the facility's program.</w:t>
      </w:r>
    </w:p>
    <w:p w14:paraId="22A240F5" w14:textId="142B7C0F" w:rsidR="00A35828" w:rsidRDefault="00A35828" w:rsidP="00A91FD1">
      <w:pPr>
        <w:pStyle w:val="BodyText"/>
        <w:numPr>
          <w:ilvl w:val="2"/>
          <w:numId w:val="25"/>
        </w:numPr>
      </w:pPr>
      <w:r w:rsidRPr="00A35828">
        <w:t>Records that indicate the performance of licensed operators on annual requalification operating tests and biennial requalification written examinations (10 CFR 55.59(a)(2), 10 CFR 55.59(c)(5)(</w:t>
      </w:r>
      <w:proofErr w:type="spellStart"/>
      <w:r w:rsidRPr="00A35828">
        <w:t>i</w:t>
      </w:r>
      <w:proofErr w:type="spellEnd"/>
      <w:r w:rsidRPr="00A35828">
        <w:t>)).</w:t>
      </w:r>
    </w:p>
    <w:p w14:paraId="0D0B5B81" w14:textId="0266D4CC" w:rsidR="00A35828" w:rsidRDefault="00A35828" w:rsidP="00A91FD1">
      <w:pPr>
        <w:pStyle w:val="BodyText"/>
        <w:numPr>
          <w:ilvl w:val="2"/>
          <w:numId w:val="25"/>
        </w:numPr>
      </w:pPr>
      <w:r w:rsidRPr="00A35828">
        <w:t>Records that indicate that licensed operators are properly maintaining an active license (10 CFR 55.53(e))</w:t>
      </w:r>
      <w:r w:rsidR="00123D28">
        <w:t xml:space="preserve">. </w:t>
      </w:r>
      <w:r w:rsidRPr="00A35828">
        <w:t>Include</w:t>
      </w:r>
      <w:r w:rsidRPr="00A35828" w:rsidDel="00CA7B5E">
        <w:t xml:space="preserve"> </w:t>
      </w:r>
      <w:r w:rsidRPr="00A35828">
        <w:t>a determination of which shift crew positions the facility licensee credits towards maintaining an active license.</w:t>
      </w:r>
    </w:p>
    <w:p w14:paraId="3DB842C0" w14:textId="21743249" w:rsidR="00A35828" w:rsidRDefault="00A35828" w:rsidP="00A91FD1">
      <w:pPr>
        <w:pStyle w:val="BodyText"/>
        <w:numPr>
          <w:ilvl w:val="2"/>
          <w:numId w:val="25"/>
        </w:numPr>
      </w:pPr>
      <w:r w:rsidRPr="00A35828">
        <w:t>NRC Form 398, “Personal Qualification Statement – Licensee,” that is in effect at the time of the inspection and any supporting documentation that indicate operators’ licenses were properly issued or renewed.</w:t>
      </w:r>
    </w:p>
    <w:p w14:paraId="61EBF6EA" w14:textId="43666C6A" w:rsidR="00A35828" w:rsidRDefault="00A35828" w:rsidP="00CD2CAC">
      <w:pPr>
        <w:pStyle w:val="BodyText"/>
        <w:numPr>
          <w:ilvl w:val="1"/>
          <w:numId w:val="25"/>
        </w:numPr>
      </w:pPr>
      <w:r w:rsidRPr="00A35828">
        <w:t>Determine from the facility licensee if any licensed operator with an inactive license reactivated their license since the last NRC biennial inspection</w:t>
      </w:r>
      <w:r w:rsidR="00A67C55">
        <w:t>, including reactiva</w:t>
      </w:r>
      <w:r w:rsidR="00B90E19">
        <w:t>tion for refueling mode supervision of core alterations</w:t>
      </w:r>
      <w:r w:rsidR="00123D28">
        <w:t xml:space="preserve">. </w:t>
      </w:r>
      <w:r w:rsidRPr="00A35828">
        <w:t xml:space="preserve">If license reactivation did occur, select one or more licensed operators who reactivated their license(s) and review </w:t>
      </w:r>
      <w:r w:rsidRPr="00A35828">
        <w:lastRenderedPageBreak/>
        <w:t>records which indicate that their license(s) was (were) properly reactivated in accordance with 10 CFR 55.53(f).</w:t>
      </w:r>
    </w:p>
    <w:p w14:paraId="3DA2EB6C" w14:textId="57269F02" w:rsidR="00910FED" w:rsidRDefault="00A35828" w:rsidP="00CD2CAC">
      <w:pPr>
        <w:pStyle w:val="BodyText"/>
        <w:numPr>
          <w:ilvl w:val="1"/>
          <w:numId w:val="25"/>
        </w:numPr>
      </w:pPr>
      <w:r w:rsidRPr="00A35828">
        <w:t xml:space="preserve">Determine from the facility licensee if any licensed operator </w:t>
      </w:r>
      <w:r w:rsidRPr="00A35828" w:rsidDel="00CA7B5E">
        <w:t xml:space="preserve">did not pass </w:t>
      </w:r>
      <w:r w:rsidRPr="00A35828">
        <w:t>a biennial requalification written examination or annual requalification operating test required by 10 CFR 55.59(a)(2) since the last NRC biennial inspection</w:t>
      </w:r>
      <w:r w:rsidR="00123D28">
        <w:t xml:space="preserve">. </w:t>
      </w:r>
      <w:r w:rsidRPr="00A35828">
        <w:t>If examination failure did occur, select one or more licensed operators who failed an examination, and review records which indicate that the operator(s):</w:t>
      </w:r>
      <w:r w:rsidR="00240823">
        <w:t xml:space="preserve"> </w:t>
      </w:r>
      <w:r w:rsidR="00791880" w:rsidRPr="00791880">
        <w:t>(1) received remedial training, (2) was (were) re-examined, and (3) passed their re-examination(s).</w:t>
      </w:r>
    </w:p>
    <w:p w14:paraId="17D7659D" w14:textId="5284A7E7" w:rsidR="00B04742" w:rsidRDefault="00A35828" w:rsidP="00CD2CAC">
      <w:pPr>
        <w:pStyle w:val="BodyText"/>
        <w:numPr>
          <w:ilvl w:val="1"/>
          <w:numId w:val="25"/>
        </w:numPr>
      </w:pPr>
      <w:r w:rsidRPr="00A35828">
        <w:t>Review a sample (approximately 10</w:t>
      </w:r>
      <w:r w:rsidR="00CB450D">
        <w:t xml:space="preserve"> percent</w:t>
      </w:r>
      <w:r w:rsidRPr="00A35828">
        <w:t>) of licensed operator medical records, including any medical records maintained in the regional office’s Part 55 docket system</w:t>
      </w:r>
      <w:r w:rsidR="00123D28">
        <w:t xml:space="preserve">. </w:t>
      </w:r>
      <w:r w:rsidRPr="00A35828">
        <w:t>Approximately 50</w:t>
      </w:r>
      <w:r w:rsidR="00CB450D">
        <w:t> percent</w:t>
      </w:r>
      <w:r w:rsidRPr="00A35828">
        <w:t xml:space="preserve"> of this sample</w:t>
      </w:r>
      <w:r w:rsidRPr="00A35828" w:rsidDel="00CA7B5E">
        <w:t xml:space="preserve">, </w:t>
      </w:r>
      <w:r w:rsidRPr="00A35828">
        <w:t>should include licensed operators whose licenses contain medical restrictions</w:t>
      </w:r>
      <w:r w:rsidR="00123D28">
        <w:t xml:space="preserve">. </w:t>
      </w:r>
      <w:r w:rsidR="00CA7B5E">
        <w:t xml:space="preserve">Determine </w:t>
      </w:r>
      <w:r w:rsidR="00B04742" w:rsidRPr="00B04742">
        <w:t>which version of Regulatory Guide</w:t>
      </w:r>
      <w:ins w:id="57" w:author="Author">
        <w:r w:rsidR="00B71DDD">
          <w:t xml:space="preserve"> (RG)</w:t>
        </w:r>
      </w:ins>
      <w:r w:rsidR="0027627B">
        <w:t> </w:t>
      </w:r>
      <w:r w:rsidR="00B04742" w:rsidRPr="00B04742">
        <w:t>1.134, “Medical Evaluation of Licensed Personnel at Nuclear Power Plants,” and the associated version of ANSI/ANS-3.4, “Medical Certification and Monitoring of Personnel Requiring Operator Licenses for Nuclear Power Plants,” that the facility licensee has committed to</w:t>
      </w:r>
      <w:r w:rsidR="00123D28">
        <w:t>.</w:t>
      </w:r>
    </w:p>
    <w:p w14:paraId="7357F272" w14:textId="7D487D22" w:rsidR="00A35828" w:rsidRDefault="00A35828" w:rsidP="00C65BCB">
      <w:pPr>
        <w:pStyle w:val="BodyText4"/>
      </w:pPr>
      <w:r w:rsidRPr="00A35828">
        <w:t>In performing this review, check that:</w:t>
      </w:r>
    </w:p>
    <w:p w14:paraId="75633F1C" w14:textId="55490931" w:rsidR="00A35828" w:rsidRDefault="00A35828" w:rsidP="00A91FD1">
      <w:pPr>
        <w:pStyle w:val="BodyText"/>
        <w:numPr>
          <w:ilvl w:val="2"/>
          <w:numId w:val="25"/>
        </w:numPr>
      </w:pPr>
      <w:r w:rsidRPr="00A35828">
        <w:t>The required medical examinations are conducted biennially (10</w:t>
      </w:r>
      <w:r w:rsidR="00664457">
        <w:t> </w:t>
      </w:r>
      <w:r w:rsidRPr="00A35828">
        <w:t>CFR</w:t>
      </w:r>
      <w:r w:rsidR="0027627B">
        <w:t> </w:t>
      </w:r>
      <w:r w:rsidRPr="00A35828">
        <w:t>55.53(</w:t>
      </w:r>
      <w:proofErr w:type="spellStart"/>
      <w:r w:rsidRPr="00A35828">
        <w:t>i</w:t>
      </w:r>
      <w:proofErr w:type="spellEnd"/>
      <w:r w:rsidRPr="00A35828">
        <w:t>)).</w:t>
      </w:r>
    </w:p>
    <w:p w14:paraId="708BE64E" w14:textId="09A521D3" w:rsidR="00A35828" w:rsidRDefault="00A35828" w:rsidP="00A91FD1">
      <w:pPr>
        <w:pStyle w:val="BodyText"/>
        <w:numPr>
          <w:ilvl w:val="2"/>
          <w:numId w:val="25"/>
        </w:numPr>
      </w:pPr>
      <w:r w:rsidRPr="00A35828">
        <w:t xml:space="preserve">The results of medical examinations </w:t>
      </w:r>
      <w:r w:rsidR="00CA7B5E" w:rsidRPr="00A35828">
        <w:t>agree</w:t>
      </w:r>
      <w:r w:rsidRPr="00A35828">
        <w:t xml:space="preserve"> with any license medical restrictions (10 CFR 55.23(b)).</w:t>
      </w:r>
    </w:p>
    <w:p w14:paraId="5B66A254" w14:textId="63EB866C" w:rsidR="00A35828" w:rsidRDefault="00A35828" w:rsidP="00A91FD1">
      <w:pPr>
        <w:pStyle w:val="BodyText"/>
        <w:numPr>
          <w:ilvl w:val="2"/>
          <w:numId w:val="25"/>
        </w:numPr>
      </w:pPr>
      <w:r w:rsidRPr="00A35828">
        <w:t>NRC Form 396, “Certification of Medical Examination by Facility Licensee,” that is in effect at the time of the inspection</w:t>
      </w:r>
      <w:r w:rsidR="00CA7B5E">
        <w:t xml:space="preserve"> </w:t>
      </w:r>
      <w:r w:rsidRPr="00A35828">
        <w:t>including any supporting medical documentation</w:t>
      </w:r>
      <w:r w:rsidR="00CA7B5E">
        <w:t>, is accurate and complete</w:t>
      </w:r>
      <w:r w:rsidRPr="00A35828" w:rsidDel="00CA7B5E">
        <w:t>.</w:t>
      </w:r>
    </w:p>
    <w:p w14:paraId="25C4C194" w14:textId="40FB32EE" w:rsidR="00A35828" w:rsidRDefault="00A35828" w:rsidP="00A91FD1">
      <w:pPr>
        <w:pStyle w:val="BodyText"/>
        <w:numPr>
          <w:ilvl w:val="2"/>
          <w:numId w:val="25"/>
        </w:numPr>
      </w:pPr>
      <w:r w:rsidRPr="00A35828">
        <w:t>Any medical status reports, if required by NRC Form 396, are submitted to the regional office in a timely fashion.</w:t>
      </w:r>
    </w:p>
    <w:p w14:paraId="08431E64" w14:textId="6AA5FC3A" w:rsidR="00A35828" w:rsidRDefault="00B04742" w:rsidP="00C6678E">
      <w:pPr>
        <w:pStyle w:val="BodyText3"/>
      </w:pPr>
      <w:r w:rsidRPr="00B04742">
        <w:t>During this inspection activity and upon its conclusion,</w:t>
      </w:r>
      <w:r w:rsidR="005627E0">
        <w:t xml:space="preserve"> discuss</w:t>
      </w:r>
      <w:r w:rsidRPr="00B04742">
        <w:t xml:space="preserve"> any issue associated with the conformance with operator license conditions with the facility licensee to assist in confirming the issue</w:t>
      </w:r>
      <w:r w:rsidR="00123D28">
        <w:t xml:space="preserve">. </w:t>
      </w:r>
      <w:r w:rsidRPr="00B04742">
        <w:t xml:space="preserve">If it is determined that any licensed operator has not properly conformed with the conditions of their license, </w:t>
      </w:r>
      <w:r w:rsidR="00E62087">
        <w:t>discuss with the facility licensee</w:t>
      </w:r>
      <w:r w:rsidRPr="00B04742">
        <w:t>:</w:t>
      </w:r>
    </w:p>
    <w:p w14:paraId="521909CC" w14:textId="66C89467" w:rsidR="00B04742" w:rsidRDefault="003F2EDE" w:rsidP="00F76BA6">
      <w:pPr>
        <w:pStyle w:val="ListBullet3"/>
      </w:pPr>
      <w:r>
        <w:t>A</w:t>
      </w:r>
      <w:r w:rsidR="00B04742" w:rsidRPr="00B04742">
        <w:t>ny immediate actions to take, such as removing the affected licensed operator(s) from on-shift licensed operator duties and notifying the regional office.</w:t>
      </w:r>
    </w:p>
    <w:p w14:paraId="2599BAB1" w14:textId="501B403C" w:rsidR="00A77DA1" w:rsidRDefault="00E62087" w:rsidP="00F76BA6">
      <w:pPr>
        <w:pStyle w:val="ListBullet3"/>
      </w:pPr>
      <w:r>
        <w:t xml:space="preserve"> </w:t>
      </w:r>
      <w:r w:rsidR="003F2EDE">
        <w:t>A</w:t>
      </w:r>
      <w:r w:rsidR="00B04742" w:rsidRPr="00B04742">
        <w:t>ny plans for restoring compliance with operator license conditions.</w:t>
      </w:r>
    </w:p>
    <w:p w14:paraId="668CE80D" w14:textId="394A6A0E" w:rsidR="003E1C61" w:rsidRPr="003E1C61" w:rsidRDefault="003E1C61" w:rsidP="00CD2CAC">
      <w:pPr>
        <w:pStyle w:val="BodyText"/>
        <w:numPr>
          <w:ilvl w:val="0"/>
          <w:numId w:val="25"/>
        </w:numPr>
        <w:rPr>
          <w:u w:val="single"/>
        </w:rPr>
      </w:pPr>
      <w:r>
        <w:rPr>
          <w:u w:val="single"/>
        </w:rPr>
        <w:t>Control Room Simulator</w:t>
      </w:r>
    </w:p>
    <w:p w14:paraId="4A63540E" w14:textId="5817634B" w:rsidR="00C96770" w:rsidRDefault="00A77DA1" w:rsidP="00DA3B11">
      <w:pPr>
        <w:pStyle w:val="Requirement"/>
      </w:pPr>
      <w:r w:rsidRPr="003E1C61">
        <w:t xml:space="preserve">Evaluate the performance of the control room simulator and </w:t>
      </w:r>
      <w:r w:rsidR="003E1C61">
        <w:t xml:space="preserve">review records which indicate that </w:t>
      </w:r>
      <w:r w:rsidRPr="003E1C61">
        <w:t>the facility licensee</w:t>
      </w:r>
      <w:r w:rsidR="003E1C61">
        <w:t xml:space="preserve"> is properly </w:t>
      </w:r>
      <w:r w:rsidRPr="003E1C61">
        <w:t>testing and maint</w:t>
      </w:r>
      <w:r w:rsidR="003E1C61">
        <w:t xml:space="preserve">aining </w:t>
      </w:r>
      <w:r w:rsidRPr="003E1C61">
        <w:t>the control room simulator.</w:t>
      </w:r>
    </w:p>
    <w:p w14:paraId="11A7C6F8" w14:textId="54AD9E3E" w:rsidR="003E1C61" w:rsidRPr="003E1C61" w:rsidRDefault="003E1C61" w:rsidP="005E685C">
      <w:pPr>
        <w:pStyle w:val="SpecificGuidance"/>
      </w:pPr>
      <w:r>
        <w:t>Specific Guidance</w:t>
      </w:r>
    </w:p>
    <w:p w14:paraId="58FEBA4D" w14:textId="5BCE3089" w:rsidR="00F752F5" w:rsidRDefault="00F752F5" w:rsidP="00C6678E">
      <w:pPr>
        <w:pStyle w:val="BodyText3"/>
      </w:pPr>
      <w:r>
        <w:t>This inspection activity consists of the following elements:</w:t>
      </w:r>
    </w:p>
    <w:p w14:paraId="4A30DA06" w14:textId="755A99F8" w:rsidR="00A263BA" w:rsidRDefault="00A263BA" w:rsidP="00CD2CAC">
      <w:pPr>
        <w:pStyle w:val="BodyText"/>
        <w:numPr>
          <w:ilvl w:val="1"/>
          <w:numId w:val="25"/>
        </w:numPr>
      </w:pPr>
      <w:r w:rsidRPr="00A263BA">
        <w:lastRenderedPageBreak/>
        <w:t>Observe simulator modeling and performance during an in-progress annual operating test and note any simulator modeling or performance deficiencies.</w:t>
      </w:r>
    </w:p>
    <w:p w14:paraId="7055416F" w14:textId="4F58CCBF" w:rsidR="00A263BA" w:rsidRDefault="00A263BA" w:rsidP="00CD2CAC">
      <w:pPr>
        <w:pStyle w:val="BodyText"/>
        <w:numPr>
          <w:ilvl w:val="1"/>
          <w:numId w:val="25"/>
        </w:numPr>
      </w:pPr>
      <w:r w:rsidRPr="00A263BA">
        <w:t>Review a listing of open simulator deficiencies as maintained by the facility licensee in their simulator corrective action program</w:t>
      </w:r>
      <w:r w:rsidR="00123D28">
        <w:t xml:space="preserve">. </w:t>
      </w:r>
      <w:r w:rsidRPr="00A263BA">
        <w:t>Sample the facility licensee’s proposed corrective actions for any open simulator deficiencies.</w:t>
      </w:r>
    </w:p>
    <w:p w14:paraId="7D767471" w14:textId="452F6A58" w:rsidR="00A263BA" w:rsidRDefault="00A263BA" w:rsidP="00CD2CAC">
      <w:pPr>
        <w:pStyle w:val="BodyText"/>
        <w:numPr>
          <w:ilvl w:val="1"/>
          <w:numId w:val="25"/>
        </w:numPr>
      </w:pPr>
      <w:r w:rsidRPr="00A263BA">
        <w:t>Review a listing of simulator deficiencies closed by the facility licensee since the last biennial inspection</w:t>
      </w:r>
      <w:r w:rsidR="00123D28">
        <w:t xml:space="preserve">. </w:t>
      </w:r>
      <w:r w:rsidRPr="00A263BA">
        <w:t>Sample the corrective actions taken by the facility licensee in closing simulator deficiencies.</w:t>
      </w:r>
    </w:p>
    <w:p w14:paraId="684C13FA" w14:textId="0C5DAA9B" w:rsidR="00A263BA" w:rsidRDefault="00A263BA" w:rsidP="00CD2CAC">
      <w:pPr>
        <w:pStyle w:val="BodyText"/>
        <w:numPr>
          <w:ilvl w:val="1"/>
          <w:numId w:val="25"/>
        </w:numPr>
      </w:pPr>
      <w:r w:rsidRPr="00A263BA">
        <w:t>Review a sample of records associated with any simulator testing performed by the facility licensee since the last biennial inspection.</w:t>
      </w:r>
    </w:p>
    <w:p w14:paraId="30D82B81" w14:textId="0356830C" w:rsidR="00A263BA" w:rsidRDefault="00A263BA" w:rsidP="00CD2CAC">
      <w:pPr>
        <w:pStyle w:val="BodyText"/>
        <w:numPr>
          <w:ilvl w:val="1"/>
          <w:numId w:val="25"/>
        </w:numPr>
      </w:pPr>
      <w:r w:rsidRPr="00A263BA">
        <w:t>Review a sample of records associated with any simulator modifications made by the facility licensee since the last biennial inspection.</w:t>
      </w:r>
    </w:p>
    <w:p w14:paraId="429E2A24" w14:textId="6E43E867" w:rsidR="00A263BA" w:rsidRDefault="00A263BA" w:rsidP="00C6678E">
      <w:pPr>
        <w:pStyle w:val="BodyText3"/>
      </w:pPr>
      <w:r w:rsidRPr="00A263BA">
        <w:t>In performing this inspection activity, determine which version of RG</w:t>
      </w:r>
      <w:ins w:id="58" w:author="Author">
        <w:r w:rsidR="003A36DE">
          <w:t> </w:t>
        </w:r>
      </w:ins>
      <w:r w:rsidRPr="00A263BA">
        <w:t>1.149, “Nuclear Power Plant Simulation Facilities for Use in Operator [Training and] License Examinations,” and the associated version of ANSI/ANS-3.5, “Nuclear Power Plant Simulators for Use in Operator Training [and Examination],” that the facility licensee is committed to</w:t>
      </w:r>
      <w:r w:rsidR="00123D28">
        <w:t xml:space="preserve">. </w:t>
      </w:r>
      <w:r w:rsidR="003F3E18">
        <w:t>Determine</w:t>
      </w:r>
      <w:r w:rsidRPr="00A263BA" w:rsidDel="003F3E18">
        <w:t xml:space="preserve"> </w:t>
      </w:r>
      <w:r w:rsidR="003F3E18">
        <w:t>if</w:t>
      </w:r>
      <w:r w:rsidR="003F3E18" w:rsidRPr="00A263BA">
        <w:t xml:space="preserve"> </w:t>
      </w:r>
      <w:r w:rsidRPr="00A263BA">
        <w:t>the facility licensee is using the simulator to meet the control manipulation eligibility requirements contained in 10 CFR 55.31(a)(5)</w:t>
      </w:r>
      <w:r w:rsidR="00123D28">
        <w:t xml:space="preserve">. </w:t>
      </w:r>
      <w:r w:rsidRPr="00A263BA">
        <w:t>In performing this inspection activity, answer the following three questions:</w:t>
      </w:r>
    </w:p>
    <w:p w14:paraId="0F6F0676" w14:textId="0B587F82" w:rsidR="00A263BA" w:rsidRDefault="00A263BA" w:rsidP="00A91FD1">
      <w:pPr>
        <w:pStyle w:val="ListBullet3"/>
      </w:pPr>
      <w:r w:rsidRPr="00A263BA">
        <w:t>Is simulator modeling and performance satisfactory?</w:t>
      </w:r>
    </w:p>
    <w:p w14:paraId="065D9C40" w14:textId="3DCB4277" w:rsidR="00A263BA" w:rsidRDefault="00A263BA" w:rsidP="00A91FD1">
      <w:pPr>
        <w:pStyle w:val="ListBullet3"/>
      </w:pPr>
      <w:r w:rsidRPr="00A263BA">
        <w:t>Does the facility licensee effectively correct identified simulator deficiencies?</w:t>
      </w:r>
    </w:p>
    <w:p w14:paraId="3FBE1CB1" w14:textId="787C00B8" w:rsidR="00A263BA" w:rsidRDefault="00A263BA" w:rsidP="00A91FD1">
      <w:pPr>
        <w:pStyle w:val="ListBullet3"/>
      </w:pPr>
      <w:r w:rsidRPr="00A263BA">
        <w:t>Does the facility licensee properly perform required simulator testing?</w:t>
      </w:r>
      <w:r w:rsidR="00240823">
        <w:t xml:space="preserve"> </w:t>
      </w:r>
      <w:r w:rsidRPr="00A263BA">
        <w:t>In answering this question, check for correct simulator testing periodicity, proper evaluations of the simulator against the reference plant or best-estimate data, and correct documentation and retention of simulator test records.</w:t>
      </w:r>
    </w:p>
    <w:p w14:paraId="1C7BC826" w14:textId="5B95941C" w:rsidR="00A263BA" w:rsidRDefault="00A263BA" w:rsidP="00C6678E">
      <w:pPr>
        <w:pStyle w:val="BodyText3"/>
      </w:pPr>
      <w:r w:rsidRPr="00A263BA">
        <w:t>10 CFR 55.46 provides additional details towards answering these questions, and 10</w:t>
      </w:r>
      <w:r w:rsidR="0038060C">
        <w:t> </w:t>
      </w:r>
      <w:r w:rsidRPr="00A263BA">
        <w:t>CFR 55.46</w:t>
      </w:r>
      <w:r w:rsidRPr="00A263BA" w:rsidDel="003F3E18">
        <w:t xml:space="preserve"> </w:t>
      </w:r>
      <w:r w:rsidRPr="00A263BA">
        <w:t>present</w:t>
      </w:r>
      <w:r w:rsidR="003F3E18">
        <w:t>s a checklist</w:t>
      </w:r>
      <w:r w:rsidRPr="00A263BA">
        <w:t xml:space="preserve"> in </w:t>
      </w:r>
      <w:r w:rsidR="009C09BD">
        <w:t>a</w:t>
      </w:r>
      <w:r w:rsidRPr="00A263BA">
        <w:t>ppendix G</w:t>
      </w:r>
      <w:ins w:id="59" w:author="Author">
        <w:r w:rsidR="009C09BD">
          <w:t xml:space="preserve"> of this IP</w:t>
        </w:r>
      </w:ins>
      <w:r w:rsidR="00123D28">
        <w:t xml:space="preserve">. </w:t>
      </w:r>
      <w:r w:rsidRPr="00A263BA">
        <w:t>Regulatory Guide 1.149 and ANSI/ANS-3.5</w:t>
      </w:r>
      <w:r w:rsidR="003F3E18">
        <w:t xml:space="preserve"> provide additional details</w:t>
      </w:r>
      <w:r w:rsidRPr="00A263BA">
        <w:t>.</w:t>
      </w:r>
    </w:p>
    <w:p w14:paraId="24A4C8EF" w14:textId="1CB95B26" w:rsidR="00A263BA" w:rsidRDefault="00A263BA" w:rsidP="00AC70B1">
      <w:pPr>
        <w:pStyle w:val="BodyText3"/>
      </w:pPr>
      <w:r w:rsidRPr="00A263BA">
        <w:t xml:space="preserve">During this inspection activity and upon its conclusion, </w:t>
      </w:r>
      <w:r w:rsidR="003F3E18">
        <w:t xml:space="preserve">discuss </w:t>
      </w:r>
      <w:r w:rsidRPr="00A263BA">
        <w:t>any simulator performance issue with the facility licensee to assist in confirming the issue</w:t>
      </w:r>
      <w:r w:rsidR="00123D28">
        <w:t xml:space="preserve">. </w:t>
      </w:r>
      <w:r w:rsidRPr="00A263BA">
        <w:t>If there are significant concerns regarding simulator performance, contact regional management</w:t>
      </w:r>
      <w:r w:rsidR="00123D28">
        <w:t xml:space="preserve">. </w:t>
      </w:r>
      <w:r w:rsidRPr="00A263BA">
        <w:t xml:space="preserve">In evaluating any simulator performance issues, refer to </w:t>
      </w:r>
      <w:r w:rsidR="00396312">
        <w:t>a</w:t>
      </w:r>
      <w:r w:rsidRPr="00A263BA">
        <w:t>ppendix G</w:t>
      </w:r>
      <w:ins w:id="60" w:author="Author">
        <w:r w:rsidR="00396312">
          <w:t xml:space="preserve"> of this IP</w:t>
        </w:r>
      </w:ins>
      <w:r w:rsidRPr="00A263BA">
        <w:t>, 10 CFR 55.46, the applicable versions of RG</w:t>
      </w:r>
      <w:ins w:id="61" w:author="Author">
        <w:r w:rsidR="003A36DE">
          <w:t> </w:t>
        </w:r>
      </w:ins>
      <w:r w:rsidRPr="00A263BA">
        <w:t>1.149</w:t>
      </w:r>
      <w:r w:rsidR="00D623C1">
        <w:t>,</w:t>
      </w:r>
      <w:r w:rsidRPr="00A263BA">
        <w:t xml:space="preserve"> and ANSI/ANS-3.5</w:t>
      </w:r>
      <w:r w:rsidR="00D623C1">
        <w:t>.</w:t>
      </w:r>
    </w:p>
    <w:p w14:paraId="24BF20DB" w14:textId="77777777" w:rsidR="00790963" w:rsidRDefault="00790963" w:rsidP="00254828">
      <w:pPr>
        <w:pStyle w:val="Heading1"/>
      </w:pPr>
      <w:r w:rsidRPr="00790963">
        <w:t>71111.11-0</w:t>
      </w:r>
      <w:r w:rsidR="00D61C40">
        <w:t>4</w:t>
      </w:r>
      <w:r w:rsidRPr="00790963">
        <w:tab/>
      </w:r>
      <w:r>
        <w:t>REFERENCES</w:t>
      </w:r>
    </w:p>
    <w:p w14:paraId="5D8D3522" w14:textId="77777777" w:rsidR="00E81634" w:rsidRDefault="00E81634" w:rsidP="00943365">
      <w:pPr>
        <w:pStyle w:val="BodyText2"/>
      </w:pPr>
      <w:r>
        <w:t>10 CFR 55, “Operators’ Licenses”</w:t>
      </w:r>
      <w:r>
        <w:br/>
      </w:r>
      <w:hyperlink r:id="rId11" w:history="1">
        <w:r w:rsidRPr="00D474E0">
          <w:rPr>
            <w:rStyle w:val="Hyperlink"/>
          </w:rPr>
          <w:t>https://www.nrc.gov/reading-rm/doc-collections/cfr/part055/</w:t>
        </w:r>
      </w:hyperlink>
    </w:p>
    <w:p w14:paraId="0D3C31D9" w14:textId="77777777" w:rsidR="00E81634" w:rsidRDefault="00E81634" w:rsidP="00943365">
      <w:pPr>
        <w:pStyle w:val="BodyText2"/>
      </w:pPr>
      <w:r>
        <w:lastRenderedPageBreak/>
        <w:t xml:space="preserve">ANSI/ANS-3.4, </w:t>
      </w:r>
      <w:r w:rsidRPr="00716C8E">
        <w:t>“Medical Certification and Monitoring of Personnel Requiring Operator Licenses for Nuclear Power Plants”</w:t>
      </w:r>
      <w:ins w:id="62" w:author="Author">
        <w:r>
          <w:t xml:space="preserve"> (non-public)</w:t>
        </w:r>
      </w:ins>
      <w:r>
        <w:br/>
      </w:r>
      <w:hyperlink r:id="rId12" w:history="1">
        <w:r w:rsidRPr="00D474E0">
          <w:rPr>
            <w:rStyle w:val="Hyperlink"/>
          </w:rPr>
          <w:t>http://www.internal.nrc.gov/TICS/library/standards/ihs.html</w:t>
        </w:r>
      </w:hyperlink>
    </w:p>
    <w:p w14:paraId="5950FE43" w14:textId="77777777" w:rsidR="00E81634" w:rsidRDefault="00E81634" w:rsidP="00943365">
      <w:pPr>
        <w:pStyle w:val="BodyText2"/>
      </w:pPr>
      <w:r>
        <w:t>ANSI/ANS-3.5, “Nuclear Power Plant Simulators for Use in Operator Training and Examination”</w:t>
      </w:r>
      <w:ins w:id="63" w:author="Author">
        <w:r>
          <w:t xml:space="preserve"> (non-public) </w:t>
        </w:r>
      </w:ins>
      <w:hyperlink r:id="rId13" w:history="1">
        <w:r w:rsidRPr="00D474E0">
          <w:rPr>
            <w:rStyle w:val="Hyperlink"/>
          </w:rPr>
          <w:t>http://www.internal.nrc.gov/TICS/library/standards/ihs.html</w:t>
        </w:r>
      </w:hyperlink>
    </w:p>
    <w:p w14:paraId="13374588" w14:textId="77777777" w:rsidR="00E81634" w:rsidRDefault="00E81634" w:rsidP="00943365">
      <w:pPr>
        <w:pStyle w:val="BodyText2"/>
      </w:pPr>
      <w:r>
        <w:t>IMC 0609 Appendix I, “Licensed Operator Requalification Significance Determination Process”</w:t>
      </w:r>
      <w:r>
        <w:br/>
      </w:r>
      <w:hyperlink r:id="rId14" w:history="1">
        <w:r w:rsidRPr="00D474E0">
          <w:rPr>
            <w:rStyle w:val="Hyperlink"/>
          </w:rPr>
          <w:t>https://www.nrc.gov/reading-rm/doc-collections/insp-manual/manual-chapter/index.html</w:t>
        </w:r>
      </w:hyperlink>
    </w:p>
    <w:p w14:paraId="4A73292E" w14:textId="77777777" w:rsidR="00E81634" w:rsidRDefault="00E81634" w:rsidP="00943365">
      <w:pPr>
        <w:pStyle w:val="BodyText2"/>
      </w:pPr>
      <w:r>
        <w:t>IP 71152, “Problem Identification and Resolution”</w:t>
      </w:r>
      <w:r>
        <w:br/>
      </w:r>
      <w:hyperlink r:id="rId15" w:history="1">
        <w:r w:rsidRPr="00D474E0">
          <w:rPr>
            <w:rStyle w:val="Hyperlink"/>
          </w:rPr>
          <w:t>https://www.nrc.gov/reading-rm/doc-collections/insp-manual/inspection-procedure/index.html</w:t>
        </w:r>
      </w:hyperlink>
    </w:p>
    <w:p w14:paraId="3EFF9B15" w14:textId="77777777" w:rsidR="00E81634" w:rsidRDefault="00E81634" w:rsidP="00943365">
      <w:pPr>
        <w:pStyle w:val="BodyText2"/>
      </w:pPr>
      <w:r>
        <w:t>NUREG-1021, “Operator Licensing Examination Standards for Power Reactors”</w:t>
      </w:r>
      <w:r>
        <w:br/>
      </w:r>
      <w:hyperlink r:id="rId16" w:history="1">
        <w:r w:rsidRPr="00D474E0">
          <w:rPr>
            <w:rStyle w:val="Hyperlink"/>
          </w:rPr>
          <w:t>https://www.nrc.gov/reading-rm/doc-collections/nuregs/staff/sr1021/</w:t>
        </w:r>
      </w:hyperlink>
    </w:p>
    <w:p w14:paraId="6EED5881" w14:textId="1C8E7D2E" w:rsidR="00E81634" w:rsidRDefault="00E81634" w:rsidP="00943365">
      <w:pPr>
        <w:pStyle w:val="BodyText2"/>
      </w:pPr>
      <w:r>
        <w:t>R</w:t>
      </w:r>
      <w:ins w:id="64" w:author="Author">
        <w:r w:rsidR="00CB450D">
          <w:t>G</w:t>
        </w:r>
      </w:ins>
      <w:r>
        <w:t xml:space="preserve"> 1.134, “</w:t>
      </w:r>
      <w:r w:rsidRPr="00D66FA8">
        <w:t>Medical Assessment of Licensed Operators or Applicants for Operator Licenses at Nuclear Power Plants</w:t>
      </w:r>
      <w:r>
        <w:t>”</w:t>
      </w:r>
      <w:r>
        <w:br/>
      </w:r>
      <w:hyperlink r:id="rId17" w:history="1">
        <w:r w:rsidRPr="00D474E0">
          <w:rPr>
            <w:rStyle w:val="Hyperlink"/>
          </w:rPr>
          <w:t>https://www.nrc.gov/reading-rm/doc-collections/reg-guides/power-reactors/rg/division-1/division-1-121.html</w:t>
        </w:r>
      </w:hyperlink>
    </w:p>
    <w:p w14:paraId="226951F0" w14:textId="03280CC5" w:rsidR="00E81634" w:rsidRDefault="00E81634" w:rsidP="00943365">
      <w:pPr>
        <w:pStyle w:val="BodyText2"/>
      </w:pPr>
      <w:r>
        <w:t>R</w:t>
      </w:r>
      <w:ins w:id="65" w:author="Author">
        <w:r w:rsidR="00CB450D">
          <w:t>G</w:t>
        </w:r>
      </w:ins>
      <w:r>
        <w:t xml:space="preserve"> 1.149, “</w:t>
      </w:r>
      <w:r w:rsidRPr="00716C8E">
        <w:t>Nuclear Power Plant Simulation Facilities for Use in Operator Training and License Examinations</w:t>
      </w:r>
      <w:r>
        <w:t>”</w:t>
      </w:r>
      <w:r>
        <w:br/>
      </w:r>
      <w:hyperlink r:id="rId18" w:history="1">
        <w:r w:rsidRPr="00D474E0">
          <w:rPr>
            <w:rStyle w:val="Hyperlink"/>
          </w:rPr>
          <w:t>https://www.nrc.gov/reading-rm/doc-collections/reg-guides/power-reactors/rg/division-1/division-1-141.html</w:t>
        </w:r>
      </w:hyperlink>
    </w:p>
    <w:p w14:paraId="6470EBB0" w14:textId="77777777" w:rsidR="00530A1B" w:rsidRDefault="0025502D" w:rsidP="004C28A7">
      <w:pPr>
        <w:pStyle w:val="Title"/>
        <w:spacing w:after="440"/>
      </w:pPr>
      <w:r>
        <w:t>END</w:t>
      </w:r>
    </w:p>
    <w:p w14:paraId="5CD39BC3" w14:textId="77777777" w:rsidR="0025502D" w:rsidRDefault="0025502D" w:rsidP="00943365">
      <w:pPr>
        <w:pStyle w:val="BodyText2"/>
      </w:pPr>
      <w:r>
        <w:t>List of Appendices</w:t>
      </w:r>
    </w:p>
    <w:p w14:paraId="7A10B1F9" w14:textId="5D82699D" w:rsidR="004F486D" w:rsidRDefault="004F486D" w:rsidP="00232E9A">
      <w:pPr>
        <w:pStyle w:val="BodyText"/>
        <w:ind w:left="720" w:hanging="360"/>
      </w:pPr>
      <w:r>
        <w:t>A</w:t>
      </w:r>
      <w:r w:rsidR="00123D28">
        <w:t>.</w:t>
      </w:r>
      <w:r w:rsidR="00232E9A">
        <w:tab/>
      </w:r>
      <w:r>
        <w:t>Typical Documents Reviewed During Biennial Inspection</w:t>
      </w:r>
    </w:p>
    <w:p w14:paraId="2BCA9CF1" w14:textId="682FACCD" w:rsidR="004F486D" w:rsidRDefault="004F486D" w:rsidP="00232E9A">
      <w:pPr>
        <w:pStyle w:val="BodyText"/>
        <w:ind w:left="720" w:hanging="360"/>
      </w:pPr>
      <w:r>
        <w:t>B</w:t>
      </w:r>
      <w:r w:rsidR="00123D28">
        <w:t>.</w:t>
      </w:r>
      <w:r w:rsidR="00232E9A">
        <w:tab/>
      </w:r>
      <w:r>
        <w:t>Biennial Requalification Written Examination Quality</w:t>
      </w:r>
      <w:r w:rsidR="006005FD">
        <w:t xml:space="preserve"> Checklist</w:t>
      </w:r>
      <w:r w:rsidR="009002E8">
        <w:t xml:space="preserve"> and Worksheet</w:t>
      </w:r>
    </w:p>
    <w:p w14:paraId="180A3075" w14:textId="4AA02412" w:rsidR="004F486D" w:rsidRDefault="004F486D" w:rsidP="00232E9A">
      <w:pPr>
        <w:pStyle w:val="BodyText"/>
        <w:ind w:left="720" w:hanging="360"/>
      </w:pPr>
      <w:r>
        <w:t>C</w:t>
      </w:r>
      <w:r w:rsidR="00123D28">
        <w:t>.</w:t>
      </w:r>
      <w:r w:rsidR="00232E9A">
        <w:tab/>
      </w:r>
      <w:r>
        <w:t>Annual Requalification Operating Test Quality</w:t>
      </w:r>
      <w:r w:rsidR="006005FD">
        <w:t xml:space="preserve"> Checklist</w:t>
      </w:r>
      <w:r w:rsidR="009002E8">
        <w:t xml:space="preserve"> and Worksheets</w:t>
      </w:r>
    </w:p>
    <w:p w14:paraId="27D8486D" w14:textId="6E71A88B" w:rsidR="004F486D" w:rsidRDefault="004F486D" w:rsidP="00232E9A">
      <w:pPr>
        <w:pStyle w:val="BodyText"/>
        <w:ind w:left="720" w:hanging="360"/>
      </w:pPr>
      <w:r>
        <w:t>D</w:t>
      </w:r>
      <w:r w:rsidR="00123D28">
        <w:t>.</w:t>
      </w:r>
      <w:r w:rsidR="00232E9A">
        <w:tab/>
      </w:r>
      <w:r>
        <w:t>Operating Test Administration Checklist</w:t>
      </w:r>
    </w:p>
    <w:p w14:paraId="74A7D804" w14:textId="72A7A25C" w:rsidR="004F486D" w:rsidRDefault="004F486D" w:rsidP="00232E9A">
      <w:pPr>
        <w:pStyle w:val="BodyText"/>
        <w:ind w:left="720" w:hanging="360"/>
      </w:pPr>
      <w:r>
        <w:t>E</w:t>
      </w:r>
      <w:r w:rsidR="00123D28">
        <w:t>.</w:t>
      </w:r>
      <w:r w:rsidR="00232E9A">
        <w:tab/>
      </w:r>
      <w:r>
        <w:t>Requalification Examination Security Checklist</w:t>
      </w:r>
    </w:p>
    <w:p w14:paraId="1CC57A86" w14:textId="12A93190" w:rsidR="004F486D" w:rsidRDefault="004F486D" w:rsidP="00232E9A">
      <w:pPr>
        <w:pStyle w:val="BodyText"/>
        <w:ind w:left="720" w:hanging="360"/>
      </w:pPr>
      <w:r>
        <w:t>F</w:t>
      </w:r>
      <w:r w:rsidR="00123D28">
        <w:t>.</w:t>
      </w:r>
      <w:r w:rsidR="00232E9A">
        <w:tab/>
      </w:r>
      <w:r>
        <w:t>Remedial Training and Re-Examination Checklist</w:t>
      </w:r>
    </w:p>
    <w:p w14:paraId="19F0B8FE" w14:textId="2EFEDA98" w:rsidR="004F486D" w:rsidRDefault="004F486D" w:rsidP="00232E9A">
      <w:pPr>
        <w:pStyle w:val="BodyText"/>
        <w:ind w:left="720" w:hanging="360"/>
      </w:pPr>
      <w:r>
        <w:t>G</w:t>
      </w:r>
      <w:r w:rsidR="00123D28">
        <w:t>.</w:t>
      </w:r>
      <w:r w:rsidR="00232E9A">
        <w:tab/>
      </w:r>
      <w:r>
        <w:t>Checklist for Evaluating Plant-Referenced Simulators Operating Under</w:t>
      </w:r>
      <w:r w:rsidR="00D76158">
        <w:t xml:space="preserve"> </w:t>
      </w:r>
      <w:r w:rsidR="00D76158">
        <w:br/>
      </w:r>
      <w:r>
        <w:t>10 CFR 55.46(c) and (d)</w:t>
      </w:r>
    </w:p>
    <w:p w14:paraId="67DCF2F3" w14:textId="7419F64F" w:rsidR="004F486D" w:rsidRDefault="004F486D" w:rsidP="00232E9A">
      <w:pPr>
        <w:pStyle w:val="BodyText"/>
        <w:ind w:left="720" w:hanging="360"/>
      </w:pPr>
      <w:r>
        <w:t>H</w:t>
      </w:r>
      <w:r w:rsidR="00123D28">
        <w:t>.</w:t>
      </w:r>
      <w:r w:rsidR="00232E9A">
        <w:tab/>
      </w:r>
      <w:r>
        <w:t>Generic Licensed Operator Observation Checklist</w:t>
      </w:r>
    </w:p>
    <w:p w14:paraId="649A2A84" w14:textId="77777777" w:rsidR="00A41D33" w:rsidRDefault="004F486D" w:rsidP="00B91ACE">
      <w:pPr>
        <w:pStyle w:val="BodyText"/>
        <w:sectPr w:rsidR="00A41D33" w:rsidSect="00EB71F0">
          <w:footerReference w:type="default" r:id="rId19"/>
          <w:pgSz w:w="12240" w:h="15840"/>
          <w:pgMar w:top="1440" w:right="1440" w:bottom="1440" w:left="1440" w:header="720" w:footer="720" w:gutter="0"/>
          <w:pgNumType w:start="1"/>
          <w:cols w:space="720"/>
          <w:docGrid w:linePitch="360"/>
        </w:sectPr>
      </w:pPr>
      <w:r>
        <w:t>Attachment</w:t>
      </w:r>
      <w:r w:rsidR="006005FD">
        <w:t xml:space="preserve"> 1</w:t>
      </w:r>
      <w:r>
        <w:t>: Revision History</w:t>
      </w:r>
    </w:p>
    <w:p w14:paraId="0C18FBB7" w14:textId="469D3139" w:rsidR="00FD5EA8" w:rsidRPr="00FD5EA8" w:rsidRDefault="00FD5EA8" w:rsidP="0006022D">
      <w:pPr>
        <w:pStyle w:val="attachmenttitle"/>
      </w:pPr>
      <w:r w:rsidRPr="00FD5EA8">
        <w:lastRenderedPageBreak/>
        <w:t>A</w:t>
      </w:r>
      <w:r w:rsidR="0006022D">
        <w:t>ppendix</w:t>
      </w:r>
      <w:r w:rsidRPr="00FD5EA8">
        <w:t xml:space="preserve"> A</w:t>
      </w:r>
      <w:r w:rsidR="0006022D">
        <w:t xml:space="preserve">: </w:t>
      </w:r>
      <w:r w:rsidR="0006022D" w:rsidRPr="00FD5EA8">
        <w:t>Typical Documents Reviewed During Biennial Inspection</w:t>
      </w:r>
    </w:p>
    <w:p w14:paraId="220EACE7" w14:textId="20383B09" w:rsidR="00FD5EA8" w:rsidRPr="00B0169E" w:rsidRDefault="00FD5EA8" w:rsidP="00AB6EB4">
      <w:pPr>
        <w:pStyle w:val="BodyText"/>
        <w:ind w:left="720" w:hanging="720"/>
      </w:pPr>
      <w:r w:rsidRPr="00B0169E">
        <w:t>1</w:t>
      </w:r>
      <w:r w:rsidR="004061F4">
        <w:t>.</w:t>
      </w:r>
      <w:r w:rsidRPr="00B0169E">
        <w:t>*</w:t>
      </w:r>
      <w:r w:rsidR="00CE312A" w:rsidRPr="00B0169E">
        <w:tab/>
      </w:r>
      <w:r w:rsidR="000632A1" w:rsidRPr="00B0169E">
        <w:t>B</w:t>
      </w:r>
      <w:r w:rsidRPr="00B0169E">
        <w:t>iennial requalification written examination</w:t>
      </w:r>
      <w:r w:rsidR="000632A1" w:rsidRPr="00B0169E">
        <w:t>(s)</w:t>
      </w:r>
      <w:r w:rsidRPr="00B0169E">
        <w:t xml:space="preserve"> administered during the training cycle</w:t>
      </w:r>
      <w:r w:rsidR="00123D28">
        <w:t>.</w:t>
      </w:r>
    </w:p>
    <w:p w14:paraId="6C73B814" w14:textId="0A53ED01" w:rsidR="00FD5EA8" w:rsidRPr="00FD5EA8" w:rsidRDefault="00FD5EA8" w:rsidP="00B0169E">
      <w:pPr>
        <w:pStyle w:val="BodyText"/>
        <w:ind w:left="720" w:hanging="720"/>
        <w:rPr>
          <w:rFonts w:eastAsia="Times New Roman" w:cs="Times New Roman"/>
        </w:rPr>
      </w:pPr>
      <w:r w:rsidRPr="00FD5EA8">
        <w:rPr>
          <w:rFonts w:eastAsia="Times New Roman" w:cs="Times New Roman"/>
        </w:rPr>
        <w:t>2</w:t>
      </w:r>
      <w:r w:rsidR="00806E2C">
        <w:rPr>
          <w:rFonts w:eastAsia="Times New Roman" w:cs="Times New Roman"/>
        </w:rPr>
        <w:t>.</w:t>
      </w:r>
      <w:r w:rsidRPr="00FD5EA8">
        <w:rPr>
          <w:rFonts w:eastAsia="Times New Roman" w:cs="Times New Roman"/>
        </w:rPr>
        <w:t>*</w:t>
      </w:r>
      <w:r w:rsidRPr="00FD5EA8">
        <w:rPr>
          <w:rFonts w:eastAsia="Times New Roman" w:cs="Times New Roman"/>
        </w:rPr>
        <w:tab/>
      </w:r>
      <w:r w:rsidRPr="00FD5EA8">
        <w:rPr>
          <w:rFonts w:eastAsia="Times New Roman"/>
        </w:rPr>
        <w:t>JPMs and</w:t>
      </w:r>
      <w:r w:rsidRPr="00FD5EA8" w:rsidDel="000632A1">
        <w:rPr>
          <w:rFonts w:eastAsia="Times New Roman"/>
        </w:rPr>
        <w:t xml:space="preserve"> </w:t>
      </w:r>
      <w:r w:rsidRPr="00FD5EA8">
        <w:rPr>
          <w:rFonts w:eastAsia="Times New Roman"/>
        </w:rPr>
        <w:t>simulator scenarios associated with an annual requalification operating test required by 10 CFR 55.59(a)(2)</w:t>
      </w:r>
      <w:r w:rsidR="00123D28">
        <w:rPr>
          <w:rFonts w:eastAsia="Times New Roman"/>
        </w:rPr>
        <w:t xml:space="preserve">. </w:t>
      </w:r>
      <w:r w:rsidRPr="00FD5EA8">
        <w:rPr>
          <w:rFonts w:eastAsia="Times New Roman" w:cs="Times New Roman"/>
        </w:rPr>
        <w:t>T</w:t>
      </w:r>
      <w:r w:rsidRPr="00FD5EA8">
        <w:rPr>
          <w:rFonts w:eastAsia="Times New Roman"/>
        </w:rPr>
        <w:t>he JPMs and scenarios</w:t>
      </w:r>
      <w:r w:rsidRPr="00FD5EA8">
        <w:rPr>
          <w:rFonts w:eastAsia="Times New Roman" w:cs="Times New Roman"/>
        </w:rPr>
        <w:t xml:space="preserve"> to be reviewed </w:t>
      </w:r>
      <w:r w:rsidRPr="00FD5EA8">
        <w:rPr>
          <w:rFonts w:eastAsia="Times New Roman"/>
        </w:rPr>
        <w:t>should include those</w:t>
      </w:r>
      <w:r w:rsidRPr="00FD5EA8">
        <w:rPr>
          <w:rFonts w:eastAsia="Times New Roman" w:cs="Times New Roman"/>
        </w:rPr>
        <w:t xml:space="preserve"> that will be or have been observed during the onsite portion of this inspection, </w:t>
      </w:r>
      <w:r w:rsidRPr="00FD5EA8">
        <w:rPr>
          <w:rFonts w:eastAsia="Times New Roman"/>
        </w:rPr>
        <w:t>with any remaining JPMs and scenarios reviewed selected from other weeks within the same training cycle.</w:t>
      </w:r>
    </w:p>
    <w:p w14:paraId="2BEF3A30" w14:textId="3CE60887" w:rsidR="00FD5EA8" w:rsidRPr="00FD5EA8" w:rsidRDefault="00FD5EA8" w:rsidP="00B0169E">
      <w:pPr>
        <w:pStyle w:val="BodyText"/>
        <w:ind w:left="720" w:hanging="720"/>
        <w:rPr>
          <w:rFonts w:eastAsia="Times New Roman" w:cs="Times New Roman"/>
        </w:rPr>
      </w:pPr>
      <w:r w:rsidRPr="00FD5EA8">
        <w:rPr>
          <w:rFonts w:eastAsia="Times New Roman" w:cs="Times New Roman"/>
        </w:rPr>
        <w:t>3</w:t>
      </w:r>
      <w:r w:rsidR="00806E2C">
        <w:rPr>
          <w:rFonts w:eastAsia="Times New Roman" w:cs="Times New Roman"/>
        </w:rPr>
        <w:t>.</w:t>
      </w:r>
      <w:r w:rsidRPr="00FD5EA8">
        <w:rPr>
          <w:rFonts w:eastAsia="Times New Roman" w:cs="Times New Roman"/>
        </w:rPr>
        <w:t>*</w:t>
      </w:r>
      <w:r w:rsidRPr="00FD5EA8">
        <w:rPr>
          <w:rFonts w:eastAsia="Times New Roman" w:cs="Times New Roman"/>
        </w:rPr>
        <w:tab/>
        <w:t>Spreadsheets and/or test outlines which show the usage of written examination questions, JPMs, and simulator scenarios.</w:t>
      </w:r>
    </w:p>
    <w:p w14:paraId="4D9F5EDA" w14:textId="79A13370" w:rsidR="00FD5EA8" w:rsidRPr="00FD5EA8" w:rsidRDefault="00FD5EA8" w:rsidP="00B0169E">
      <w:pPr>
        <w:pStyle w:val="BodyText"/>
        <w:ind w:left="720" w:hanging="720"/>
        <w:rPr>
          <w:rFonts w:eastAsia="Times New Roman" w:cs="Times New Roman"/>
        </w:rPr>
      </w:pPr>
      <w:r w:rsidRPr="00FD5EA8">
        <w:rPr>
          <w:rFonts w:eastAsia="Times New Roman" w:cs="Times New Roman"/>
        </w:rPr>
        <w:t>4</w:t>
      </w:r>
      <w:r w:rsidR="00806E2C">
        <w:rPr>
          <w:rFonts w:eastAsia="Times New Roman" w:cs="Times New Roman"/>
        </w:rPr>
        <w:t>.</w:t>
      </w:r>
      <w:r w:rsidRPr="00FD5EA8">
        <w:rPr>
          <w:rFonts w:eastAsia="Times New Roman" w:cs="Times New Roman"/>
        </w:rPr>
        <w:t>*</w:t>
      </w:r>
      <w:r w:rsidRPr="00FD5EA8">
        <w:rPr>
          <w:rFonts w:eastAsia="Times New Roman" w:cs="Times New Roman"/>
        </w:rPr>
        <w:tab/>
        <w:t>A list (or lists) of licensee-identified issues associated with licensed operator errors or other licensed operator performance problems which have occurred in the actual plant/main control room since the last biennial requalification program</w:t>
      </w:r>
      <w:r w:rsidR="006005FD">
        <w:rPr>
          <w:rFonts w:eastAsia="Times New Roman" w:cs="Times New Roman"/>
        </w:rPr>
        <w:t xml:space="preserve"> inspection</w:t>
      </w:r>
      <w:r w:rsidRPr="00FD5EA8">
        <w:rPr>
          <w:rFonts w:eastAsia="Times New Roman" w:cs="Times New Roman"/>
        </w:rPr>
        <w:t>, their associated corrective actions, and if these issues were incorporated into requalification training.</w:t>
      </w:r>
    </w:p>
    <w:p w14:paraId="7AA55560" w14:textId="5E1E1F83" w:rsidR="00FD5EA8" w:rsidRPr="00FD5EA8" w:rsidRDefault="00FD5EA8" w:rsidP="00B0169E">
      <w:pPr>
        <w:pStyle w:val="BodyText"/>
        <w:ind w:left="720" w:hanging="720"/>
        <w:rPr>
          <w:rFonts w:eastAsia="Times New Roman" w:cs="Times New Roman"/>
        </w:rPr>
      </w:pPr>
      <w:r w:rsidRPr="00FD5EA8">
        <w:rPr>
          <w:rFonts w:eastAsia="Times New Roman" w:cs="Times New Roman"/>
        </w:rPr>
        <w:t>5</w:t>
      </w:r>
      <w:r w:rsidR="00806E2C">
        <w:rPr>
          <w:rFonts w:eastAsia="Times New Roman" w:cs="Times New Roman"/>
        </w:rPr>
        <w:t>.</w:t>
      </w:r>
      <w:r w:rsidRPr="00FD5EA8">
        <w:rPr>
          <w:rFonts w:eastAsia="Times New Roman" w:cs="Times New Roman"/>
        </w:rPr>
        <w:t>*</w:t>
      </w:r>
      <w:r w:rsidRPr="00FD5EA8">
        <w:rPr>
          <w:rFonts w:eastAsia="Times New Roman" w:cs="Times New Roman"/>
        </w:rPr>
        <w:tab/>
        <w:t>Facility licensee procedures for licensed operator requalification training and examination, including examination security procedures.</w:t>
      </w:r>
    </w:p>
    <w:p w14:paraId="4AC14AF6" w14:textId="54A5BC78" w:rsidR="00FD5EA8" w:rsidRPr="00FD5EA8" w:rsidRDefault="00FD5EA8" w:rsidP="00B0169E">
      <w:pPr>
        <w:pStyle w:val="BodyText"/>
        <w:ind w:left="720" w:hanging="720"/>
        <w:rPr>
          <w:rFonts w:eastAsia="Times New Roman" w:cs="Times New Roman"/>
        </w:rPr>
      </w:pPr>
      <w:r w:rsidRPr="00FD5EA8">
        <w:rPr>
          <w:rFonts w:eastAsia="Times New Roman" w:cs="Times New Roman"/>
        </w:rPr>
        <w:t>6</w:t>
      </w:r>
      <w:r w:rsidR="00806E2C">
        <w:rPr>
          <w:rFonts w:eastAsia="Times New Roman" w:cs="Times New Roman"/>
        </w:rPr>
        <w:t>.</w:t>
      </w:r>
      <w:r w:rsidRPr="00FD5EA8">
        <w:rPr>
          <w:rFonts w:eastAsia="Times New Roman" w:cs="Times New Roman"/>
        </w:rPr>
        <w:t>*</w:t>
      </w:r>
      <w:r w:rsidRPr="00FD5EA8">
        <w:rPr>
          <w:rFonts w:eastAsia="Times New Roman" w:cs="Times New Roman"/>
        </w:rPr>
        <w:tab/>
        <w:t>A schedule of the licensee’s examination activities during the onsite inspection week.</w:t>
      </w:r>
    </w:p>
    <w:p w14:paraId="7957308D" w14:textId="0F5E697A" w:rsidR="00FD5EA8" w:rsidRPr="00FD5EA8" w:rsidRDefault="00FD5EA8" w:rsidP="00B0169E">
      <w:pPr>
        <w:pStyle w:val="BodyText"/>
        <w:ind w:left="720" w:hanging="720"/>
        <w:rPr>
          <w:rFonts w:eastAsia="Times New Roman" w:cs="Times New Roman"/>
        </w:rPr>
      </w:pPr>
      <w:r w:rsidRPr="00FD5EA8">
        <w:rPr>
          <w:rFonts w:eastAsia="Times New Roman" w:cs="Times New Roman"/>
        </w:rPr>
        <w:t>7</w:t>
      </w:r>
      <w:r w:rsidR="00806E2C">
        <w:rPr>
          <w:rFonts w:eastAsia="Times New Roman" w:cs="Times New Roman"/>
        </w:rPr>
        <w:t>.</w:t>
      </w:r>
      <w:r w:rsidRPr="00FD5EA8">
        <w:rPr>
          <w:rFonts w:eastAsia="Times New Roman" w:cs="Times New Roman"/>
        </w:rPr>
        <w:t>**</w:t>
      </w:r>
      <w:r w:rsidRPr="00FD5EA8">
        <w:rPr>
          <w:rFonts w:eastAsia="Times New Roman" w:cs="Times New Roman"/>
        </w:rPr>
        <w:tab/>
      </w:r>
      <w:r>
        <w:rPr>
          <w:rFonts w:eastAsia="Times New Roman" w:cs="Times New Roman"/>
        </w:rPr>
        <w:t xml:space="preserve">A </w:t>
      </w:r>
      <w:r w:rsidRPr="00710F84">
        <w:t>list</w:t>
      </w:r>
      <w:r>
        <w:t xml:space="preserve"> of </w:t>
      </w:r>
      <w:r w:rsidRPr="00710F84">
        <w:t xml:space="preserve">all </w:t>
      </w:r>
      <w:r>
        <w:t xml:space="preserve">the </w:t>
      </w:r>
      <w:r w:rsidRPr="00710F84">
        <w:t>licensed operators at the site</w:t>
      </w:r>
      <w:r>
        <w:t xml:space="preserve">, a list of all licensed operator </w:t>
      </w:r>
      <w:r w:rsidRPr="00710F84">
        <w:t>medical restrictions</w:t>
      </w:r>
      <w:r>
        <w:t xml:space="preserve"> at the </w:t>
      </w:r>
      <w:proofErr w:type="gramStart"/>
      <w:r>
        <w:t>site,</w:t>
      </w:r>
      <w:r>
        <w:rPr>
          <w:rFonts w:eastAsia="Times New Roman" w:cs="Times New Roman"/>
        </w:rPr>
        <w:t xml:space="preserve"> </w:t>
      </w:r>
      <w:r w:rsidRPr="00FD5EA8">
        <w:rPr>
          <w:rFonts w:eastAsia="Times New Roman" w:cs="Times New Roman"/>
        </w:rPr>
        <w:t>and</w:t>
      </w:r>
      <w:proofErr w:type="gramEnd"/>
      <w:r w:rsidRPr="00FD5EA8">
        <w:rPr>
          <w:rFonts w:eastAsia="Times New Roman" w:cs="Times New Roman"/>
        </w:rPr>
        <w:t xml:space="preserve"> selected individual licensed operator 10 CFR 55 docket files.</w:t>
      </w:r>
    </w:p>
    <w:p w14:paraId="7A8A5D23" w14:textId="34011F99" w:rsidR="00FD5EA8" w:rsidRPr="00FD5EA8" w:rsidRDefault="00FD5EA8" w:rsidP="00B0169E">
      <w:pPr>
        <w:pStyle w:val="BodyText"/>
        <w:ind w:left="720" w:hanging="720"/>
        <w:rPr>
          <w:rFonts w:eastAsia="Times New Roman" w:cs="Times New Roman"/>
        </w:rPr>
      </w:pPr>
      <w:r w:rsidRPr="00FD5EA8">
        <w:rPr>
          <w:rFonts w:eastAsia="Times New Roman" w:cs="Times New Roman"/>
        </w:rPr>
        <w:t>8</w:t>
      </w:r>
      <w:r w:rsidR="00806E2C">
        <w:rPr>
          <w:rFonts w:eastAsia="Times New Roman" w:cs="Times New Roman"/>
        </w:rPr>
        <w:t>.</w:t>
      </w:r>
      <w:r w:rsidRPr="00FD5EA8">
        <w:rPr>
          <w:rFonts w:eastAsia="Times New Roman" w:cs="Times New Roman"/>
        </w:rPr>
        <w:t>**</w:t>
      </w:r>
      <w:r w:rsidRPr="00FD5EA8">
        <w:rPr>
          <w:rFonts w:eastAsia="Times New Roman" w:cs="Times New Roman"/>
        </w:rPr>
        <w:tab/>
      </w:r>
      <w:r w:rsidRPr="00B0169E">
        <w:t>NRC</w:t>
      </w:r>
      <w:r w:rsidRPr="00FD5EA8">
        <w:rPr>
          <w:rFonts w:eastAsia="Times New Roman" w:cs="Times New Roman"/>
        </w:rPr>
        <w:t xml:space="preserve"> records which document licensed operator performance issues and the facility licensee’s corrective action program performance since the last biennial requalification inspection</w:t>
      </w:r>
      <w:r w:rsidR="00123D28">
        <w:rPr>
          <w:rFonts w:eastAsia="Times New Roman" w:cs="Times New Roman"/>
        </w:rPr>
        <w:t xml:space="preserve">. </w:t>
      </w:r>
      <w:r w:rsidRPr="00FD5EA8">
        <w:rPr>
          <w:rFonts w:eastAsia="Times New Roman" w:cs="Times New Roman"/>
        </w:rPr>
        <w:t xml:space="preserve">These records </w:t>
      </w:r>
      <w:proofErr w:type="gramStart"/>
      <w:r w:rsidRPr="00FD5EA8">
        <w:rPr>
          <w:rFonts w:eastAsia="Times New Roman" w:cs="Times New Roman"/>
        </w:rPr>
        <w:t>include:</w:t>
      </w:r>
      <w:proofErr w:type="gramEnd"/>
      <w:r w:rsidR="00240823">
        <w:rPr>
          <w:rFonts w:eastAsia="Times New Roman" w:cs="Times New Roman"/>
        </w:rPr>
        <w:t xml:space="preserve"> </w:t>
      </w:r>
      <w:r w:rsidRPr="00FD5EA8">
        <w:rPr>
          <w:rFonts w:eastAsia="Times New Roman" w:cs="Times New Roman"/>
        </w:rPr>
        <w:t>NRC biennial PI&amp;R team inspection report</w:t>
      </w:r>
      <w:r w:rsidR="00D53121">
        <w:rPr>
          <w:rFonts w:eastAsia="Times New Roman" w:cs="Times New Roman"/>
        </w:rPr>
        <w:t>s</w:t>
      </w:r>
      <w:r w:rsidRPr="00FD5EA8">
        <w:rPr>
          <w:rFonts w:eastAsia="Times New Roman" w:cs="Times New Roman"/>
        </w:rPr>
        <w:t xml:space="preserve">, </w:t>
      </w:r>
      <w:r w:rsidR="00D53121" w:rsidRPr="00D53121">
        <w:rPr>
          <w:rFonts w:eastAsia="Times New Roman" w:cs="Times New Roman"/>
        </w:rPr>
        <w:t>NRC Annual Performance reports</w:t>
      </w:r>
      <w:r w:rsidR="00D53121">
        <w:rPr>
          <w:rFonts w:eastAsia="Times New Roman" w:cs="Times New Roman"/>
        </w:rPr>
        <w:t>,</w:t>
      </w:r>
      <w:r w:rsidR="00D53121" w:rsidRPr="00D53121">
        <w:rPr>
          <w:rFonts w:eastAsia="Times New Roman" w:cs="Times New Roman"/>
        </w:rPr>
        <w:t xml:space="preserve"> </w:t>
      </w:r>
      <w:r w:rsidRPr="00FD5EA8">
        <w:rPr>
          <w:rFonts w:eastAsia="Times New Roman" w:cs="Times New Roman"/>
        </w:rPr>
        <w:t>NRC inspection findings,</w:t>
      </w:r>
      <w:r w:rsidR="00D53121">
        <w:rPr>
          <w:rFonts w:eastAsia="Times New Roman" w:cs="Times New Roman"/>
        </w:rPr>
        <w:t xml:space="preserve"> </w:t>
      </w:r>
      <w:r w:rsidRPr="00FD5EA8">
        <w:rPr>
          <w:rFonts w:eastAsia="Times New Roman" w:cs="Times New Roman"/>
        </w:rPr>
        <w:t xml:space="preserve">Plant Issues Matrix, </w:t>
      </w:r>
      <w:r w:rsidR="00D53121">
        <w:rPr>
          <w:rFonts w:eastAsia="Times New Roman" w:cs="Times New Roman"/>
        </w:rPr>
        <w:t xml:space="preserve">and </w:t>
      </w:r>
      <w:r w:rsidRPr="00FD5EA8">
        <w:rPr>
          <w:rFonts w:eastAsia="Times New Roman" w:cs="Times New Roman"/>
        </w:rPr>
        <w:t>NRC operating experience information.</w:t>
      </w:r>
    </w:p>
    <w:p w14:paraId="634B56FB" w14:textId="3DA5D1B4" w:rsidR="00FD5EA8" w:rsidRPr="00FD5EA8" w:rsidRDefault="00FD5EA8" w:rsidP="00B0169E">
      <w:pPr>
        <w:pStyle w:val="BodyText"/>
        <w:ind w:left="720" w:hanging="720"/>
        <w:rPr>
          <w:rFonts w:eastAsia="Times New Roman" w:cs="Times New Roman"/>
        </w:rPr>
      </w:pPr>
      <w:r w:rsidRPr="00FD5EA8">
        <w:rPr>
          <w:rFonts w:eastAsia="Times New Roman" w:cs="Times New Roman"/>
        </w:rPr>
        <w:t>9.</w:t>
      </w:r>
      <w:r w:rsidRPr="00FD5EA8">
        <w:rPr>
          <w:rFonts w:eastAsia="Times New Roman" w:cs="Times New Roman"/>
        </w:rPr>
        <w:tab/>
      </w:r>
      <w:r w:rsidRPr="00B0169E">
        <w:t>Licensed</w:t>
      </w:r>
      <w:r w:rsidRPr="00FD5EA8">
        <w:rPr>
          <w:rFonts w:eastAsia="Times New Roman" w:cs="Times New Roman"/>
        </w:rPr>
        <w:t xml:space="preserve"> operator pass/fail statistics for any NRC-required requalification examination that has been completed (see Table </w:t>
      </w:r>
      <w:r w:rsidRPr="00FD5EA8">
        <w:rPr>
          <w:rFonts w:eastAsia="Times New Roman"/>
        </w:rPr>
        <w:t>03.0</w:t>
      </w:r>
      <w:r>
        <w:rPr>
          <w:rFonts w:eastAsia="Times New Roman"/>
        </w:rPr>
        <w:t>3</w:t>
      </w:r>
      <w:r w:rsidRPr="00FD5EA8">
        <w:rPr>
          <w:rFonts w:eastAsia="Times New Roman"/>
        </w:rPr>
        <w:t>-1, Examination Results).</w:t>
      </w:r>
    </w:p>
    <w:p w14:paraId="3A1E886E" w14:textId="1D6AC7A6" w:rsidR="00FD5EA8" w:rsidRPr="00FD5EA8" w:rsidRDefault="00FD5EA8" w:rsidP="00B0169E">
      <w:pPr>
        <w:pStyle w:val="BodyText"/>
        <w:ind w:left="720" w:hanging="720"/>
        <w:rPr>
          <w:rFonts w:eastAsia="Times New Roman" w:cs="Times New Roman"/>
        </w:rPr>
      </w:pPr>
      <w:r w:rsidRPr="00FD5EA8">
        <w:rPr>
          <w:rFonts w:eastAsia="Times New Roman" w:cs="Times New Roman"/>
        </w:rPr>
        <w:t>10.</w:t>
      </w:r>
      <w:r w:rsidRPr="00FD5EA8">
        <w:rPr>
          <w:rFonts w:eastAsia="Times New Roman" w:cs="Times New Roman"/>
        </w:rPr>
        <w:tab/>
        <w:t>An overall schedule of the facility licensee’s requalification program since the last biennial inspection (cycle weeks, training topics, etc.)</w:t>
      </w:r>
    </w:p>
    <w:p w14:paraId="700F3E77" w14:textId="2479FC4E" w:rsidR="00FD5EA8" w:rsidRDefault="00FD5EA8" w:rsidP="00B0169E">
      <w:pPr>
        <w:pStyle w:val="BodyText"/>
        <w:ind w:left="720" w:hanging="720"/>
        <w:rPr>
          <w:rFonts w:eastAsia="Times New Roman" w:cs="Times New Roman"/>
        </w:rPr>
      </w:pPr>
      <w:r w:rsidRPr="00FD5EA8">
        <w:rPr>
          <w:rFonts w:eastAsia="Times New Roman" w:cs="Times New Roman"/>
        </w:rPr>
        <w:t>11.</w:t>
      </w:r>
      <w:r w:rsidRPr="00FD5EA8">
        <w:rPr>
          <w:rFonts w:eastAsia="Times New Roman" w:cs="Times New Roman"/>
        </w:rPr>
        <w:tab/>
        <w:t xml:space="preserve">A </w:t>
      </w:r>
      <w:r w:rsidRPr="00B0169E">
        <w:t>list</w:t>
      </w:r>
      <w:r w:rsidRPr="00FD5EA8">
        <w:rPr>
          <w:rFonts w:eastAsia="Times New Roman" w:cs="Times New Roman"/>
        </w:rPr>
        <w:t xml:space="preserve"> and descriptions of any examination security problems since the last biennial inspection (likely documented in training department condition/problem identification reports)</w:t>
      </w:r>
      <w:r w:rsidR="00123D28">
        <w:rPr>
          <w:rFonts w:eastAsia="Times New Roman" w:cs="Times New Roman"/>
        </w:rPr>
        <w:t>.</w:t>
      </w:r>
    </w:p>
    <w:p w14:paraId="35FB77D4" w14:textId="77777777" w:rsidR="00DB7CE2" w:rsidRDefault="00DB7CE2">
      <w:pPr>
        <w:rPr>
          <w:rFonts w:eastAsia="Times New Roman" w:cs="Times New Roman"/>
        </w:rPr>
      </w:pPr>
      <w:r>
        <w:rPr>
          <w:rFonts w:eastAsia="Times New Roman" w:cs="Times New Roman"/>
        </w:rPr>
        <w:br w:type="page"/>
      </w:r>
    </w:p>
    <w:p w14:paraId="3DD24DEE" w14:textId="4FF99CA6" w:rsidR="00AE0508" w:rsidRDefault="00AE0508" w:rsidP="000E6AC1">
      <w:pPr>
        <w:spacing w:after="220" w:line="240" w:lineRule="auto"/>
        <w:jc w:val="center"/>
        <w:rPr>
          <w:rFonts w:eastAsia="Times New Roman" w:cs="Times New Roman"/>
        </w:rPr>
      </w:pPr>
      <w:r w:rsidRPr="00C33FBC">
        <w:rPr>
          <w:rFonts w:eastAsia="Times New Roman" w:cs="Times New Roman"/>
        </w:rPr>
        <w:lastRenderedPageBreak/>
        <w:t>TYPICAL DOCUMENTS REVIEWED DURING BIENNIAL INSPECTION</w:t>
      </w:r>
      <w:r>
        <w:rPr>
          <w:rFonts w:eastAsia="Times New Roman" w:cs="Times New Roman"/>
        </w:rPr>
        <w:t xml:space="preserve"> (Continued)</w:t>
      </w:r>
    </w:p>
    <w:p w14:paraId="6C0BE9E3" w14:textId="67110847" w:rsidR="00FD5EA8" w:rsidRPr="00FD5EA8" w:rsidRDefault="00FD5EA8" w:rsidP="00B94A40">
      <w:pPr>
        <w:pStyle w:val="BodyText"/>
        <w:ind w:left="720" w:hanging="720"/>
        <w:rPr>
          <w:rFonts w:eastAsia="Times New Roman" w:cs="Times New Roman"/>
        </w:rPr>
      </w:pPr>
      <w:r w:rsidRPr="00FD5EA8">
        <w:rPr>
          <w:rFonts w:eastAsia="Times New Roman" w:cs="Times New Roman"/>
        </w:rPr>
        <w:t>12.</w:t>
      </w:r>
      <w:r w:rsidRPr="00FD5EA8">
        <w:rPr>
          <w:rFonts w:eastAsia="Times New Roman" w:cs="Times New Roman"/>
        </w:rPr>
        <w:tab/>
        <w:t>Records for licensed operator requalification training attendance, licensed operator performance in requalification, licensed operator remedial training, individual licensed operator medical records, and records for maintaining an active license and license re</w:t>
      </w:r>
      <w:r w:rsidR="009C3415">
        <w:rPr>
          <w:rFonts w:eastAsia="Times New Roman" w:cs="Times New Roman"/>
        </w:rPr>
        <w:noBreakHyphen/>
      </w:r>
      <w:r w:rsidRPr="00FD5EA8">
        <w:rPr>
          <w:rFonts w:eastAsia="Times New Roman" w:cs="Times New Roman"/>
        </w:rPr>
        <w:t>activation</w:t>
      </w:r>
      <w:r w:rsidR="00797F88">
        <w:rPr>
          <w:rFonts w:eastAsia="Times New Roman" w:cs="Times New Roman"/>
        </w:rPr>
        <w:t xml:space="preserve"> (including </w:t>
      </w:r>
      <w:r w:rsidR="00137EF5">
        <w:rPr>
          <w:rFonts w:eastAsia="Times New Roman" w:cs="Times New Roman"/>
        </w:rPr>
        <w:t>reactivations for refueling mode supervision of core alterations)</w:t>
      </w:r>
      <w:r w:rsidRPr="00FD5EA8">
        <w:rPr>
          <w:rFonts w:eastAsia="Times New Roman" w:cs="Times New Roman"/>
        </w:rPr>
        <w:t>.</w:t>
      </w:r>
    </w:p>
    <w:p w14:paraId="6CC49BC8" w14:textId="76D0FD5F" w:rsidR="00FD5EA8" w:rsidRPr="00FD5EA8" w:rsidRDefault="00FD5EA8" w:rsidP="00B94A40">
      <w:pPr>
        <w:pStyle w:val="BodyText"/>
        <w:ind w:left="720" w:hanging="720"/>
        <w:rPr>
          <w:rFonts w:eastAsia="Times New Roman" w:cs="Times New Roman"/>
        </w:rPr>
      </w:pPr>
      <w:r w:rsidRPr="00FD5EA8">
        <w:rPr>
          <w:rFonts w:eastAsia="Times New Roman" w:cs="Times New Roman"/>
        </w:rPr>
        <w:t>13.</w:t>
      </w:r>
      <w:r w:rsidRPr="00FD5EA8">
        <w:rPr>
          <w:rFonts w:eastAsia="Times New Roman" w:cs="Times New Roman"/>
        </w:rPr>
        <w:tab/>
        <w:t>Simulator testing, maintenance, modification, and performance records</w:t>
      </w:r>
      <w:r w:rsidR="00123D28">
        <w:rPr>
          <w:rFonts w:eastAsia="Times New Roman" w:cs="Times New Roman"/>
        </w:rPr>
        <w:t xml:space="preserve">. </w:t>
      </w:r>
      <w:r w:rsidRPr="00FD5EA8">
        <w:rPr>
          <w:rFonts w:eastAsia="Times New Roman" w:cs="Times New Roman"/>
        </w:rPr>
        <w:t>Simulator corrective action records, including lists of open/closed simulator deficiencies, and corrective actions taken</w:t>
      </w:r>
      <w:r w:rsidR="00123D28">
        <w:rPr>
          <w:rFonts w:eastAsia="Times New Roman" w:cs="Times New Roman"/>
        </w:rPr>
        <w:t>.</w:t>
      </w:r>
    </w:p>
    <w:p w14:paraId="0819A621" w14:textId="04D8CE1F" w:rsidR="00FD5EA8" w:rsidRPr="00FD5EA8" w:rsidRDefault="00FD5EA8" w:rsidP="00B94A40">
      <w:pPr>
        <w:pStyle w:val="BodyText"/>
      </w:pPr>
      <w:r w:rsidRPr="00FD5EA8">
        <w:t xml:space="preserve">*It is recommended that the NRC request that the facility licensee submit </w:t>
      </w:r>
      <w:r w:rsidR="006005FD">
        <w:t xml:space="preserve">these </w:t>
      </w:r>
      <w:r w:rsidRPr="00FD5EA8">
        <w:rPr>
          <w:rFonts w:cs="Times New Roman"/>
        </w:rPr>
        <w:t xml:space="preserve">items </w:t>
      </w:r>
      <w:r w:rsidRPr="00FD5EA8">
        <w:t>prior to the onsite portion of the biennial inspection, such that portions of the biennial inspection can be reviewed and discussed with the facility licensee while on</w:t>
      </w:r>
      <w:ins w:id="66" w:author="Author">
        <w:r w:rsidR="00AC45FA">
          <w:t> </w:t>
        </w:r>
      </w:ins>
      <w:r w:rsidRPr="00FD5EA8">
        <w:t>site, and for inspection planning purposes.</w:t>
      </w:r>
    </w:p>
    <w:p w14:paraId="2792F283" w14:textId="56E8DDC1" w:rsidR="00FD5EA8" w:rsidRDefault="00FD5EA8" w:rsidP="00B94A40">
      <w:pPr>
        <w:pStyle w:val="BodyText"/>
        <w:sectPr w:rsidR="00FD5EA8" w:rsidSect="0056768D">
          <w:headerReference w:type="default" r:id="rId20"/>
          <w:footerReference w:type="default" r:id="rId21"/>
          <w:pgSz w:w="12240" w:h="15840"/>
          <w:pgMar w:top="1440" w:right="1440" w:bottom="1440" w:left="1440" w:header="720" w:footer="720" w:gutter="0"/>
          <w:pgNumType w:start="1"/>
          <w:cols w:space="720"/>
          <w:docGrid w:linePitch="360"/>
        </w:sectPr>
      </w:pPr>
      <w:r w:rsidRPr="00FD5EA8">
        <w:t>**</w:t>
      </w:r>
      <w:r w:rsidR="006005FD">
        <w:t>These i</w:t>
      </w:r>
      <w:r w:rsidRPr="00FD5EA8">
        <w:t xml:space="preserve">tems </w:t>
      </w:r>
      <w:r w:rsidR="006005FD">
        <w:t>s</w:t>
      </w:r>
      <w:r w:rsidRPr="00FD5EA8">
        <w:t>hould be reviewed prior to the onsite portion of the biennial inspection.</w:t>
      </w:r>
    </w:p>
    <w:p w14:paraId="3C92C937" w14:textId="3169E5DF" w:rsidR="00FD5EA8" w:rsidRPr="00FD5EA8" w:rsidRDefault="006A1711" w:rsidP="006A1711">
      <w:pPr>
        <w:pStyle w:val="attachmenttitle"/>
      </w:pPr>
      <w:r w:rsidRPr="00FD5EA8">
        <w:lastRenderedPageBreak/>
        <w:t>Appendix B</w:t>
      </w:r>
      <w:r>
        <w:t xml:space="preserve">: </w:t>
      </w:r>
      <w:r w:rsidRPr="00FD5EA8">
        <w:t>Biennial Requalification Written Examination Quality</w:t>
      </w:r>
      <w:r>
        <w:t xml:space="preserve"> Checklist</w:t>
      </w:r>
    </w:p>
    <w:p w14:paraId="78856EB7" w14:textId="761F868D" w:rsidR="00FD5EA8" w:rsidRPr="00FD5EA8" w:rsidRDefault="00FD5EA8" w:rsidP="00B94A40">
      <w:pPr>
        <w:pStyle w:val="BodyText"/>
      </w:pPr>
      <w:r w:rsidRPr="00FD5EA8">
        <w:t>Written examination</w:t>
      </w:r>
      <w:r w:rsidR="00F538D9">
        <w:t>s</w:t>
      </w:r>
      <w:r w:rsidRPr="00FD5EA8">
        <w:t xml:space="preserve"> reviewed or date</w:t>
      </w:r>
      <w:r w:rsidR="00F538D9">
        <w:t>s</w:t>
      </w:r>
      <w:r w:rsidRPr="00FD5EA8">
        <w:t xml:space="preserve"> administered:</w:t>
      </w:r>
      <w:r w:rsidR="00240823">
        <w:t xml:space="preserve"> </w:t>
      </w:r>
      <w:r w:rsidRPr="00FD5EA8">
        <w:t>____</w:t>
      </w:r>
      <w:r w:rsidR="00240823">
        <w:rPr>
          <w:b/>
          <w:u w:val="single"/>
        </w:rPr>
        <w:t xml:space="preserve"> </w:t>
      </w:r>
      <w:r w:rsidR="00F538D9">
        <w:rPr>
          <w:b/>
          <w:u w:val="single"/>
        </w:rPr>
        <w:t xml:space="preserve">                        </w:t>
      </w:r>
      <w:r w:rsidRPr="00FD5EA8">
        <w:t>____</w:t>
      </w:r>
    </w:p>
    <w:tbl>
      <w:tblPr>
        <w:tblW w:w="936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left w:w="115" w:type="dxa"/>
          <w:bottom w:w="43" w:type="dxa"/>
          <w:right w:w="115" w:type="dxa"/>
        </w:tblCellMar>
        <w:tblLook w:val="01E0" w:firstRow="1" w:lastRow="1" w:firstColumn="1" w:lastColumn="1" w:noHBand="0" w:noVBand="0"/>
      </w:tblPr>
      <w:tblGrid>
        <w:gridCol w:w="6847"/>
        <w:gridCol w:w="1080"/>
        <w:gridCol w:w="1440"/>
      </w:tblGrid>
      <w:tr w:rsidR="00FD5EA8" w:rsidRPr="00FD5EA8" w14:paraId="603ED19B" w14:textId="77777777" w:rsidTr="0076234F">
        <w:tc>
          <w:tcPr>
            <w:tcW w:w="6847" w:type="dxa"/>
          </w:tcPr>
          <w:p w14:paraId="2DAF6722" w14:textId="77777777" w:rsidR="00FD5EA8" w:rsidRPr="00FD5EA8" w:rsidRDefault="00FD5EA8" w:rsidP="00FD5EA8">
            <w:pPr>
              <w:tabs>
                <w:tab w:val="left" w:pos="360"/>
              </w:tabs>
              <w:spacing w:line="240" w:lineRule="auto"/>
              <w:rPr>
                <w:rFonts w:eastAsia="Times New Roman" w:cs="Times New Roman"/>
                <w:sz w:val="18"/>
                <w:szCs w:val="18"/>
              </w:rPr>
            </w:pPr>
          </w:p>
        </w:tc>
        <w:tc>
          <w:tcPr>
            <w:tcW w:w="1080" w:type="dxa"/>
          </w:tcPr>
          <w:p w14:paraId="3D1450AE" w14:textId="77777777" w:rsidR="00FD5EA8" w:rsidRPr="00FD5EA8" w:rsidRDefault="00FD5EA8" w:rsidP="00FD5EA8">
            <w:pPr>
              <w:tabs>
                <w:tab w:val="left" w:pos="360"/>
              </w:tabs>
              <w:spacing w:line="240" w:lineRule="auto"/>
              <w:rPr>
                <w:rFonts w:eastAsia="Times New Roman" w:cs="Times New Roman"/>
                <w:sz w:val="18"/>
                <w:szCs w:val="18"/>
              </w:rPr>
            </w:pPr>
            <w:r w:rsidRPr="00FD5EA8">
              <w:rPr>
                <w:rFonts w:eastAsia="Times New Roman" w:cs="Times New Roman"/>
                <w:sz w:val="18"/>
                <w:szCs w:val="18"/>
              </w:rPr>
              <w:t>YES</w:t>
            </w:r>
          </w:p>
        </w:tc>
        <w:tc>
          <w:tcPr>
            <w:tcW w:w="1440" w:type="dxa"/>
          </w:tcPr>
          <w:p w14:paraId="4F67E812" w14:textId="77777777" w:rsidR="00FD5EA8" w:rsidRPr="00FD5EA8" w:rsidRDefault="00FD5EA8" w:rsidP="00FD5EA8">
            <w:pPr>
              <w:tabs>
                <w:tab w:val="left" w:pos="360"/>
              </w:tabs>
              <w:spacing w:line="240" w:lineRule="auto"/>
              <w:rPr>
                <w:rFonts w:eastAsia="Times New Roman" w:cs="Times New Roman"/>
                <w:sz w:val="18"/>
                <w:szCs w:val="18"/>
              </w:rPr>
            </w:pPr>
            <w:r w:rsidRPr="00FD5EA8">
              <w:rPr>
                <w:rFonts w:eastAsia="Times New Roman" w:cs="Times New Roman"/>
                <w:sz w:val="18"/>
                <w:szCs w:val="18"/>
              </w:rPr>
              <w:t>NO</w:t>
            </w:r>
          </w:p>
        </w:tc>
      </w:tr>
      <w:tr w:rsidR="00FD5EA8" w:rsidRPr="00FD5EA8" w14:paraId="5A73983C" w14:textId="77777777" w:rsidTr="0076234F">
        <w:tc>
          <w:tcPr>
            <w:tcW w:w="6847" w:type="dxa"/>
          </w:tcPr>
          <w:p w14:paraId="64FC03B1" w14:textId="2D457459" w:rsidR="00FD5EA8" w:rsidRPr="00FD5EA8" w:rsidRDefault="00FD5EA8" w:rsidP="00C451D8">
            <w:pPr>
              <w:tabs>
                <w:tab w:val="left" w:pos="360"/>
              </w:tabs>
              <w:spacing w:line="240" w:lineRule="auto"/>
              <w:ind w:left="288" w:hanging="288"/>
              <w:rPr>
                <w:rFonts w:eastAsia="Times New Roman" w:cs="Times New Roman"/>
                <w:sz w:val="20"/>
                <w:szCs w:val="20"/>
              </w:rPr>
            </w:pPr>
            <w:r w:rsidRPr="00FD5EA8">
              <w:rPr>
                <w:rFonts w:eastAsia="Times New Roman" w:cs="Times New Roman"/>
                <w:sz w:val="20"/>
                <w:szCs w:val="20"/>
              </w:rPr>
              <w:t>1.  Biennial requalification written examinations are administered approximately every 2 years, such that each 24-month requalification program contains at least one biennial requalification written examination (10 CFR 55.59(a)(2)).</w:t>
            </w:r>
            <w:r w:rsidRPr="00FD5EA8">
              <w:rPr>
                <w:rFonts w:eastAsia="Times New Roman" w:cs="Times New Roman"/>
                <w:sz w:val="20"/>
                <w:szCs w:val="20"/>
              </w:rPr>
              <w:tab/>
            </w:r>
          </w:p>
        </w:tc>
        <w:tc>
          <w:tcPr>
            <w:tcW w:w="1080" w:type="dxa"/>
          </w:tcPr>
          <w:p w14:paraId="33269C15" w14:textId="77777777" w:rsidR="00FD5EA8" w:rsidRPr="00FD5EA8" w:rsidRDefault="00FD5EA8" w:rsidP="00FD5EA8">
            <w:pPr>
              <w:tabs>
                <w:tab w:val="left" w:pos="360"/>
              </w:tabs>
              <w:spacing w:line="240" w:lineRule="auto"/>
              <w:rPr>
                <w:rFonts w:eastAsia="Times New Roman" w:cs="Times New Roman"/>
                <w:sz w:val="20"/>
                <w:szCs w:val="20"/>
              </w:rPr>
            </w:pPr>
          </w:p>
        </w:tc>
        <w:tc>
          <w:tcPr>
            <w:tcW w:w="1440" w:type="dxa"/>
          </w:tcPr>
          <w:p w14:paraId="6B3E91FD" w14:textId="77777777" w:rsidR="00FD5EA8" w:rsidRPr="00FD5EA8" w:rsidRDefault="00FD5EA8" w:rsidP="00FD5EA8">
            <w:pPr>
              <w:tabs>
                <w:tab w:val="left" w:pos="360"/>
              </w:tabs>
              <w:spacing w:line="240" w:lineRule="auto"/>
              <w:rPr>
                <w:rFonts w:eastAsia="Times New Roman" w:cs="Times New Roman"/>
                <w:sz w:val="20"/>
                <w:szCs w:val="20"/>
              </w:rPr>
            </w:pPr>
          </w:p>
        </w:tc>
      </w:tr>
      <w:tr w:rsidR="00FD5EA8" w:rsidRPr="00FD5EA8" w14:paraId="0494A12A" w14:textId="77777777" w:rsidTr="0076234F">
        <w:tc>
          <w:tcPr>
            <w:tcW w:w="6847" w:type="dxa"/>
          </w:tcPr>
          <w:p w14:paraId="5B50A10E" w14:textId="1A690E69" w:rsidR="00FD5EA8" w:rsidRPr="00FD5EA8" w:rsidRDefault="00FD5EA8" w:rsidP="00C451D8">
            <w:pPr>
              <w:tabs>
                <w:tab w:val="left" w:pos="360"/>
              </w:tabs>
              <w:spacing w:line="240" w:lineRule="auto"/>
              <w:ind w:left="288" w:hanging="288"/>
              <w:rPr>
                <w:rFonts w:eastAsia="Times New Roman" w:cs="Times New Roman"/>
                <w:sz w:val="20"/>
                <w:szCs w:val="20"/>
              </w:rPr>
            </w:pPr>
            <w:r w:rsidRPr="00FD5EA8">
              <w:rPr>
                <w:rFonts w:eastAsia="Times New Roman" w:cs="Times New Roman"/>
                <w:sz w:val="20"/>
                <w:szCs w:val="20"/>
              </w:rPr>
              <w:t xml:space="preserve">2.  Review the biennial requalification written examination questions from </w:t>
            </w:r>
            <w:r w:rsidRPr="00057986">
              <w:rPr>
                <w:rFonts w:eastAsia="Times New Roman" w:cs="Times New Roman"/>
                <w:sz w:val="20"/>
                <w:szCs w:val="20"/>
              </w:rPr>
              <w:t xml:space="preserve">at least </w:t>
            </w:r>
            <w:r w:rsidR="00DF6AEC">
              <w:rPr>
                <w:rFonts w:eastAsia="Times New Roman" w:cs="Times New Roman"/>
                <w:sz w:val="20"/>
                <w:szCs w:val="20"/>
              </w:rPr>
              <w:t>one</w:t>
            </w:r>
            <w:r w:rsidR="00DF6AEC" w:rsidRPr="00057986">
              <w:rPr>
                <w:rFonts w:eastAsia="Times New Roman" w:cs="Times New Roman"/>
                <w:sz w:val="20"/>
                <w:szCs w:val="20"/>
              </w:rPr>
              <w:t xml:space="preserve"> </w:t>
            </w:r>
            <w:r w:rsidRPr="00057986">
              <w:rPr>
                <w:rFonts w:eastAsia="Times New Roman" w:cs="Times New Roman"/>
                <w:sz w:val="20"/>
                <w:szCs w:val="20"/>
              </w:rPr>
              <w:t>complete written examination</w:t>
            </w:r>
            <w:r w:rsidRPr="00FD5EA8">
              <w:rPr>
                <w:rFonts w:eastAsia="Times New Roman" w:cs="Times New Roman"/>
                <w:sz w:val="20"/>
                <w:szCs w:val="20"/>
              </w:rPr>
              <w:t xml:space="preserve"> using the Requalification Written Examination Questions Review Worksheet (see page B-2), and determine how many questions </w:t>
            </w:r>
            <w:proofErr w:type="gramStart"/>
            <w:r w:rsidRPr="00FD5EA8">
              <w:rPr>
                <w:rFonts w:eastAsia="Times New Roman" w:cs="Times New Roman"/>
                <w:sz w:val="20"/>
                <w:szCs w:val="20"/>
              </w:rPr>
              <w:t>had flaws</w:t>
            </w:r>
            <w:proofErr w:type="gramEnd"/>
            <w:r w:rsidRPr="00FD5EA8">
              <w:rPr>
                <w:rFonts w:eastAsia="Times New Roman" w:cs="Times New Roman"/>
                <w:sz w:val="20"/>
                <w:szCs w:val="20"/>
              </w:rPr>
              <w:t>, how many questions had no flaws, and determine the percent of questions that had flaws</w:t>
            </w:r>
            <w:r w:rsidR="00123D28">
              <w:rPr>
                <w:rFonts w:eastAsia="Times New Roman" w:cs="Times New Roman"/>
                <w:sz w:val="20"/>
                <w:szCs w:val="20"/>
              </w:rPr>
              <w:t xml:space="preserve">. </w:t>
            </w:r>
            <w:r w:rsidRPr="00FD5EA8">
              <w:rPr>
                <w:rFonts w:eastAsia="Times New Roman" w:cs="Times New Roman"/>
                <w:sz w:val="20"/>
                <w:szCs w:val="20"/>
              </w:rPr>
              <w:t xml:space="preserve">Note: if a complete examination contains </w:t>
            </w:r>
            <w:r w:rsidRPr="00FD5EA8">
              <w:rPr>
                <w:rFonts w:eastAsia="Times New Roman" w:cs="Times New Roman"/>
                <w:sz w:val="20"/>
                <w:szCs w:val="20"/>
                <w:u w:val="single"/>
              </w:rPr>
              <w:t>fewer</w:t>
            </w:r>
            <w:r w:rsidRPr="00FD5EA8">
              <w:rPr>
                <w:rFonts w:eastAsia="Times New Roman" w:cs="Times New Roman"/>
                <w:sz w:val="20"/>
                <w:szCs w:val="20"/>
              </w:rPr>
              <w:t xml:space="preserve"> than 30 questions, add an additional flaw based upon the number of questions that the exam has that is less than 30 (i.e., a 28</w:t>
            </w:r>
            <w:ins w:id="67" w:author="Author">
              <w:r w:rsidR="00CD16C3">
                <w:rPr>
                  <w:rFonts w:eastAsia="Times New Roman" w:cs="Times New Roman"/>
                  <w:sz w:val="20"/>
                  <w:szCs w:val="20"/>
                </w:rPr>
                <w:noBreakHyphen/>
              </w:r>
            </w:ins>
            <w:r w:rsidRPr="00FD5EA8">
              <w:rPr>
                <w:rFonts w:eastAsia="Times New Roman" w:cs="Times New Roman"/>
                <w:sz w:val="20"/>
                <w:szCs w:val="20"/>
              </w:rPr>
              <w:t>question exam would be assigned 2 flaws just for having 2 questions less than 30)</w:t>
            </w:r>
            <w:r w:rsidR="00123D28">
              <w:rPr>
                <w:rFonts w:eastAsia="Times New Roman" w:cs="Times New Roman"/>
                <w:sz w:val="20"/>
                <w:szCs w:val="20"/>
              </w:rPr>
              <w:t>.</w:t>
            </w:r>
          </w:p>
          <w:p w14:paraId="3F3F8C19" w14:textId="77777777" w:rsidR="00FD5EA8" w:rsidRPr="00FD5EA8" w:rsidRDefault="00FD5EA8" w:rsidP="00C451D8">
            <w:pPr>
              <w:tabs>
                <w:tab w:val="left" w:pos="360"/>
              </w:tabs>
              <w:spacing w:line="240" w:lineRule="auto"/>
              <w:ind w:left="288" w:hanging="288"/>
              <w:rPr>
                <w:rFonts w:eastAsia="Times New Roman" w:cs="Times New Roman"/>
                <w:sz w:val="20"/>
                <w:szCs w:val="20"/>
              </w:rPr>
            </w:pPr>
          </w:p>
          <w:p w14:paraId="03EE7826" w14:textId="77777777" w:rsidR="00FD5EA8" w:rsidRPr="00FD5EA8" w:rsidRDefault="00FD5EA8" w:rsidP="00C451D8">
            <w:pPr>
              <w:tabs>
                <w:tab w:val="left" w:pos="360"/>
              </w:tabs>
              <w:spacing w:line="240" w:lineRule="auto"/>
              <w:ind w:left="288" w:hanging="288"/>
              <w:rPr>
                <w:rFonts w:eastAsia="Times New Roman" w:cs="Times New Roman"/>
                <w:sz w:val="20"/>
                <w:szCs w:val="20"/>
              </w:rPr>
            </w:pPr>
          </w:p>
        </w:tc>
        <w:tc>
          <w:tcPr>
            <w:tcW w:w="1080" w:type="dxa"/>
          </w:tcPr>
          <w:p w14:paraId="6E83EDD8" w14:textId="77777777" w:rsidR="00FD5EA8" w:rsidRPr="00FD5EA8" w:rsidRDefault="00FD5EA8" w:rsidP="00FD5EA8">
            <w:pPr>
              <w:tabs>
                <w:tab w:val="left" w:pos="360"/>
              </w:tabs>
              <w:spacing w:line="240" w:lineRule="auto"/>
              <w:rPr>
                <w:rFonts w:eastAsia="Times New Roman" w:cs="Times New Roman"/>
                <w:sz w:val="20"/>
                <w:szCs w:val="20"/>
              </w:rPr>
            </w:pPr>
            <w:r w:rsidRPr="00FD5EA8">
              <w:rPr>
                <w:rFonts w:eastAsia="Times New Roman" w:cs="Times New Roman"/>
                <w:sz w:val="20"/>
                <w:szCs w:val="20"/>
              </w:rPr>
              <w:t>Total # of Qs without flaws:</w:t>
            </w:r>
          </w:p>
          <w:p w14:paraId="56485F78" w14:textId="77777777" w:rsidR="00FD5EA8" w:rsidRPr="00FD5EA8" w:rsidRDefault="00FD5EA8" w:rsidP="00FD5EA8">
            <w:pPr>
              <w:tabs>
                <w:tab w:val="left" w:pos="360"/>
              </w:tabs>
              <w:spacing w:line="240" w:lineRule="auto"/>
              <w:rPr>
                <w:rFonts w:eastAsia="Times New Roman" w:cs="Times New Roman"/>
                <w:sz w:val="20"/>
                <w:szCs w:val="20"/>
              </w:rPr>
            </w:pPr>
          </w:p>
          <w:p w14:paraId="31835CEE" w14:textId="77777777" w:rsidR="00FD5EA8" w:rsidRPr="00FD5EA8" w:rsidRDefault="00FD5EA8" w:rsidP="00FD5EA8">
            <w:pPr>
              <w:tabs>
                <w:tab w:val="left" w:pos="360"/>
              </w:tabs>
              <w:spacing w:line="240" w:lineRule="auto"/>
              <w:rPr>
                <w:rFonts w:eastAsia="Times New Roman" w:cs="Times New Roman"/>
                <w:sz w:val="20"/>
                <w:szCs w:val="20"/>
              </w:rPr>
            </w:pPr>
          </w:p>
          <w:p w14:paraId="1790E43D" w14:textId="77777777" w:rsidR="00FD5EA8" w:rsidRPr="00FD5EA8" w:rsidRDefault="00FD5EA8" w:rsidP="00FD5EA8">
            <w:pPr>
              <w:tabs>
                <w:tab w:val="left" w:pos="360"/>
              </w:tabs>
              <w:spacing w:line="240" w:lineRule="auto"/>
              <w:rPr>
                <w:rFonts w:eastAsia="Times New Roman" w:cs="Times New Roman"/>
                <w:sz w:val="20"/>
                <w:szCs w:val="20"/>
              </w:rPr>
            </w:pPr>
          </w:p>
        </w:tc>
        <w:tc>
          <w:tcPr>
            <w:tcW w:w="1440" w:type="dxa"/>
          </w:tcPr>
          <w:p w14:paraId="2C90C078" w14:textId="77777777" w:rsidR="00FD5EA8" w:rsidRPr="00FD5EA8" w:rsidRDefault="00FD5EA8" w:rsidP="00FD5EA8">
            <w:pPr>
              <w:tabs>
                <w:tab w:val="left" w:pos="360"/>
              </w:tabs>
              <w:spacing w:line="240" w:lineRule="auto"/>
              <w:rPr>
                <w:rFonts w:eastAsia="Times New Roman" w:cs="Times New Roman"/>
                <w:sz w:val="20"/>
                <w:szCs w:val="20"/>
              </w:rPr>
            </w:pPr>
            <w:r w:rsidRPr="00FD5EA8">
              <w:rPr>
                <w:rFonts w:eastAsia="Times New Roman" w:cs="Times New Roman"/>
                <w:sz w:val="20"/>
                <w:szCs w:val="20"/>
              </w:rPr>
              <w:t>Total # of Qs with flaws:</w:t>
            </w:r>
          </w:p>
          <w:p w14:paraId="483479EF" w14:textId="77777777" w:rsidR="00FD5EA8" w:rsidRPr="00FD5EA8" w:rsidRDefault="00FD5EA8" w:rsidP="00FD5EA8">
            <w:pPr>
              <w:tabs>
                <w:tab w:val="left" w:pos="360"/>
              </w:tabs>
              <w:spacing w:line="240" w:lineRule="auto"/>
              <w:rPr>
                <w:rFonts w:eastAsia="Times New Roman" w:cs="Times New Roman"/>
                <w:sz w:val="20"/>
                <w:szCs w:val="20"/>
              </w:rPr>
            </w:pPr>
          </w:p>
          <w:p w14:paraId="2036A476" w14:textId="77777777" w:rsidR="00FD5EA8" w:rsidRPr="00FD5EA8" w:rsidRDefault="00FD5EA8" w:rsidP="00FD5EA8">
            <w:pPr>
              <w:tabs>
                <w:tab w:val="left" w:pos="360"/>
              </w:tabs>
              <w:spacing w:line="240" w:lineRule="auto"/>
              <w:rPr>
                <w:rFonts w:eastAsia="Times New Roman" w:cs="Times New Roman"/>
                <w:sz w:val="20"/>
                <w:szCs w:val="20"/>
              </w:rPr>
            </w:pPr>
          </w:p>
          <w:p w14:paraId="6B500627" w14:textId="77777777" w:rsidR="00FD5EA8" w:rsidRPr="00FD5EA8" w:rsidRDefault="00FD5EA8" w:rsidP="00FD5EA8">
            <w:pPr>
              <w:tabs>
                <w:tab w:val="left" w:pos="360"/>
              </w:tabs>
              <w:spacing w:line="240" w:lineRule="auto"/>
              <w:rPr>
                <w:rFonts w:eastAsia="Times New Roman" w:cs="Times New Roman"/>
                <w:sz w:val="20"/>
                <w:szCs w:val="20"/>
              </w:rPr>
            </w:pPr>
          </w:p>
          <w:p w14:paraId="7808E45A" w14:textId="77777777" w:rsidR="00FD5EA8" w:rsidRPr="00FD5EA8" w:rsidRDefault="00FD5EA8" w:rsidP="00FD5EA8">
            <w:pPr>
              <w:tabs>
                <w:tab w:val="left" w:pos="360"/>
              </w:tabs>
              <w:spacing w:line="240" w:lineRule="auto"/>
              <w:rPr>
                <w:rFonts w:eastAsia="Times New Roman" w:cs="Times New Roman"/>
                <w:sz w:val="20"/>
                <w:szCs w:val="20"/>
              </w:rPr>
            </w:pPr>
            <w:r w:rsidRPr="00FD5EA8">
              <w:rPr>
                <w:rFonts w:eastAsia="Times New Roman" w:cs="Times New Roman"/>
                <w:sz w:val="20"/>
                <w:szCs w:val="20"/>
              </w:rPr>
              <w:t>% of all Qs reviewed with flaws:</w:t>
            </w:r>
          </w:p>
          <w:p w14:paraId="082D36FA" w14:textId="77777777" w:rsidR="00FD5EA8" w:rsidRPr="00FD5EA8" w:rsidRDefault="00FD5EA8" w:rsidP="00FD5EA8">
            <w:pPr>
              <w:tabs>
                <w:tab w:val="left" w:pos="360"/>
              </w:tabs>
              <w:spacing w:line="240" w:lineRule="auto"/>
              <w:rPr>
                <w:rFonts w:eastAsia="Times New Roman" w:cs="Times New Roman"/>
                <w:sz w:val="20"/>
                <w:szCs w:val="20"/>
              </w:rPr>
            </w:pPr>
          </w:p>
          <w:p w14:paraId="49A2C60C" w14:textId="77777777" w:rsidR="00FD5EA8" w:rsidRPr="00FD5EA8" w:rsidRDefault="00FD5EA8" w:rsidP="00FD5EA8">
            <w:pPr>
              <w:tabs>
                <w:tab w:val="left" w:pos="360"/>
              </w:tabs>
              <w:spacing w:line="240" w:lineRule="auto"/>
              <w:rPr>
                <w:rFonts w:eastAsia="Times New Roman" w:cs="Times New Roman"/>
                <w:sz w:val="20"/>
                <w:szCs w:val="20"/>
              </w:rPr>
            </w:pPr>
          </w:p>
        </w:tc>
      </w:tr>
      <w:tr w:rsidR="00FD5EA8" w:rsidRPr="00FD5EA8" w14:paraId="07D35C2D" w14:textId="77777777" w:rsidTr="0076234F">
        <w:tc>
          <w:tcPr>
            <w:tcW w:w="6847" w:type="dxa"/>
          </w:tcPr>
          <w:p w14:paraId="54F783D3" w14:textId="745E83E8" w:rsidR="00FD5EA8" w:rsidRPr="00FD5EA8" w:rsidRDefault="00FD5EA8" w:rsidP="00C451D8">
            <w:pPr>
              <w:tabs>
                <w:tab w:val="left" w:pos="360"/>
              </w:tabs>
              <w:spacing w:line="240" w:lineRule="auto"/>
              <w:ind w:left="288" w:hanging="288"/>
              <w:rPr>
                <w:rFonts w:eastAsia="Times New Roman" w:cs="Times New Roman"/>
                <w:sz w:val="20"/>
                <w:szCs w:val="20"/>
              </w:rPr>
            </w:pPr>
            <w:r w:rsidRPr="00FD5EA8">
              <w:rPr>
                <w:rFonts w:eastAsia="Times New Roman" w:cs="Times New Roman"/>
                <w:sz w:val="20"/>
                <w:szCs w:val="20"/>
              </w:rPr>
              <w:t xml:space="preserve">3.  From line 2, less than or equal to 20% of the total number of reviewed written examination questions contained flaws. </w:t>
            </w:r>
          </w:p>
        </w:tc>
        <w:tc>
          <w:tcPr>
            <w:tcW w:w="1080" w:type="dxa"/>
          </w:tcPr>
          <w:p w14:paraId="36891F01" w14:textId="77777777" w:rsidR="00FD5EA8" w:rsidRPr="00FD5EA8" w:rsidRDefault="00FD5EA8" w:rsidP="00FD5EA8">
            <w:pPr>
              <w:tabs>
                <w:tab w:val="left" w:pos="360"/>
              </w:tabs>
              <w:spacing w:line="240" w:lineRule="auto"/>
              <w:rPr>
                <w:rFonts w:eastAsia="Times New Roman" w:cs="Times New Roman"/>
                <w:sz w:val="20"/>
                <w:szCs w:val="20"/>
              </w:rPr>
            </w:pPr>
          </w:p>
        </w:tc>
        <w:tc>
          <w:tcPr>
            <w:tcW w:w="1440" w:type="dxa"/>
          </w:tcPr>
          <w:p w14:paraId="45772BAD" w14:textId="77777777" w:rsidR="00FD5EA8" w:rsidRPr="00FD5EA8" w:rsidRDefault="00FD5EA8" w:rsidP="00FD5EA8">
            <w:pPr>
              <w:tabs>
                <w:tab w:val="left" w:pos="360"/>
              </w:tabs>
              <w:spacing w:line="240" w:lineRule="auto"/>
              <w:rPr>
                <w:rFonts w:eastAsia="Times New Roman" w:cs="Times New Roman"/>
                <w:sz w:val="20"/>
                <w:szCs w:val="20"/>
              </w:rPr>
            </w:pPr>
          </w:p>
        </w:tc>
      </w:tr>
    </w:tbl>
    <w:p w14:paraId="5283D308" w14:textId="77777777" w:rsidR="00FD5EA8" w:rsidRPr="00FD5EA8" w:rsidRDefault="00FD5EA8" w:rsidP="00CA03CA">
      <w:pPr>
        <w:pStyle w:val="BodyText"/>
        <w:spacing w:after="0"/>
        <w:rPr>
          <w:rFonts w:eastAsia="Times New Roman" w:cs="Times New Roman"/>
        </w:rPr>
      </w:pPr>
    </w:p>
    <w:p w14:paraId="56094B86" w14:textId="33766FBE" w:rsidR="00FD5EA8" w:rsidRDefault="00D50765" w:rsidP="00CA03CA">
      <w:pPr>
        <w:pStyle w:val="BodyText"/>
        <w:sectPr w:rsidR="00FD5EA8" w:rsidSect="0056768D">
          <w:headerReference w:type="default" r:id="rId22"/>
          <w:footerReference w:type="default" r:id="rId23"/>
          <w:pgSz w:w="12240" w:h="15840"/>
          <w:pgMar w:top="1440" w:right="1440" w:bottom="1440" w:left="1440" w:header="720" w:footer="720" w:gutter="0"/>
          <w:pgNumType w:start="1"/>
          <w:cols w:space="720"/>
          <w:docGrid w:linePitch="360"/>
        </w:sectPr>
      </w:pPr>
      <w:ins w:id="68" w:author="Author">
        <w:r w:rsidRPr="00EF0B54">
          <w:t>If any block in this checklist is checked “NO”, these items may be a</w:t>
        </w:r>
        <w:r>
          <w:t>n</w:t>
        </w:r>
        <w:r w:rsidRPr="00EF0B54">
          <w:t xml:space="preserve"> </w:t>
        </w:r>
        <w:r>
          <w:t>issue of concern</w:t>
        </w:r>
        <w:r w:rsidRPr="00EF0B54">
          <w:t xml:space="preserve"> against the expected quality standards for a licensed operator requalification operating test required by 10 CFR 55.59(a)(2), and as a possible </w:t>
        </w:r>
        <w:r>
          <w:t>performance deficiency</w:t>
        </w:r>
        <w:r w:rsidRPr="00EF0B54">
          <w:t xml:space="preserve">. Review the </w:t>
        </w:r>
        <w:r w:rsidR="001C1F33">
          <w:t>quality</w:t>
        </w:r>
        <w:r w:rsidRPr="00EF0B54">
          <w:t xml:space="preserve"> of the </w:t>
        </w:r>
        <w:r w:rsidR="001C1F33">
          <w:t>examination</w:t>
        </w:r>
        <w:r w:rsidRPr="00EF0B54">
          <w:t xml:space="preserve"> against the facility licensee’s approved training program.</w:t>
        </w:r>
      </w:ins>
      <w:r w:rsidR="00123D28">
        <w:t xml:space="preserve"> </w:t>
      </w:r>
    </w:p>
    <w:p w14:paraId="3DA327D3" w14:textId="2103FF3C" w:rsidR="00143D68" w:rsidRPr="00143D68" w:rsidRDefault="00143D68" w:rsidP="00CA03CA">
      <w:pPr>
        <w:pStyle w:val="BodyText"/>
      </w:pPr>
      <w:r w:rsidRPr="00143D68">
        <w:lastRenderedPageBreak/>
        <w:t>Requalification Written Examination Question Review Worksheet</w:t>
      </w:r>
    </w:p>
    <w:p w14:paraId="05E20B9D" w14:textId="022F075B" w:rsidR="00143D68" w:rsidRPr="00143D68" w:rsidRDefault="00143D68" w:rsidP="00CA03CA">
      <w:pPr>
        <w:pStyle w:val="BodyText"/>
      </w:pPr>
      <w:r w:rsidRPr="00143D68">
        <w:t>Written examination reviewed or date administered:</w:t>
      </w:r>
      <w:r w:rsidR="00240823">
        <w:t xml:space="preserve"> </w:t>
      </w:r>
      <w:r w:rsidRPr="00143D68">
        <w:t>________</w:t>
      </w:r>
    </w:p>
    <w:tbl>
      <w:tblPr>
        <w:tblW w:w="12697"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58" w:type="dxa"/>
          <w:left w:w="115" w:type="dxa"/>
          <w:bottom w:w="58" w:type="dxa"/>
          <w:right w:w="115" w:type="dxa"/>
        </w:tblCellMar>
        <w:tblLook w:val="01E0" w:firstRow="1" w:lastRow="1" w:firstColumn="1" w:lastColumn="1" w:noHBand="0" w:noVBand="0"/>
      </w:tblPr>
      <w:tblGrid>
        <w:gridCol w:w="727"/>
        <w:gridCol w:w="900"/>
        <w:gridCol w:w="720"/>
        <w:gridCol w:w="720"/>
        <w:gridCol w:w="900"/>
        <w:gridCol w:w="720"/>
        <w:gridCol w:w="720"/>
        <w:gridCol w:w="771"/>
        <w:gridCol w:w="851"/>
        <w:gridCol w:w="5668"/>
      </w:tblGrid>
      <w:tr w:rsidR="00143D68" w:rsidRPr="00143D68" w14:paraId="6AECA9D4" w14:textId="77777777" w:rsidTr="00B169AD">
        <w:trPr>
          <w:trHeight w:val="206"/>
        </w:trPr>
        <w:tc>
          <w:tcPr>
            <w:tcW w:w="727" w:type="dxa"/>
            <w:vMerge w:val="restart"/>
            <w:tcBorders>
              <w:top w:val="double" w:sz="6" w:space="0" w:color="auto"/>
            </w:tcBorders>
            <w:tcMar>
              <w:top w:w="86" w:type="dxa"/>
            </w:tcMar>
          </w:tcPr>
          <w:p w14:paraId="0D3D0B3D"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Q#</w:t>
            </w:r>
          </w:p>
        </w:tc>
        <w:tc>
          <w:tcPr>
            <w:tcW w:w="900" w:type="dxa"/>
            <w:vMerge w:val="restart"/>
            <w:tcBorders>
              <w:top w:val="double" w:sz="6" w:space="0" w:color="auto"/>
            </w:tcBorders>
            <w:tcMar>
              <w:top w:w="86" w:type="dxa"/>
            </w:tcMar>
          </w:tcPr>
          <w:p w14:paraId="79E4E83E" w14:textId="01FBD410"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1.</w:t>
            </w:r>
            <w:r w:rsidR="00240823">
              <w:rPr>
                <w:rFonts w:eastAsia="Times New Roman"/>
                <w:sz w:val="16"/>
                <w:szCs w:val="16"/>
              </w:rPr>
              <w:t xml:space="preserve"> </w:t>
            </w:r>
            <w:r w:rsidRPr="00143D68">
              <w:rPr>
                <w:rFonts w:eastAsia="Times New Roman"/>
                <w:sz w:val="16"/>
                <w:szCs w:val="16"/>
              </w:rPr>
              <w:t>LOD</w:t>
            </w:r>
          </w:p>
          <w:p w14:paraId="5DAE7E7E" w14:textId="549B6524" w:rsidR="00143D68" w:rsidRPr="00143D68" w:rsidRDefault="00143D68" w:rsidP="00143D68">
            <w:pPr>
              <w:tabs>
                <w:tab w:val="left" w:pos="360"/>
              </w:tabs>
              <w:spacing w:line="240" w:lineRule="auto"/>
              <w:rPr>
                <w:rFonts w:eastAsia="Times New Roman"/>
                <w:b/>
                <w:sz w:val="16"/>
                <w:szCs w:val="16"/>
              </w:rPr>
            </w:pPr>
            <w:r w:rsidRPr="00143D68">
              <w:rPr>
                <w:rFonts w:eastAsia="Times New Roman"/>
                <w:sz w:val="16"/>
                <w:szCs w:val="16"/>
              </w:rPr>
              <w:t>(1-5)</w:t>
            </w:r>
            <w:r w:rsidR="00240823">
              <w:rPr>
                <w:rFonts w:eastAsia="Times New Roman"/>
                <w:b/>
                <w:sz w:val="16"/>
                <w:szCs w:val="16"/>
              </w:rPr>
              <w:t xml:space="preserve"> </w:t>
            </w:r>
          </w:p>
        </w:tc>
        <w:tc>
          <w:tcPr>
            <w:tcW w:w="4551" w:type="dxa"/>
            <w:gridSpan w:val="6"/>
            <w:tcBorders>
              <w:top w:val="double" w:sz="6" w:space="0" w:color="auto"/>
            </w:tcBorders>
          </w:tcPr>
          <w:p w14:paraId="0A379E3D" w14:textId="2A2D29CF"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2.</w:t>
            </w:r>
            <w:r w:rsidR="00240823">
              <w:rPr>
                <w:rFonts w:eastAsia="Times New Roman"/>
                <w:sz w:val="16"/>
                <w:szCs w:val="16"/>
              </w:rPr>
              <w:t xml:space="preserve"> </w:t>
            </w:r>
            <w:r w:rsidRPr="00143D68">
              <w:rPr>
                <w:rFonts w:eastAsia="Times New Roman"/>
                <w:sz w:val="16"/>
                <w:szCs w:val="16"/>
              </w:rPr>
              <w:t>Question Flaws</w:t>
            </w:r>
          </w:p>
        </w:tc>
        <w:tc>
          <w:tcPr>
            <w:tcW w:w="851" w:type="dxa"/>
            <w:vMerge w:val="restart"/>
            <w:tcBorders>
              <w:top w:val="double" w:sz="6" w:space="0" w:color="auto"/>
            </w:tcBorders>
            <w:tcMar>
              <w:top w:w="86" w:type="dxa"/>
            </w:tcMar>
          </w:tcPr>
          <w:p w14:paraId="12BE444F" w14:textId="07E9AFC9"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3.</w:t>
            </w:r>
            <w:r w:rsidR="00240823">
              <w:rPr>
                <w:rFonts w:eastAsia="Times New Roman"/>
                <w:sz w:val="16"/>
                <w:szCs w:val="16"/>
              </w:rPr>
              <w:t xml:space="preserve"> </w:t>
            </w:r>
            <w:r w:rsidRPr="00143D68">
              <w:rPr>
                <w:rFonts w:eastAsia="Times New Roman"/>
                <w:sz w:val="16"/>
                <w:szCs w:val="16"/>
              </w:rPr>
              <w:t>Q flawed or not flawed?</w:t>
            </w:r>
          </w:p>
          <w:p w14:paraId="284F3C61"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(F/NF)</w:t>
            </w:r>
          </w:p>
        </w:tc>
        <w:tc>
          <w:tcPr>
            <w:tcW w:w="5668" w:type="dxa"/>
            <w:vMerge w:val="restart"/>
            <w:tcBorders>
              <w:top w:val="double" w:sz="6" w:space="0" w:color="auto"/>
            </w:tcBorders>
            <w:tcMar>
              <w:top w:w="86" w:type="dxa"/>
            </w:tcMar>
          </w:tcPr>
          <w:p w14:paraId="02CC1921" w14:textId="20BE7F60"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4.</w:t>
            </w:r>
            <w:r w:rsidR="00240823">
              <w:rPr>
                <w:rFonts w:eastAsia="Times New Roman"/>
                <w:sz w:val="16"/>
                <w:szCs w:val="16"/>
              </w:rPr>
              <w:t xml:space="preserve"> </w:t>
            </w:r>
            <w:r w:rsidRPr="00143D68">
              <w:rPr>
                <w:rFonts w:eastAsia="Times New Roman"/>
                <w:sz w:val="16"/>
                <w:szCs w:val="16"/>
              </w:rPr>
              <w:t>Explanation</w:t>
            </w:r>
          </w:p>
        </w:tc>
      </w:tr>
      <w:tr w:rsidR="00143D68" w:rsidRPr="00143D68" w14:paraId="32F59396" w14:textId="77777777" w:rsidTr="00B169AD">
        <w:trPr>
          <w:trHeight w:val="205"/>
        </w:trPr>
        <w:tc>
          <w:tcPr>
            <w:tcW w:w="727" w:type="dxa"/>
            <w:vMerge/>
            <w:tcBorders>
              <w:bottom w:val="double" w:sz="6" w:space="0" w:color="auto"/>
            </w:tcBorders>
          </w:tcPr>
          <w:p w14:paraId="143C159E" w14:textId="77777777" w:rsidR="00143D68" w:rsidRPr="00143D68" w:rsidRDefault="00143D68" w:rsidP="00143D68">
            <w:pPr>
              <w:tabs>
                <w:tab w:val="left" w:pos="360"/>
              </w:tabs>
              <w:spacing w:line="240" w:lineRule="auto"/>
              <w:rPr>
                <w:rFonts w:eastAsia="Times New Roman"/>
                <w:sz w:val="16"/>
                <w:szCs w:val="16"/>
              </w:rPr>
            </w:pPr>
          </w:p>
        </w:tc>
        <w:tc>
          <w:tcPr>
            <w:tcW w:w="900" w:type="dxa"/>
            <w:vMerge/>
            <w:tcBorders>
              <w:bottom w:val="double" w:sz="6" w:space="0" w:color="auto"/>
            </w:tcBorders>
          </w:tcPr>
          <w:p w14:paraId="601612A8" w14:textId="77777777" w:rsidR="00143D68" w:rsidRPr="00143D68" w:rsidRDefault="00143D68" w:rsidP="00143D68">
            <w:pPr>
              <w:tabs>
                <w:tab w:val="left" w:pos="360"/>
              </w:tabs>
              <w:spacing w:line="240" w:lineRule="auto"/>
              <w:rPr>
                <w:rFonts w:eastAsia="Times New Roman"/>
                <w:sz w:val="16"/>
                <w:szCs w:val="16"/>
              </w:rPr>
            </w:pPr>
          </w:p>
        </w:tc>
        <w:tc>
          <w:tcPr>
            <w:tcW w:w="720" w:type="dxa"/>
            <w:tcBorders>
              <w:bottom w:val="double" w:sz="6" w:space="0" w:color="auto"/>
            </w:tcBorders>
          </w:tcPr>
          <w:p w14:paraId="49D6A314"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LOD</w:t>
            </w:r>
          </w:p>
        </w:tc>
        <w:tc>
          <w:tcPr>
            <w:tcW w:w="720" w:type="dxa"/>
            <w:tcBorders>
              <w:bottom w:val="double" w:sz="6" w:space="0" w:color="auto"/>
            </w:tcBorders>
          </w:tcPr>
          <w:p w14:paraId="4A3B0D42"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Direct</w:t>
            </w:r>
          </w:p>
          <w:p w14:paraId="56787265"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L/U</w:t>
            </w:r>
          </w:p>
        </w:tc>
        <w:tc>
          <w:tcPr>
            <w:tcW w:w="900" w:type="dxa"/>
            <w:tcBorders>
              <w:bottom w:val="double" w:sz="6" w:space="0" w:color="auto"/>
            </w:tcBorders>
          </w:tcPr>
          <w:p w14:paraId="65C9693A"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Correct</w:t>
            </w:r>
          </w:p>
          <w:p w14:paraId="7AD6BC6B"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Answer</w:t>
            </w:r>
          </w:p>
        </w:tc>
        <w:tc>
          <w:tcPr>
            <w:tcW w:w="720" w:type="dxa"/>
            <w:tcBorders>
              <w:bottom w:val="double" w:sz="6" w:space="0" w:color="auto"/>
            </w:tcBorders>
          </w:tcPr>
          <w:p w14:paraId="1B0759B9"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Cues</w:t>
            </w:r>
          </w:p>
        </w:tc>
        <w:tc>
          <w:tcPr>
            <w:tcW w:w="720" w:type="dxa"/>
            <w:tcBorders>
              <w:bottom w:val="double" w:sz="6" w:space="0" w:color="auto"/>
            </w:tcBorders>
          </w:tcPr>
          <w:p w14:paraId="0409C3A3"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T/F</w:t>
            </w:r>
          </w:p>
        </w:tc>
        <w:tc>
          <w:tcPr>
            <w:tcW w:w="771" w:type="dxa"/>
            <w:tcBorders>
              <w:bottom w:val="double" w:sz="6" w:space="0" w:color="auto"/>
            </w:tcBorders>
          </w:tcPr>
          <w:p w14:paraId="05A2E4E3"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Cred.</w:t>
            </w:r>
          </w:p>
          <w:p w14:paraId="5533936F"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Dist.</w:t>
            </w:r>
          </w:p>
        </w:tc>
        <w:tc>
          <w:tcPr>
            <w:tcW w:w="851" w:type="dxa"/>
            <w:vMerge/>
            <w:tcBorders>
              <w:bottom w:val="double" w:sz="6" w:space="0" w:color="auto"/>
            </w:tcBorders>
          </w:tcPr>
          <w:p w14:paraId="36ABE14A" w14:textId="77777777" w:rsidR="00143D68" w:rsidRPr="00143D68" w:rsidRDefault="00143D68" w:rsidP="00143D68">
            <w:pPr>
              <w:tabs>
                <w:tab w:val="left" w:pos="360"/>
              </w:tabs>
              <w:spacing w:line="240" w:lineRule="auto"/>
              <w:rPr>
                <w:rFonts w:eastAsia="Times New Roman"/>
                <w:b/>
                <w:sz w:val="16"/>
                <w:szCs w:val="16"/>
              </w:rPr>
            </w:pPr>
          </w:p>
        </w:tc>
        <w:tc>
          <w:tcPr>
            <w:tcW w:w="5668" w:type="dxa"/>
            <w:vMerge/>
            <w:tcBorders>
              <w:bottom w:val="double" w:sz="6" w:space="0" w:color="auto"/>
            </w:tcBorders>
          </w:tcPr>
          <w:p w14:paraId="7AEEB729"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70B375FA" w14:textId="77777777" w:rsidTr="00B169AD">
        <w:tc>
          <w:tcPr>
            <w:tcW w:w="727" w:type="dxa"/>
            <w:tcBorders>
              <w:top w:val="double" w:sz="6" w:space="0" w:color="auto"/>
              <w:bottom w:val="single" w:sz="6" w:space="0" w:color="auto"/>
            </w:tcBorders>
          </w:tcPr>
          <w:p w14:paraId="122BA65B" w14:textId="77777777" w:rsidR="00143D68" w:rsidRPr="00143D68" w:rsidRDefault="00143D68" w:rsidP="00143D68">
            <w:pPr>
              <w:tabs>
                <w:tab w:val="left" w:pos="360"/>
              </w:tabs>
              <w:spacing w:line="240" w:lineRule="auto"/>
              <w:rPr>
                <w:rFonts w:eastAsia="Times New Roman"/>
                <w:b/>
                <w:sz w:val="16"/>
                <w:szCs w:val="16"/>
              </w:rPr>
            </w:pPr>
          </w:p>
        </w:tc>
        <w:tc>
          <w:tcPr>
            <w:tcW w:w="900" w:type="dxa"/>
            <w:tcBorders>
              <w:top w:val="double" w:sz="6" w:space="0" w:color="auto"/>
              <w:bottom w:val="single" w:sz="6" w:space="0" w:color="auto"/>
            </w:tcBorders>
          </w:tcPr>
          <w:p w14:paraId="2F99A1C3" w14:textId="77777777" w:rsidR="00143D68" w:rsidRPr="00143D68" w:rsidRDefault="00143D68" w:rsidP="00143D68">
            <w:pPr>
              <w:tabs>
                <w:tab w:val="left" w:pos="360"/>
              </w:tabs>
              <w:spacing w:line="240" w:lineRule="auto"/>
              <w:rPr>
                <w:rFonts w:eastAsia="Times New Roman"/>
                <w:b/>
                <w:sz w:val="16"/>
                <w:szCs w:val="16"/>
              </w:rPr>
            </w:pPr>
          </w:p>
        </w:tc>
        <w:tc>
          <w:tcPr>
            <w:tcW w:w="720" w:type="dxa"/>
            <w:tcBorders>
              <w:top w:val="double" w:sz="6" w:space="0" w:color="auto"/>
              <w:bottom w:val="single" w:sz="6" w:space="0" w:color="auto"/>
            </w:tcBorders>
          </w:tcPr>
          <w:p w14:paraId="33DF923A" w14:textId="77777777" w:rsidR="00143D68" w:rsidRPr="00143D68" w:rsidRDefault="00143D68" w:rsidP="00143D68">
            <w:pPr>
              <w:tabs>
                <w:tab w:val="left" w:pos="360"/>
              </w:tabs>
              <w:spacing w:line="240" w:lineRule="auto"/>
              <w:rPr>
                <w:rFonts w:eastAsia="Times New Roman"/>
                <w:b/>
                <w:sz w:val="16"/>
                <w:szCs w:val="16"/>
              </w:rPr>
            </w:pPr>
          </w:p>
        </w:tc>
        <w:tc>
          <w:tcPr>
            <w:tcW w:w="720" w:type="dxa"/>
            <w:tcBorders>
              <w:top w:val="double" w:sz="6" w:space="0" w:color="auto"/>
              <w:bottom w:val="single" w:sz="6" w:space="0" w:color="auto"/>
            </w:tcBorders>
          </w:tcPr>
          <w:p w14:paraId="22F9937D" w14:textId="77777777" w:rsidR="00143D68" w:rsidRPr="00143D68" w:rsidRDefault="00143D68" w:rsidP="00143D68">
            <w:pPr>
              <w:tabs>
                <w:tab w:val="left" w:pos="360"/>
              </w:tabs>
              <w:spacing w:line="240" w:lineRule="auto"/>
              <w:rPr>
                <w:rFonts w:eastAsia="Times New Roman"/>
                <w:b/>
                <w:sz w:val="16"/>
                <w:szCs w:val="16"/>
              </w:rPr>
            </w:pPr>
          </w:p>
        </w:tc>
        <w:tc>
          <w:tcPr>
            <w:tcW w:w="900" w:type="dxa"/>
            <w:tcBorders>
              <w:top w:val="double" w:sz="6" w:space="0" w:color="auto"/>
              <w:bottom w:val="single" w:sz="6" w:space="0" w:color="auto"/>
            </w:tcBorders>
          </w:tcPr>
          <w:p w14:paraId="5B9BE2C6" w14:textId="77777777" w:rsidR="00143D68" w:rsidRPr="00143D68" w:rsidRDefault="00143D68" w:rsidP="00143D68">
            <w:pPr>
              <w:tabs>
                <w:tab w:val="left" w:pos="360"/>
              </w:tabs>
              <w:spacing w:line="240" w:lineRule="auto"/>
              <w:rPr>
                <w:rFonts w:eastAsia="Times New Roman"/>
                <w:b/>
                <w:sz w:val="16"/>
                <w:szCs w:val="16"/>
              </w:rPr>
            </w:pPr>
          </w:p>
        </w:tc>
        <w:tc>
          <w:tcPr>
            <w:tcW w:w="720" w:type="dxa"/>
            <w:tcBorders>
              <w:top w:val="double" w:sz="6" w:space="0" w:color="auto"/>
              <w:bottom w:val="single" w:sz="6" w:space="0" w:color="auto"/>
            </w:tcBorders>
          </w:tcPr>
          <w:p w14:paraId="0657A0E5" w14:textId="77777777" w:rsidR="00143D68" w:rsidRPr="00143D68" w:rsidRDefault="00143D68" w:rsidP="00143D68">
            <w:pPr>
              <w:tabs>
                <w:tab w:val="left" w:pos="360"/>
              </w:tabs>
              <w:spacing w:line="240" w:lineRule="auto"/>
              <w:rPr>
                <w:rFonts w:eastAsia="Times New Roman"/>
                <w:b/>
                <w:sz w:val="16"/>
                <w:szCs w:val="16"/>
              </w:rPr>
            </w:pPr>
          </w:p>
        </w:tc>
        <w:tc>
          <w:tcPr>
            <w:tcW w:w="720" w:type="dxa"/>
            <w:tcBorders>
              <w:top w:val="double" w:sz="6" w:space="0" w:color="auto"/>
              <w:bottom w:val="single" w:sz="6" w:space="0" w:color="auto"/>
            </w:tcBorders>
          </w:tcPr>
          <w:p w14:paraId="6AC4384C" w14:textId="77777777" w:rsidR="00143D68" w:rsidRPr="00143D68" w:rsidRDefault="00143D68" w:rsidP="00143D68">
            <w:pPr>
              <w:tabs>
                <w:tab w:val="left" w:pos="360"/>
              </w:tabs>
              <w:spacing w:line="240" w:lineRule="auto"/>
              <w:rPr>
                <w:rFonts w:eastAsia="Times New Roman"/>
                <w:b/>
                <w:sz w:val="16"/>
                <w:szCs w:val="16"/>
              </w:rPr>
            </w:pPr>
          </w:p>
        </w:tc>
        <w:tc>
          <w:tcPr>
            <w:tcW w:w="771" w:type="dxa"/>
            <w:tcBorders>
              <w:top w:val="double" w:sz="6" w:space="0" w:color="auto"/>
              <w:bottom w:val="single" w:sz="6" w:space="0" w:color="auto"/>
            </w:tcBorders>
          </w:tcPr>
          <w:p w14:paraId="04B0A3EA" w14:textId="77777777" w:rsidR="00143D68" w:rsidRPr="00143D68" w:rsidRDefault="00143D68" w:rsidP="00143D68">
            <w:pPr>
              <w:tabs>
                <w:tab w:val="left" w:pos="360"/>
              </w:tabs>
              <w:spacing w:line="240" w:lineRule="auto"/>
              <w:rPr>
                <w:rFonts w:eastAsia="Times New Roman"/>
                <w:b/>
                <w:sz w:val="16"/>
                <w:szCs w:val="16"/>
              </w:rPr>
            </w:pPr>
          </w:p>
        </w:tc>
        <w:tc>
          <w:tcPr>
            <w:tcW w:w="851" w:type="dxa"/>
            <w:tcBorders>
              <w:top w:val="double" w:sz="6" w:space="0" w:color="auto"/>
              <w:bottom w:val="single" w:sz="6" w:space="0" w:color="auto"/>
            </w:tcBorders>
          </w:tcPr>
          <w:p w14:paraId="078CF57E" w14:textId="77777777" w:rsidR="00143D68" w:rsidRPr="00143D68" w:rsidRDefault="00143D68" w:rsidP="00143D68">
            <w:pPr>
              <w:tabs>
                <w:tab w:val="left" w:pos="360"/>
              </w:tabs>
              <w:spacing w:line="240" w:lineRule="auto"/>
              <w:rPr>
                <w:rFonts w:eastAsia="Times New Roman"/>
                <w:b/>
                <w:sz w:val="16"/>
                <w:szCs w:val="16"/>
              </w:rPr>
            </w:pPr>
          </w:p>
        </w:tc>
        <w:tc>
          <w:tcPr>
            <w:tcW w:w="5668" w:type="dxa"/>
            <w:tcBorders>
              <w:top w:val="double" w:sz="6" w:space="0" w:color="auto"/>
              <w:bottom w:val="single" w:sz="6" w:space="0" w:color="auto"/>
            </w:tcBorders>
          </w:tcPr>
          <w:p w14:paraId="45B2A011"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102E2442" w14:textId="77777777" w:rsidTr="00B169AD">
        <w:tc>
          <w:tcPr>
            <w:tcW w:w="727" w:type="dxa"/>
            <w:tcBorders>
              <w:top w:val="single" w:sz="6" w:space="0" w:color="auto"/>
            </w:tcBorders>
          </w:tcPr>
          <w:p w14:paraId="2FC1F4CD" w14:textId="77777777" w:rsidR="00143D68" w:rsidRPr="00143D68" w:rsidRDefault="00143D68" w:rsidP="00143D68">
            <w:pPr>
              <w:tabs>
                <w:tab w:val="left" w:pos="360"/>
              </w:tabs>
              <w:spacing w:line="240" w:lineRule="auto"/>
              <w:rPr>
                <w:rFonts w:eastAsia="Times New Roman"/>
                <w:b/>
                <w:sz w:val="16"/>
                <w:szCs w:val="16"/>
              </w:rPr>
            </w:pPr>
          </w:p>
        </w:tc>
        <w:tc>
          <w:tcPr>
            <w:tcW w:w="900" w:type="dxa"/>
            <w:tcBorders>
              <w:top w:val="single" w:sz="6" w:space="0" w:color="auto"/>
            </w:tcBorders>
          </w:tcPr>
          <w:p w14:paraId="3ED9356A" w14:textId="77777777" w:rsidR="00143D68" w:rsidRPr="00143D68" w:rsidRDefault="00143D68" w:rsidP="00143D68">
            <w:pPr>
              <w:tabs>
                <w:tab w:val="left" w:pos="360"/>
              </w:tabs>
              <w:spacing w:line="240" w:lineRule="auto"/>
              <w:rPr>
                <w:rFonts w:eastAsia="Times New Roman"/>
                <w:b/>
                <w:sz w:val="16"/>
                <w:szCs w:val="16"/>
              </w:rPr>
            </w:pPr>
          </w:p>
        </w:tc>
        <w:tc>
          <w:tcPr>
            <w:tcW w:w="720" w:type="dxa"/>
            <w:tcBorders>
              <w:top w:val="single" w:sz="6" w:space="0" w:color="auto"/>
            </w:tcBorders>
          </w:tcPr>
          <w:p w14:paraId="2DE2EE4A" w14:textId="77777777" w:rsidR="00143D68" w:rsidRPr="00143D68" w:rsidRDefault="00143D68" w:rsidP="00143D68">
            <w:pPr>
              <w:tabs>
                <w:tab w:val="left" w:pos="360"/>
              </w:tabs>
              <w:spacing w:line="240" w:lineRule="auto"/>
              <w:rPr>
                <w:rFonts w:eastAsia="Times New Roman"/>
                <w:b/>
                <w:sz w:val="16"/>
                <w:szCs w:val="16"/>
              </w:rPr>
            </w:pPr>
          </w:p>
        </w:tc>
        <w:tc>
          <w:tcPr>
            <w:tcW w:w="720" w:type="dxa"/>
            <w:tcBorders>
              <w:top w:val="single" w:sz="6" w:space="0" w:color="auto"/>
            </w:tcBorders>
          </w:tcPr>
          <w:p w14:paraId="75DC4AFF" w14:textId="77777777" w:rsidR="00143D68" w:rsidRPr="00143D68" w:rsidRDefault="00143D68" w:rsidP="00143D68">
            <w:pPr>
              <w:tabs>
                <w:tab w:val="left" w:pos="360"/>
              </w:tabs>
              <w:spacing w:line="240" w:lineRule="auto"/>
              <w:rPr>
                <w:rFonts w:eastAsia="Times New Roman"/>
                <w:b/>
                <w:sz w:val="16"/>
                <w:szCs w:val="16"/>
              </w:rPr>
            </w:pPr>
          </w:p>
        </w:tc>
        <w:tc>
          <w:tcPr>
            <w:tcW w:w="900" w:type="dxa"/>
            <w:tcBorders>
              <w:top w:val="single" w:sz="6" w:space="0" w:color="auto"/>
            </w:tcBorders>
          </w:tcPr>
          <w:p w14:paraId="1F3608BB" w14:textId="77777777" w:rsidR="00143D68" w:rsidRPr="00143D68" w:rsidRDefault="00143D68" w:rsidP="00143D68">
            <w:pPr>
              <w:tabs>
                <w:tab w:val="left" w:pos="360"/>
              </w:tabs>
              <w:spacing w:line="240" w:lineRule="auto"/>
              <w:rPr>
                <w:rFonts w:eastAsia="Times New Roman"/>
                <w:b/>
                <w:sz w:val="16"/>
                <w:szCs w:val="16"/>
              </w:rPr>
            </w:pPr>
          </w:p>
        </w:tc>
        <w:tc>
          <w:tcPr>
            <w:tcW w:w="720" w:type="dxa"/>
            <w:tcBorders>
              <w:top w:val="single" w:sz="6" w:space="0" w:color="auto"/>
            </w:tcBorders>
          </w:tcPr>
          <w:p w14:paraId="76F9BD94" w14:textId="77777777" w:rsidR="00143D68" w:rsidRPr="00143D68" w:rsidRDefault="00143D68" w:rsidP="00143D68">
            <w:pPr>
              <w:tabs>
                <w:tab w:val="left" w:pos="360"/>
              </w:tabs>
              <w:spacing w:line="240" w:lineRule="auto"/>
              <w:rPr>
                <w:rFonts w:eastAsia="Times New Roman"/>
                <w:b/>
                <w:sz w:val="16"/>
                <w:szCs w:val="16"/>
              </w:rPr>
            </w:pPr>
          </w:p>
        </w:tc>
        <w:tc>
          <w:tcPr>
            <w:tcW w:w="720" w:type="dxa"/>
            <w:tcBorders>
              <w:top w:val="single" w:sz="6" w:space="0" w:color="auto"/>
            </w:tcBorders>
          </w:tcPr>
          <w:p w14:paraId="65EADA30" w14:textId="77777777" w:rsidR="00143D68" w:rsidRPr="00143D68" w:rsidRDefault="00143D68" w:rsidP="00143D68">
            <w:pPr>
              <w:tabs>
                <w:tab w:val="left" w:pos="360"/>
              </w:tabs>
              <w:spacing w:line="240" w:lineRule="auto"/>
              <w:rPr>
                <w:rFonts w:eastAsia="Times New Roman"/>
                <w:b/>
                <w:sz w:val="16"/>
                <w:szCs w:val="16"/>
              </w:rPr>
            </w:pPr>
          </w:p>
        </w:tc>
        <w:tc>
          <w:tcPr>
            <w:tcW w:w="771" w:type="dxa"/>
            <w:tcBorders>
              <w:top w:val="single" w:sz="6" w:space="0" w:color="auto"/>
            </w:tcBorders>
          </w:tcPr>
          <w:p w14:paraId="7DC1545A" w14:textId="77777777" w:rsidR="00143D68" w:rsidRPr="00143D68" w:rsidRDefault="00143D68" w:rsidP="00143D68">
            <w:pPr>
              <w:tabs>
                <w:tab w:val="left" w:pos="360"/>
              </w:tabs>
              <w:spacing w:line="240" w:lineRule="auto"/>
              <w:rPr>
                <w:rFonts w:eastAsia="Times New Roman"/>
                <w:b/>
                <w:sz w:val="16"/>
                <w:szCs w:val="16"/>
              </w:rPr>
            </w:pPr>
          </w:p>
        </w:tc>
        <w:tc>
          <w:tcPr>
            <w:tcW w:w="851" w:type="dxa"/>
            <w:tcBorders>
              <w:top w:val="single" w:sz="6" w:space="0" w:color="auto"/>
            </w:tcBorders>
          </w:tcPr>
          <w:p w14:paraId="7CCDF6A1" w14:textId="77777777" w:rsidR="00143D68" w:rsidRPr="00143D68" w:rsidRDefault="00143D68" w:rsidP="00143D68">
            <w:pPr>
              <w:tabs>
                <w:tab w:val="left" w:pos="360"/>
              </w:tabs>
              <w:spacing w:line="240" w:lineRule="auto"/>
              <w:rPr>
                <w:rFonts w:eastAsia="Times New Roman"/>
                <w:b/>
                <w:sz w:val="16"/>
                <w:szCs w:val="16"/>
              </w:rPr>
            </w:pPr>
          </w:p>
        </w:tc>
        <w:tc>
          <w:tcPr>
            <w:tcW w:w="5668" w:type="dxa"/>
            <w:tcBorders>
              <w:top w:val="single" w:sz="6" w:space="0" w:color="auto"/>
            </w:tcBorders>
          </w:tcPr>
          <w:p w14:paraId="047B7B19"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3F268942" w14:textId="77777777" w:rsidTr="00B169AD">
        <w:tc>
          <w:tcPr>
            <w:tcW w:w="727" w:type="dxa"/>
          </w:tcPr>
          <w:p w14:paraId="5531B7F7" w14:textId="77777777" w:rsidR="00143D68" w:rsidRPr="00143D68" w:rsidRDefault="00143D68" w:rsidP="00143D68">
            <w:pPr>
              <w:tabs>
                <w:tab w:val="left" w:pos="360"/>
              </w:tabs>
              <w:spacing w:line="240" w:lineRule="auto"/>
              <w:rPr>
                <w:rFonts w:eastAsia="Times New Roman"/>
                <w:b/>
                <w:sz w:val="16"/>
                <w:szCs w:val="16"/>
              </w:rPr>
            </w:pPr>
          </w:p>
        </w:tc>
        <w:tc>
          <w:tcPr>
            <w:tcW w:w="900" w:type="dxa"/>
          </w:tcPr>
          <w:p w14:paraId="6F6B5D36"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04E3E2B2"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357C86BB" w14:textId="77777777" w:rsidR="00143D68" w:rsidRPr="00143D68" w:rsidRDefault="00143D68" w:rsidP="00143D68">
            <w:pPr>
              <w:tabs>
                <w:tab w:val="left" w:pos="360"/>
              </w:tabs>
              <w:spacing w:line="240" w:lineRule="auto"/>
              <w:rPr>
                <w:rFonts w:eastAsia="Times New Roman"/>
                <w:b/>
                <w:sz w:val="16"/>
                <w:szCs w:val="16"/>
              </w:rPr>
            </w:pPr>
          </w:p>
        </w:tc>
        <w:tc>
          <w:tcPr>
            <w:tcW w:w="900" w:type="dxa"/>
          </w:tcPr>
          <w:p w14:paraId="05497307"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6DCE84C5"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26C8605F" w14:textId="77777777" w:rsidR="00143D68" w:rsidRPr="00143D68" w:rsidRDefault="00143D68" w:rsidP="00143D68">
            <w:pPr>
              <w:tabs>
                <w:tab w:val="left" w:pos="360"/>
              </w:tabs>
              <w:spacing w:line="240" w:lineRule="auto"/>
              <w:rPr>
                <w:rFonts w:eastAsia="Times New Roman"/>
                <w:b/>
                <w:sz w:val="16"/>
                <w:szCs w:val="16"/>
              </w:rPr>
            </w:pPr>
          </w:p>
        </w:tc>
        <w:tc>
          <w:tcPr>
            <w:tcW w:w="771" w:type="dxa"/>
          </w:tcPr>
          <w:p w14:paraId="7025D814"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76DF609D" w14:textId="77777777" w:rsidR="00143D68" w:rsidRPr="00143D68" w:rsidRDefault="00143D68" w:rsidP="00143D68">
            <w:pPr>
              <w:tabs>
                <w:tab w:val="left" w:pos="360"/>
              </w:tabs>
              <w:spacing w:line="240" w:lineRule="auto"/>
              <w:rPr>
                <w:rFonts w:eastAsia="Times New Roman"/>
                <w:b/>
                <w:sz w:val="16"/>
                <w:szCs w:val="16"/>
              </w:rPr>
            </w:pPr>
          </w:p>
        </w:tc>
        <w:tc>
          <w:tcPr>
            <w:tcW w:w="5668" w:type="dxa"/>
          </w:tcPr>
          <w:p w14:paraId="728A4FDB"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76726C1B" w14:textId="77777777" w:rsidTr="00B169AD">
        <w:tc>
          <w:tcPr>
            <w:tcW w:w="727" w:type="dxa"/>
          </w:tcPr>
          <w:p w14:paraId="446C76D4" w14:textId="77777777" w:rsidR="00143D68" w:rsidRPr="00143D68" w:rsidRDefault="00143D68" w:rsidP="00143D68">
            <w:pPr>
              <w:tabs>
                <w:tab w:val="left" w:pos="360"/>
              </w:tabs>
              <w:spacing w:line="240" w:lineRule="auto"/>
              <w:rPr>
                <w:rFonts w:eastAsia="Times New Roman"/>
                <w:b/>
                <w:sz w:val="16"/>
                <w:szCs w:val="16"/>
              </w:rPr>
            </w:pPr>
          </w:p>
        </w:tc>
        <w:tc>
          <w:tcPr>
            <w:tcW w:w="900" w:type="dxa"/>
          </w:tcPr>
          <w:p w14:paraId="1017724B"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6E886176"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010FF13E" w14:textId="77777777" w:rsidR="00143D68" w:rsidRPr="00143D68" w:rsidRDefault="00143D68" w:rsidP="00143D68">
            <w:pPr>
              <w:tabs>
                <w:tab w:val="left" w:pos="360"/>
              </w:tabs>
              <w:spacing w:line="240" w:lineRule="auto"/>
              <w:rPr>
                <w:rFonts w:eastAsia="Times New Roman"/>
                <w:b/>
                <w:sz w:val="16"/>
                <w:szCs w:val="16"/>
              </w:rPr>
            </w:pPr>
          </w:p>
        </w:tc>
        <w:tc>
          <w:tcPr>
            <w:tcW w:w="900" w:type="dxa"/>
          </w:tcPr>
          <w:p w14:paraId="5BA69749"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2106BB77"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1A529169" w14:textId="77777777" w:rsidR="00143D68" w:rsidRPr="00143D68" w:rsidRDefault="00143D68" w:rsidP="00143D68">
            <w:pPr>
              <w:tabs>
                <w:tab w:val="left" w:pos="360"/>
              </w:tabs>
              <w:spacing w:line="240" w:lineRule="auto"/>
              <w:rPr>
                <w:rFonts w:eastAsia="Times New Roman"/>
                <w:b/>
                <w:sz w:val="16"/>
                <w:szCs w:val="16"/>
              </w:rPr>
            </w:pPr>
          </w:p>
        </w:tc>
        <w:tc>
          <w:tcPr>
            <w:tcW w:w="771" w:type="dxa"/>
          </w:tcPr>
          <w:p w14:paraId="6CA12011"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7C580B7B" w14:textId="77777777" w:rsidR="00143D68" w:rsidRPr="00143D68" w:rsidRDefault="00143D68" w:rsidP="00143D68">
            <w:pPr>
              <w:tabs>
                <w:tab w:val="left" w:pos="360"/>
              </w:tabs>
              <w:spacing w:line="240" w:lineRule="auto"/>
              <w:rPr>
                <w:rFonts w:eastAsia="Times New Roman"/>
                <w:b/>
                <w:sz w:val="16"/>
                <w:szCs w:val="16"/>
              </w:rPr>
            </w:pPr>
          </w:p>
        </w:tc>
        <w:tc>
          <w:tcPr>
            <w:tcW w:w="5668" w:type="dxa"/>
          </w:tcPr>
          <w:p w14:paraId="58BD6FAF"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5D985B6E" w14:textId="77777777" w:rsidTr="00B169AD">
        <w:tc>
          <w:tcPr>
            <w:tcW w:w="727" w:type="dxa"/>
          </w:tcPr>
          <w:p w14:paraId="1EAA385A" w14:textId="77777777" w:rsidR="00143D68" w:rsidRPr="00143D68" w:rsidRDefault="00143D68" w:rsidP="00143D68">
            <w:pPr>
              <w:tabs>
                <w:tab w:val="left" w:pos="360"/>
              </w:tabs>
              <w:spacing w:line="240" w:lineRule="auto"/>
              <w:rPr>
                <w:rFonts w:eastAsia="Times New Roman"/>
                <w:b/>
                <w:sz w:val="16"/>
                <w:szCs w:val="16"/>
              </w:rPr>
            </w:pPr>
          </w:p>
        </w:tc>
        <w:tc>
          <w:tcPr>
            <w:tcW w:w="900" w:type="dxa"/>
          </w:tcPr>
          <w:p w14:paraId="0340A7F2"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62779AD2"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217B5511" w14:textId="77777777" w:rsidR="00143D68" w:rsidRPr="00143D68" w:rsidRDefault="00143D68" w:rsidP="00143D68">
            <w:pPr>
              <w:tabs>
                <w:tab w:val="left" w:pos="360"/>
              </w:tabs>
              <w:spacing w:line="240" w:lineRule="auto"/>
              <w:rPr>
                <w:rFonts w:eastAsia="Times New Roman"/>
                <w:b/>
                <w:sz w:val="16"/>
                <w:szCs w:val="16"/>
              </w:rPr>
            </w:pPr>
          </w:p>
        </w:tc>
        <w:tc>
          <w:tcPr>
            <w:tcW w:w="900" w:type="dxa"/>
          </w:tcPr>
          <w:p w14:paraId="137B3170"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78245B5E"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25D22281" w14:textId="77777777" w:rsidR="00143D68" w:rsidRPr="00143D68" w:rsidRDefault="00143D68" w:rsidP="00143D68">
            <w:pPr>
              <w:tabs>
                <w:tab w:val="left" w:pos="360"/>
              </w:tabs>
              <w:spacing w:line="240" w:lineRule="auto"/>
              <w:rPr>
                <w:rFonts w:eastAsia="Times New Roman"/>
                <w:b/>
                <w:sz w:val="16"/>
                <w:szCs w:val="16"/>
              </w:rPr>
            </w:pPr>
          </w:p>
        </w:tc>
        <w:tc>
          <w:tcPr>
            <w:tcW w:w="771" w:type="dxa"/>
          </w:tcPr>
          <w:p w14:paraId="0982845C"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6F1C7A90" w14:textId="77777777" w:rsidR="00143D68" w:rsidRPr="00143D68" w:rsidRDefault="00143D68" w:rsidP="00143D68">
            <w:pPr>
              <w:tabs>
                <w:tab w:val="left" w:pos="360"/>
              </w:tabs>
              <w:spacing w:line="240" w:lineRule="auto"/>
              <w:rPr>
                <w:rFonts w:eastAsia="Times New Roman"/>
                <w:b/>
                <w:sz w:val="16"/>
                <w:szCs w:val="16"/>
              </w:rPr>
            </w:pPr>
          </w:p>
        </w:tc>
        <w:tc>
          <w:tcPr>
            <w:tcW w:w="5668" w:type="dxa"/>
          </w:tcPr>
          <w:p w14:paraId="3296C88B"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346F5365" w14:textId="77777777" w:rsidTr="00B169AD">
        <w:tc>
          <w:tcPr>
            <w:tcW w:w="727" w:type="dxa"/>
          </w:tcPr>
          <w:p w14:paraId="38F86A1F" w14:textId="77777777" w:rsidR="00143D68" w:rsidRPr="00143D68" w:rsidRDefault="00143D68" w:rsidP="00143D68">
            <w:pPr>
              <w:tabs>
                <w:tab w:val="left" w:pos="360"/>
              </w:tabs>
              <w:spacing w:line="240" w:lineRule="auto"/>
              <w:rPr>
                <w:rFonts w:eastAsia="Times New Roman"/>
                <w:b/>
                <w:sz w:val="16"/>
                <w:szCs w:val="16"/>
              </w:rPr>
            </w:pPr>
          </w:p>
        </w:tc>
        <w:tc>
          <w:tcPr>
            <w:tcW w:w="900" w:type="dxa"/>
          </w:tcPr>
          <w:p w14:paraId="2D0BF4F7"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3EC16911"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1CE89A01" w14:textId="77777777" w:rsidR="00143D68" w:rsidRPr="00143D68" w:rsidRDefault="00143D68" w:rsidP="00143D68">
            <w:pPr>
              <w:tabs>
                <w:tab w:val="left" w:pos="360"/>
              </w:tabs>
              <w:spacing w:line="240" w:lineRule="auto"/>
              <w:rPr>
                <w:rFonts w:eastAsia="Times New Roman"/>
                <w:b/>
                <w:sz w:val="16"/>
                <w:szCs w:val="16"/>
              </w:rPr>
            </w:pPr>
          </w:p>
        </w:tc>
        <w:tc>
          <w:tcPr>
            <w:tcW w:w="900" w:type="dxa"/>
          </w:tcPr>
          <w:p w14:paraId="2268D043"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2A0A6126"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6B3DBB3B" w14:textId="77777777" w:rsidR="00143D68" w:rsidRPr="00143D68" w:rsidRDefault="00143D68" w:rsidP="00143D68">
            <w:pPr>
              <w:tabs>
                <w:tab w:val="left" w:pos="360"/>
              </w:tabs>
              <w:spacing w:line="240" w:lineRule="auto"/>
              <w:rPr>
                <w:rFonts w:eastAsia="Times New Roman"/>
                <w:b/>
                <w:sz w:val="16"/>
                <w:szCs w:val="16"/>
              </w:rPr>
            </w:pPr>
          </w:p>
        </w:tc>
        <w:tc>
          <w:tcPr>
            <w:tcW w:w="771" w:type="dxa"/>
          </w:tcPr>
          <w:p w14:paraId="3A44AAC3"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7757DD11" w14:textId="77777777" w:rsidR="00143D68" w:rsidRPr="00143D68" w:rsidRDefault="00143D68" w:rsidP="00143D68">
            <w:pPr>
              <w:tabs>
                <w:tab w:val="left" w:pos="360"/>
              </w:tabs>
              <w:spacing w:line="240" w:lineRule="auto"/>
              <w:rPr>
                <w:rFonts w:eastAsia="Times New Roman"/>
                <w:b/>
                <w:sz w:val="16"/>
                <w:szCs w:val="16"/>
              </w:rPr>
            </w:pPr>
          </w:p>
        </w:tc>
        <w:tc>
          <w:tcPr>
            <w:tcW w:w="5668" w:type="dxa"/>
          </w:tcPr>
          <w:p w14:paraId="00C8DA67"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31D44B96" w14:textId="77777777" w:rsidTr="00B169AD">
        <w:tc>
          <w:tcPr>
            <w:tcW w:w="727" w:type="dxa"/>
          </w:tcPr>
          <w:p w14:paraId="2DDF2974" w14:textId="77777777" w:rsidR="00143D68" w:rsidRPr="00143D68" w:rsidRDefault="00143D68" w:rsidP="00143D68">
            <w:pPr>
              <w:tabs>
                <w:tab w:val="left" w:pos="360"/>
              </w:tabs>
              <w:spacing w:line="240" w:lineRule="auto"/>
              <w:rPr>
                <w:rFonts w:eastAsia="Times New Roman"/>
                <w:b/>
                <w:sz w:val="16"/>
                <w:szCs w:val="16"/>
              </w:rPr>
            </w:pPr>
          </w:p>
        </w:tc>
        <w:tc>
          <w:tcPr>
            <w:tcW w:w="900" w:type="dxa"/>
          </w:tcPr>
          <w:p w14:paraId="65460B5C"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4B2EC42A"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5C286B74" w14:textId="77777777" w:rsidR="00143D68" w:rsidRPr="00143D68" w:rsidRDefault="00143D68" w:rsidP="00143D68">
            <w:pPr>
              <w:tabs>
                <w:tab w:val="left" w:pos="360"/>
              </w:tabs>
              <w:spacing w:line="240" w:lineRule="auto"/>
              <w:rPr>
                <w:rFonts w:eastAsia="Times New Roman"/>
                <w:b/>
                <w:sz w:val="16"/>
                <w:szCs w:val="16"/>
              </w:rPr>
            </w:pPr>
          </w:p>
        </w:tc>
        <w:tc>
          <w:tcPr>
            <w:tcW w:w="900" w:type="dxa"/>
          </w:tcPr>
          <w:p w14:paraId="15AF2612"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7B544DB6"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6C3642C4" w14:textId="77777777" w:rsidR="00143D68" w:rsidRPr="00143D68" w:rsidRDefault="00143D68" w:rsidP="00143D68">
            <w:pPr>
              <w:tabs>
                <w:tab w:val="left" w:pos="360"/>
              </w:tabs>
              <w:spacing w:line="240" w:lineRule="auto"/>
              <w:rPr>
                <w:rFonts w:eastAsia="Times New Roman"/>
                <w:b/>
                <w:sz w:val="16"/>
                <w:szCs w:val="16"/>
              </w:rPr>
            </w:pPr>
          </w:p>
        </w:tc>
        <w:tc>
          <w:tcPr>
            <w:tcW w:w="771" w:type="dxa"/>
          </w:tcPr>
          <w:p w14:paraId="78AC3895"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0203B52D" w14:textId="77777777" w:rsidR="00143D68" w:rsidRPr="00143D68" w:rsidRDefault="00143D68" w:rsidP="00143D68">
            <w:pPr>
              <w:tabs>
                <w:tab w:val="left" w:pos="360"/>
              </w:tabs>
              <w:spacing w:line="240" w:lineRule="auto"/>
              <w:rPr>
                <w:rFonts w:eastAsia="Times New Roman"/>
                <w:b/>
                <w:sz w:val="16"/>
                <w:szCs w:val="16"/>
              </w:rPr>
            </w:pPr>
          </w:p>
        </w:tc>
        <w:tc>
          <w:tcPr>
            <w:tcW w:w="5668" w:type="dxa"/>
          </w:tcPr>
          <w:p w14:paraId="634A3B5D"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32828BEC" w14:textId="77777777" w:rsidTr="00B169AD">
        <w:tc>
          <w:tcPr>
            <w:tcW w:w="727" w:type="dxa"/>
          </w:tcPr>
          <w:p w14:paraId="38647A15" w14:textId="77777777" w:rsidR="00143D68" w:rsidRPr="00143D68" w:rsidRDefault="00143D68" w:rsidP="00143D68">
            <w:pPr>
              <w:tabs>
                <w:tab w:val="left" w:pos="360"/>
              </w:tabs>
              <w:spacing w:line="240" w:lineRule="auto"/>
              <w:rPr>
                <w:rFonts w:eastAsia="Times New Roman"/>
                <w:b/>
                <w:sz w:val="16"/>
                <w:szCs w:val="16"/>
              </w:rPr>
            </w:pPr>
          </w:p>
        </w:tc>
        <w:tc>
          <w:tcPr>
            <w:tcW w:w="900" w:type="dxa"/>
          </w:tcPr>
          <w:p w14:paraId="01AC4123"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484B9675"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16D7EFEF" w14:textId="77777777" w:rsidR="00143D68" w:rsidRPr="00143D68" w:rsidRDefault="00143D68" w:rsidP="00143D68">
            <w:pPr>
              <w:tabs>
                <w:tab w:val="left" w:pos="360"/>
              </w:tabs>
              <w:spacing w:line="240" w:lineRule="auto"/>
              <w:rPr>
                <w:rFonts w:eastAsia="Times New Roman"/>
                <w:b/>
                <w:sz w:val="16"/>
                <w:szCs w:val="16"/>
              </w:rPr>
            </w:pPr>
          </w:p>
        </w:tc>
        <w:tc>
          <w:tcPr>
            <w:tcW w:w="900" w:type="dxa"/>
          </w:tcPr>
          <w:p w14:paraId="751C5DBE"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5C452B85"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64A383ED" w14:textId="77777777" w:rsidR="00143D68" w:rsidRPr="00143D68" w:rsidRDefault="00143D68" w:rsidP="00143D68">
            <w:pPr>
              <w:tabs>
                <w:tab w:val="left" w:pos="360"/>
              </w:tabs>
              <w:spacing w:line="240" w:lineRule="auto"/>
              <w:rPr>
                <w:rFonts w:eastAsia="Times New Roman"/>
                <w:b/>
                <w:sz w:val="16"/>
                <w:szCs w:val="16"/>
              </w:rPr>
            </w:pPr>
          </w:p>
        </w:tc>
        <w:tc>
          <w:tcPr>
            <w:tcW w:w="771" w:type="dxa"/>
          </w:tcPr>
          <w:p w14:paraId="7009098A"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25BFE94C" w14:textId="77777777" w:rsidR="00143D68" w:rsidRPr="00143D68" w:rsidRDefault="00143D68" w:rsidP="00143D68">
            <w:pPr>
              <w:tabs>
                <w:tab w:val="left" w:pos="360"/>
              </w:tabs>
              <w:spacing w:line="240" w:lineRule="auto"/>
              <w:rPr>
                <w:rFonts w:eastAsia="Times New Roman"/>
                <w:b/>
                <w:sz w:val="16"/>
                <w:szCs w:val="16"/>
              </w:rPr>
            </w:pPr>
          </w:p>
        </w:tc>
        <w:tc>
          <w:tcPr>
            <w:tcW w:w="5668" w:type="dxa"/>
          </w:tcPr>
          <w:p w14:paraId="4E65CD51"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7D21C3DE" w14:textId="77777777" w:rsidTr="00B169AD">
        <w:tc>
          <w:tcPr>
            <w:tcW w:w="727" w:type="dxa"/>
          </w:tcPr>
          <w:p w14:paraId="553E9B00" w14:textId="77777777" w:rsidR="00143D68" w:rsidRPr="00143D68" w:rsidRDefault="00143D68" w:rsidP="00143D68">
            <w:pPr>
              <w:tabs>
                <w:tab w:val="left" w:pos="360"/>
              </w:tabs>
              <w:spacing w:line="240" w:lineRule="auto"/>
              <w:rPr>
                <w:rFonts w:eastAsia="Times New Roman"/>
                <w:b/>
                <w:sz w:val="16"/>
                <w:szCs w:val="16"/>
              </w:rPr>
            </w:pPr>
          </w:p>
        </w:tc>
        <w:tc>
          <w:tcPr>
            <w:tcW w:w="900" w:type="dxa"/>
          </w:tcPr>
          <w:p w14:paraId="5DCD26AA"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22513588"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207F59DB" w14:textId="77777777" w:rsidR="00143D68" w:rsidRPr="00143D68" w:rsidRDefault="00143D68" w:rsidP="00143D68">
            <w:pPr>
              <w:tabs>
                <w:tab w:val="left" w:pos="360"/>
              </w:tabs>
              <w:spacing w:line="240" w:lineRule="auto"/>
              <w:rPr>
                <w:rFonts w:eastAsia="Times New Roman"/>
                <w:b/>
                <w:sz w:val="16"/>
                <w:szCs w:val="16"/>
              </w:rPr>
            </w:pPr>
          </w:p>
        </w:tc>
        <w:tc>
          <w:tcPr>
            <w:tcW w:w="900" w:type="dxa"/>
          </w:tcPr>
          <w:p w14:paraId="50A6E9EB"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2E68C187" w14:textId="77777777" w:rsidR="00143D68" w:rsidRPr="00143D68" w:rsidRDefault="00143D68" w:rsidP="00143D68">
            <w:pPr>
              <w:tabs>
                <w:tab w:val="left" w:pos="360"/>
              </w:tabs>
              <w:spacing w:line="240" w:lineRule="auto"/>
              <w:rPr>
                <w:rFonts w:eastAsia="Times New Roman"/>
                <w:b/>
                <w:sz w:val="16"/>
                <w:szCs w:val="16"/>
              </w:rPr>
            </w:pPr>
          </w:p>
        </w:tc>
        <w:tc>
          <w:tcPr>
            <w:tcW w:w="720" w:type="dxa"/>
          </w:tcPr>
          <w:p w14:paraId="03D513C4" w14:textId="77777777" w:rsidR="00143D68" w:rsidRPr="00143D68" w:rsidRDefault="00143D68" w:rsidP="00143D68">
            <w:pPr>
              <w:tabs>
                <w:tab w:val="left" w:pos="360"/>
              </w:tabs>
              <w:spacing w:line="240" w:lineRule="auto"/>
              <w:rPr>
                <w:rFonts w:eastAsia="Times New Roman"/>
                <w:b/>
                <w:sz w:val="16"/>
                <w:szCs w:val="16"/>
              </w:rPr>
            </w:pPr>
          </w:p>
        </w:tc>
        <w:tc>
          <w:tcPr>
            <w:tcW w:w="771" w:type="dxa"/>
          </w:tcPr>
          <w:p w14:paraId="2063F0C4"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35184946" w14:textId="77777777" w:rsidR="00143D68" w:rsidRPr="00143D68" w:rsidRDefault="00143D68" w:rsidP="00143D68">
            <w:pPr>
              <w:tabs>
                <w:tab w:val="left" w:pos="360"/>
              </w:tabs>
              <w:spacing w:line="240" w:lineRule="auto"/>
              <w:rPr>
                <w:rFonts w:eastAsia="Times New Roman"/>
                <w:b/>
                <w:sz w:val="16"/>
                <w:szCs w:val="16"/>
              </w:rPr>
            </w:pPr>
          </w:p>
        </w:tc>
        <w:tc>
          <w:tcPr>
            <w:tcW w:w="5668" w:type="dxa"/>
          </w:tcPr>
          <w:p w14:paraId="7FBFD380" w14:textId="77777777" w:rsidR="00143D68" w:rsidRPr="00143D68" w:rsidRDefault="00143D68" w:rsidP="00143D68">
            <w:pPr>
              <w:tabs>
                <w:tab w:val="left" w:pos="360"/>
              </w:tabs>
              <w:spacing w:line="240" w:lineRule="auto"/>
              <w:rPr>
                <w:rFonts w:eastAsia="Times New Roman"/>
                <w:b/>
                <w:sz w:val="16"/>
                <w:szCs w:val="16"/>
              </w:rPr>
            </w:pPr>
          </w:p>
        </w:tc>
      </w:tr>
    </w:tbl>
    <w:p w14:paraId="13640AEC" w14:textId="77777777" w:rsidR="00143D68" w:rsidRPr="00143D68" w:rsidRDefault="00143D68" w:rsidP="00143D68">
      <w:pPr>
        <w:tabs>
          <w:tab w:val="left" w:pos="360"/>
        </w:tabs>
        <w:spacing w:line="240" w:lineRule="auto"/>
        <w:ind w:left="360" w:hanging="360"/>
        <w:rPr>
          <w:rFonts w:eastAsia="Times New Roman" w:cs="Times New Roman"/>
          <w:sz w:val="18"/>
          <w:szCs w:val="18"/>
        </w:rPr>
      </w:pPr>
    </w:p>
    <w:p w14:paraId="0003A92D" w14:textId="77777777" w:rsidR="00143D68" w:rsidRPr="00143D68" w:rsidRDefault="00143D68" w:rsidP="00143D68">
      <w:pPr>
        <w:tabs>
          <w:tab w:val="left" w:pos="360"/>
        </w:tabs>
        <w:spacing w:line="240" w:lineRule="auto"/>
        <w:ind w:left="360" w:hanging="360"/>
        <w:rPr>
          <w:rFonts w:eastAsia="Times New Roman" w:cs="Times New Roman"/>
          <w:sz w:val="16"/>
          <w:szCs w:val="16"/>
        </w:rPr>
      </w:pPr>
      <w:r w:rsidRPr="00143D68">
        <w:rPr>
          <w:rFonts w:eastAsia="Times New Roman" w:cs="Times New Roman"/>
          <w:sz w:val="16"/>
          <w:szCs w:val="16"/>
        </w:rPr>
        <w:t>Instructions:</w:t>
      </w:r>
    </w:p>
    <w:p w14:paraId="277DC19F" w14:textId="31637731" w:rsidR="00143D68" w:rsidRPr="00143D68" w:rsidRDefault="00143D68" w:rsidP="00DB419B">
      <w:pPr>
        <w:tabs>
          <w:tab w:val="left" w:pos="360"/>
        </w:tabs>
        <w:spacing w:line="240" w:lineRule="auto"/>
        <w:ind w:left="360" w:hanging="360"/>
        <w:rPr>
          <w:rFonts w:eastAsia="Times New Roman" w:cs="Times New Roman"/>
          <w:sz w:val="16"/>
          <w:szCs w:val="16"/>
        </w:rPr>
      </w:pPr>
      <w:r w:rsidRPr="00143D68">
        <w:rPr>
          <w:rFonts w:eastAsia="Times New Roman" w:cs="Times New Roman"/>
          <w:sz w:val="16"/>
          <w:szCs w:val="16"/>
        </w:rPr>
        <w:t>1.</w:t>
      </w:r>
      <w:r w:rsidRPr="00143D68">
        <w:rPr>
          <w:rFonts w:eastAsia="Times New Roman" w:cs="Times New Roman"/>
          <w:sz w:val="16"/>
          <w:szCs w:val="16"/>
        </w:rPr>
        <w:tab/>
        <w:t>Enter the level of difficulty (LOD) of each question using a 1-5 (easy – difficult) rating scale.</w:t>
      </w:r>
    </w:p>
    <w:p w14:paraId="1E79B2ED" w14:textId="77777777" w:rsidR="00143D68" w:rsidRPr="00143D68" w:rsidRDefault="00143D68" w:rsidP="00D379FF">
      <w:pPr>
        <w:tabs>
          <w:tab w:val="left" w:pos="360"/>
        </w:tabs>
        <w:spacing w:after="180" w:line="240" w:lineRule="auto"/>
        <w:ind w:left="360" w:hanging="360"/>
        <w:rPr>
          <w:rFonts w:eastAsia="Times New Roman" w:cs="Times New Roman"/>
          <w:sz w:val="16"/>
          <w:szCs w:val="16"/>
        </w:rPr>
      </w:pPr>
      <w:r w:rsidRPr="00143D68">
        <w:rPr>
          <w:rFonts w:eastAsia="Times New Roman" w:cs="Times New Roman"/>
          <w:sz w:val="16"/>
          <w:szCs w:val="16"/>
        </w:rPr>
        <w:t>2.</w:t>
      </w:r>
      <w:r w:rsidRPr="00143D68">
        <w:rPr>
          <w:rFonts w:eastAsia="Times New Roman" w:cs="Times New Roman"/>
          <w:sz w:val="16"/>
          <w:szCs w:val="16"/>
        </w:rPr>
        <w:tab/>
        <w:t>Check the appropriate block if a question flaw is identified:</w:t>
      </w:r>
    </w:p>
    <w:p w14:paraId="3C15F47A" w14:textId="4FE056D6" w:rsidR="00143D68" w:rsidRPr="005C132C" w:rsidRDefault="00143D68" w:rsidP="005C132C">
      <w:pPr>
        <w:pStyle w:val="ListBullet2"/>
        <w:rPr>
          <w:sz w:val="16"/>
          <w:szCs w:val="16"/>
        </w:rPr>
      </w:pPr>
      <w:r w:rsidRPr="005C132C">
        <w:rPr>
          <w:sz w:val="16"/>
          <w:szCs w:val="16"/>
        </w:rPr>
        <w:t>The question’s level of difficulty is inappropriate (LOD = 1 too easy; LOD = 5 too hard).</w:t>
      </w:r>
    </w:p>
    <w:p w14:paraId="3150D153" w14:textId="051B6F77" w:rsidR="00143D68" w:rsidRPr="00143D68" w:rsidRDefault="00143D68" w:rsidP="005C132C">
      <w:pPr>
        <w:pStyle w:val="ListBullet2"/>
        <w:rPr>
          <w:rFonts w:eastAsia="Times New Roman" w:cs="Times New Roman"/>
          <w:sz w:val="16"/>
          <w:szCs w:val="16"/>
        </w:rPr>
      </w:pPr>
      <w:r w:rsidRPr="00143D68">
        <w:rPr>
          <w:rFonts w:eastAsia="Times New Roman" w:cs="Times New Roman"/>
          <w:sz w:val="16"/>
          <w:szCs w:val="16"/>
        </w:rPr>
        <w:t>The question is a direct look-up</w:t>
      </w:r>
      <w:r w:rsidR="00F4677B">
        <w:rPr>
          <w:rFonts w:eastAsia="Times New Roman" w:cs="Times New Roman"/>
          <w:sz w:val="16"/>
          <w:szCs w:val="16"/>
        </w:rPr>
        <w:t>.</w:t>
      </w:r>
      <w:r w:rsidR="00240823">
        <w:rPr>
          <w:rFonts w:eastAsia="Times New Roman" w:cs="Times New Roman"/>
          <w:sz w:val="16"/>
          <w:szCs w:val="16"/>
        </w:rPr>
        <w:t xml:space="preserve"> </w:t>
      </w:r>
      <w:r w:rsidR="00DF6AEC">
        <w:rPr>
          <w:rFonts w:eastAsia="Times New Roman" w:cs="Times New Roman"/>
          <w:sz w:val="16"/>
          <w:szCs w:val="16"/>
        </w:rPr>
        <w:t>For open-reference questions, if the question stem provides the reference title and/or number and the correct answer requires no understanding, application, analysis, or problem solving, but simply requires the ability to find the information in the reference, then the question is likely a direct look-up.</w:t>
      </w:r>
      <w:r w:rsidR="00F4677B" w:rsidRPr="00F4677B">
        <w:rPr>
          <w:rFonts w:eastAsia="Times New Roman" w:cs="Times New Roman"/>
          <w:sz w:val="16"/>
          <w:szCs w:val="16"/>
        </w:rPr>
        <w:t xml:space="preserve"> </w:t>
      </w:r>
      <w:r w:rsidR="009E3013">
        <w:rPr>
          <w:rFonts w:eastAsia="Times New Roman" w:cs="Times New Roman"/>
          <w:sz w:val="16"/>
          <w:szCs w:val="16"/>
        </w:rPr>
        <w:br/>
      </w:r>
      <w:r w:rsidR="00F4677B">
        <w:rPr>
          <w:rFonts w:eastAsia="Times New Roman" w:cs="Times New Roman"/>
          <w:sz w:val="16"/>
          <w:szCs w:val="16"/>
        </w:rPr>
        <w:t>S</w:t>
      </w:r>
      <w:r w:rsidR="00F4677B" w:rsidRPr="00143D68">
        <w:rPr>
          <w:rFonts w:eastAsia="Times New Roman" w:cs="Times New Roman"/>
          <w:sz w:val="16"/>
          <w:szCs w:val="16"/>
        </w:rPr>
        <w:t>ee NUREG-1021, ES-6</w:t>
      </w:r>
      <w:r w:rsidR="004A69D4">
        <w:rPr>
          <w:rFonts w:eastAsia="Times New Roman" w:cs="Times New Roman"/>
          <w:sz w:val="16"/>
          <w:szCs w:val="16"/>
        </w:rPr>
        <w:t>.2</w:t>
      </w:r>
      <w:r w:rsidR="00F4677B" w:rsidRPr="00143D68">
        <w:rPr>
          <w:rFonts w:eastAsia="Times New Roman" w:cs="Times New Roman"/>
          <w:sz w:val="16"/>
          <w:szCs w:val="16"/>
        </w:rPr>
        <w:t xml:space="preserve"> for additional guidance</w:t>
      </w:r>
      <w:r w:rsidR="00F4677B">
        <w:rPr>
          <w:rFonts w:eastAsia="Times New Roman" w:cs="Times New Roman"/>
          <w:sz w:val="16"/>
          <w:szCs w:val="16"/>
        </w:rPr>
        <w:t>.</w:t>
      </w:r>
    </w:p>
    <w:p w14:paraId="047B314D" w14:textId="3FCB4B0D" w:rsidR="00143D68" w:rsidRPr="00143D68" w:rsidRDefault="00143D68" w:rsidP="005C132C">
      <w:pPr>
        <w:pStyle w:val="ListBullet2"/>
        <w:rPr>
          <w:rFonts w:eastAsia="Times New Roman" w:cs="Times New Roman"/>
          <w:sz w:val="16"/>
          <w:szCs w:val="16"/>
        </w:rPr>
      </w:pPr>
      <w:r w:rsidRPr="00143D68">
        <w:rPr>
          <w:rFonts w:eastAsia="Times New Roman" w:cs="Times New Roman"/>
          <w:sz w:val="16"/>
          <w:szCs w:val="16"/>
        </w:rPr>
        <w:t>The question has no correct answer or more than one correct answer.</w:t>
      </w:r>
      <w:r w:rsidR="00240823">
        <w:rPr>
          <w:rFonts w:eastAsia="Times New Roman" w:cs="Times New Roman"/>
          <w:sz w:val="16"/>
          <w:szCs w:val="16"/>
        </w:rPr>
        <w:t xml:space="preserve"> </w:t>
      </w:r>
      <w:r w:rsidRPr="00143D68">
        <w:rPr>
          <w:rFonts w:eastAsia="Times New Roman" w:cs="Times New Roman"/>
          <w:sz w:val="16"/>
          <w:szCs w:val="16"/>
        </w:rPr>
        <w:t>Short-answer questions must contain objective scoring, with clear guidance on granting partial and full credit.</w:t>
      </w:r>
    </w:p>
    <w:p w14:paraId="12C6D09E" w14:textId="51EB4ED3" w:rsidR="00143D68" w:rsidRPr="00143D68" w:rsidRDefault="00143D68" w:rsidP="00A33233">
      <w:pPr>
        <w:tabs>
          <w:tab w:val="left" w:pos="360"/>
        </w:tabs>
        <w:spacing w:after="180" w:line="240" w:lineRule="auto"/>
        <w:rPr>
          <w:rFonts w:eastAsia="Times New Roman" w:cs="Times New Roman"/>
          <w:sz w:val="16"/>
          <w:szCs w:val="16"/>
        </w:rPr>
      </w:pPr>
      <w:r w:rsidRPr="00143D68">
        <w:rPr>
          <w:rFonts w:eastAsia="Times New Roman" w:cs="Times New Roman"/>
          <w:sz w:val="16"/>
          <w:szCs w:val="16"/>
        </w:rPr>
        <w:tab/>
        <w:t>In addition, check the following items for all multiple</w:t>
      </w:r>
      <w:ins w:id="69" w:author="Author">
        <w:r w:rsidR="00CD16C3">
          <w:rPr>
            <w:rFonts w:eastAsia="Times New Roman" w:cs="Times New Roman"/>
            <w:sz w:val="16"/>
            <w:szCs w:val="16"/>
          </w:rPr>
          <w:noBreakHyphen/>
        </w:r>
      </w:ins>
      <w:r w:rsidRPr="00143D68">
        <w:rPr>
          <w:rFonts w:eastAsia="Times New Roman" w:cs="Times New Roman"/>
          <w:sz w:val="16"/>
          <w:szCs w:val="16"/>
        </w:rPr>
        <w:t>choice questions (see NUREG-1021, Appendix B):</w:t>
      </w:r>
    </w:p>
    <w:p w14:paraId="130C7606" w14:textId="77777777" w:rsidR="00143D68" w:rsidRPr="00143D68" w:rsidRDefault="00143D68" w:rsidP="005C132C">
      <w:pPr>
        <w:pStyle w:val="ListBullet2"/>
        <w:rPr>
          <w:rFonts w:eastAsia="Times New Roman" w:cs="Times New Roman"/>
          <w:sz w:val="16"/>
          <w:szCs w:val="16"/>
        </w:rPr>
      </w:pPr>
      <w:r w:rsidRPr="005C132C">
        <w:rPr>
          <w:sz w:val="16"/>
          <w:szCs w:val="16"/>
        </w:rPr>
        <w:t>The</w:t>
      </w:r>
      <w:r w:rsidRPr="00143D68">
        <w:rPr>
          <w:rFonts w:eastAsia="Times New Roman" w:cs="Times New Roman"/>
          <w:sz w:val="16"/>
          <w:szCs w:val="16"/>
        </w:rPr>
        <w:t xml:space="preserve"> stem or answer choices contain cues as to the correct answer (i.e., clues, specific determiners, phrasing, length, etc.)</w:t>
      </w:r>
    </w:p>
    <w:p w14:paraId="60188956" w14:textId="77777777" w:rsidR="00143D68" w:rsidRPr="00143D68" w:rsidRDefault="00143D68" w:rsidP="005C132C">
      <w:pPr>
        <w:pStyle w:val="ListBullet2"/>
        <w:rPr>
          <w:rFonts w:eastAsia="Times New Roman" w:cs="Times New Roman"/>
          <w:sz w:val="16"/>
          <w:szCs w:val="16"/>
        </w:rPr>
      </w:pPr>
      <w:r w:rsidRPr="005C132C">
        <w:rPr>
          <w:sz w:val="16"/>
          <w:szCs w:val="16"/>
        </w:rPr>
        <w:t>The</w:t>
      </w:r>
      <w:r w:rsidRPr="00143D68">
        <w:rPr>
          <w:rFonts w:eastAsia="Times New Roman" w:cs="Times New Roman"/>
          <w:sz w:val="16"/>
          <w:szCs w:val="16"/>
        </w:rPr>
        <w:t xml:space="preserve"> answer choices are a collection of unrelated true</w:t>
      </w:r>
      <w:r w:rsidR="006005FD">
        <w:rPr>
          <w:rFonts w:eastAsia="Times New Roman" w:cs="Times New Roman"/>
          <w:sz w:val="16"/>
          <w:szCs w:val="16"/>
        </w:rPr>
        <w:t>/</w:t>
      </w:r>
      <w:r w:rsidRPr="00143D68">
        <w:rPr>
          <w:rFonts w:eastAsia="Times New Roman" w:cs="Times New Roman"/>
          <w:sz w:val="16"/>
          <w:szCs w:val="16"/>
        </w:rPr>
        <w:t>false statements such that the question can be answered correctly without reading the question stem.</w:t>
      </w:r>
    </w:p>
    <w:p w14:paraId="28599B2F" w14:textId="25908F75" w:rsidR="00143D68" w:rsidRPr="00143D68" w:rsidRDefault="00143D68" w:rsidP="005C132C">
      <w:pPr>
        <w:pStyle w:val="ListBullet2"/>
        <w:rPr>
          <w:rFonts w:eastAsia="Times New Roman" w:cs="Times New Roman"/>
          <w:sz w:val="16"/>
          <w:szCs w:val="16"/>
        </w:rPr>
      </w:pPr>
      <w:r w:rsidRPr="005C132C">
        <w:rPr>
          <w:sz w:val="16"/>
          <w:szCs w:val="16"/>
        </w:rPr>
        <w:t>Two</w:t>
      </w:r>
      <w:r w:rsidRPr="00143D68">
        <w:rPr>
          <w:rFonts w:eastAsia="Times New Roman" w:cs="Times New Roman"/>
          <w:sz w:val="16"/>
          <w:szCs w:val="16"/>
        </w:rPr>
        <w:t xml:space="preserve"> or more distractors are not credible</w:t>
      </w:r>
      <w:r w:rsidR="00123D28">
        <w:rPr>
          <w:rFonts w:eastAsia="Times New Roman" w:cs="Times New Roman"/>
          <w:sz w:val="16"/>
          <w:szCs w:val="16"/>
        </w:rPr>
        <w:t xml:space="preserve">. </w:t>
      </w:r>
      <w:r w:rsidR="00DF6AEC">
        <w:rPr>
          <w:rFonts w:eastAsia="Times New Roman" w:cs="Times New Roman"/>
          <w:sz w:val="16"/>
          <w:szCs w:val="16"/>
        </w:rPr>
        <w:t>For open-reference questions, if the question stem provides the reference title and/or number and a distractor can be easily eliminated because it is not located anywhere in the reference, then that distractor should be considered not credible.</w:t>
      </w:r>
    </w:p>
    <w:p w14:paraId="5DF4C1BC" w14:textId="3380892C" w:rsidR="00143D68" w:rsidRPr="00143D68" w:rsidRDefault="00143D68" w:rsidP="00DB419B">
      <w:pPr>
        <w:tabs>
          <w:tab w:val="left" w:pos="360"/>
        </w:tabs>
        <w:spacing w:line="240" w:lineRule="auto"/>
        <w:rPr>
          <w:rFonts w:eastAsia="Times New Roman" w:cs="Times New Roman"/>
          <w:sz w:val="16"/>
          <w:szCs w:val="16"/>
        </w:rPr>
      </w:pPr>
      <w:r w:rsidRPr="00143D68">
        <w:rPr>
          <w:rFonts w:eastAsia="Times New Roman" w:cs="Times New Roman"/>
          <w:sz w:val="16"/>
          <w:szCs w:val="16"/>
        </w:rPr>
        <w:t>3.</w:t>
      </w:r>
      <w:r w:rsidRPr="00143D68">
        <w:rPr>
          <w:rFonts w:eastAsia="Times New Roman" w:cs="Times New Roman"/>
          <w:sz w:val="16"/>
          <w:szCs w:val="16"/>
        </w:rPr>
        <w:tab/>
        <w:t>Based on review item 2 above, the question as written is either flawed (F) or not flawed (NF).</w:t>
      </w:r>
    </w:p>
    <w:p w14:paraId="11B921F1" w14:textId="35DC4FF3" w:rsidR="00143D68" w:rsidRPr="00143D68" w:rsidRDefault="00143D68" w:rsidP="00DB419B">
      <w:pPr>
        <w:tabs>
          <w:tab w:val="left" w:pos="360"/>
        </w:tabs>
        <w:spacing w:line="240" w:lineRule="auto"/>
        <w:rPr>
          <w:rFonts w:eastAsia="Times New Roman" w:cs="Times New Roman"/>
          <w:sz w:val="16"/>
          <w:szCs w:val="16"/>
        </w:rPr>
      </w:pPr>
      <w:r w:rsidRPr="00143D68">
        <w:rPr>
          <w:rFonts w:eastAsia="Times New Roman" w:cs="Times New Roman"/>
          <w:sz w:val="16"/>
          <w:szCs w:val="16"/>
        </w:rPr>
        <w:t>4.</w:t>
      </w:r>
      <w:r w:rsidRPr="00143D68">
        <w:rPr>
          <w:rFonts w:eastAsia="Times New Roman" w:cs="Times New Roman"/>
          <w:sz w:val="16"/>
          <w:szCs w:val="16"/>
        </w:rPr>
        <w:tab/>
        <w:t>Provide a brief explanation for all questions that are determined to be flawed (F)</w:t>
      </w:r>
      <w:r w:rsidR="00123D28">
        <w:rPr>
          <w:rFonts w:eastAsia="Times New Roman" w:cs="Times New Roman"/>
          <w:sz w:val="16"/>
          <w:szCs w:val="16"/>
        </w:rPr>
        <w:t>.</w:t>
      </w:r>
    </w:p>
    <w:p w14:paraId="0657C976" w14:textId="77777777" w:rsidR="00143D68" w:rsidRPr="00143D68" w:rsidRDefault="00143D68" w:rsidP="009D1694">
      <w:pPr>
        <w:pStyle w:val="BodyText"/>
      </w:pPr>
      <w:r w:rsidRPr="00143D68">
        <w:rPr>
          <w:sz w:val="18"/>
          <w:szCs w:val="18"/>
        </w:rPr>
        <w:br w:type="page"/>
      </w:r>
      <w:r w:rsidRPr="00143D68">
        <w:lastRenderedPageBreak/>
        <w:t>Requalification Written Examination Questions Review Worksheet (Continued)</w:t>
      </w:r>
    </w:p>
    <w:p w14:paraId="3752400A" w14:textId="432C2BF8" w:rsidR="00143D68" w:rsidRPr="00143D68" w:rsidRDefault="00143D68" w:rsidP="009D1694">
      <w:pPr>
        <w:pStyle w:val="BodyText"/>
      </w:pPr>
      <w:r w:rsidRPr="00143D68">
        <w:t>Written examination reviewed or date administered:</w:t>
      </w:r>
      <w:r w:rsidR="00240823">
        <w:t xml:space="preserve"> </w:t>
      </w:r>
      <w:r w:rsidRPr="00143D68">
        <w:t>________</w:t>
      </w:r>
    </w:p>
    <w:tbl>
      <w:tblPr>
        <w:tblW w:w="12697"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58" w:type="dxa"/>
          <w:left w:w="115" w:type="dxa"/>
          <w:bottom w:w="58" w:type="dxa"/>
          <w:right w:w="115" w:type="dxa"/>
        </w:tblCellMar>
        <w:tblLook w:val="01E0" w:firstRow="1" w:lastRow="1" w:firstColumn="1" w:lastColumn="1" w:noHBand="0" w:noVBand="0"/>
      </w:tblPr>
      <w:tblGrid>
        <w:gridCol w:w="710"/>
        <w:gridCol w:w="879"/>
        <w:gridCol w:w="687"/>
        <w:gridCol w:w="719"/>
        <w:gridCol w:w="895"/>
        <w:gridCol w:w="715"/>
        <w:gridCol w:w="705"/>
        <w:gridCol w:w="764"/>
        <w:gridCol w:w="851"/>
        <w:gridCol w:w="5772"/>
      </w:tblGrid>
      <w:tr w:rsidR="00143D68" w:rsidRPr="00143D68" w14:paraId="240E51EB" w14:textId="77777777" w:rsidTr="00B169AD">
        <w:trPr>
          <w:trHeight w:val="206"/>
        </w:trPr>
        <w:tc>
          <w:tcPr>
            <w:tcW w:w="710" w:type="dxa"/>
            <w:vMerge w:val="restart"/>
            <w:tcMar>
              <w:top w:w="86" w:type="dxa"/>
            </w:tcMar>
          </w:tcPr>
          <w:p w14:paraId="79F501E7"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Q#</w:t>
            </w:r>
          </w:p>
        </w:tc>
        <w:tc>
          <w:tcPr>
            <w:tcW w:w="879" w:type="dxa"/>
            <w:vMerge w:val="restart"/>
            <w:tcMar>
              <w:top w:w="86" w:type="dxa"/>
            </w:tcMar>
          </w:tcPr>
          <w:p w14:paraId="4756E431" w14:textId="56040A76"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1.</w:t>
            </w:r>
            <w:r w:rsidR="00240823">
              <w:rPr>
                <w:rFonts w:eastAsia="Times New Roman"/>
                <w:sz w:val="16"/>
                <w:szCs w:val="16"/>
              </w:rPr>
              <w:t xml:space="preserve"> </w:t>
            </w:r>
            <w:r w:rsidRPr="00143D68">
              <w:rPr>
                <w:rFonts w:eastAsia="Times New Roman"/>
                <w:sz w:val="16"/>
                <w:szCs w:val="16"/>
              </w:rPr>
              <w:t>LOD</w:t>
            </w:r>
          </w:p>
          <w:p w14:paraId="6B7D0D94" w14:textId="7B614C5E" w:rsidR="00143D68" w:rsidRPr="00143D68" w:rsidRDefault="00143D68" w:rsidP="00143D68">
            <w:pPr>
              <w:tabs>
                <w:tab w:val="left" w:pos="360"/>
              </w:tabs>
              <w:spacing w:line="240" w:lineRule="auto"/>
              <w:rPr>
                <w:rFonts w:eastAsia="Times New Roman"/>
                <w:b/>
                <w:sz w:val="16"/>
                <w:szCs w:val="16"/>
              </w:rPr>
            </w:pPr>
            <w:r w:rsidRPr="00143D68">
              <w:rPr>
                <w:rFonts w:eastAsia="Times New Roman"/>
                <w:sz w:val="16"/>
                <w:szCs w:val="16"/>
              </w:rPr>
              <w:t>(1-5)</w:t>
            </w:r>
            <w:r w:rsidR="00240823">
              <w:rPr>
                <w:rFonts w:eastAsia="Times New Roman"/>
                <w:b/>
                <w:sz w:val="16"/>
                <w:szCs w:val="16"/>
              </w:rPr>
              <w:t xml:space="preserve"> </w:t>
            </w:r>
          </w:p>
        </w:tc>
        <w:tc>
          <w:tcPr>
            <w:tcW w:w="4485" w:type="dxa"/>
            <w:gridSpan w:val="6"/>
          </w:tcPr>
          <w:p w14:paraId="377EE88B" w14:textId="5F1B1672"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2.</w:t>
            </w:r>
            <w:r w:rsidR="00240823">
              <w:rPr>
                <w:rFonts w:eastAsia="Times New Roman"/>
                <w:sz w:val="16"/>
                <w:szCs w:val="16"/>
              </w:rPr>
              <w:t xml:space="preserve"> </w:t>
            </w:r>
            <w:r w:rsidRPr="00143D68">
              <w:rPr>
                <w:rFonts w:eastAsia="Times New Roman"/>
                <w:sz w:val="16"/>
                <w:szCs w:val="16"/>
              </w:rPr>
              <w:t>Question Flaws</w:t>
            </w:r>
          </w:p>
        </w:tc>
        <w:tc>
          <w:tcPr>
            <w:tcW w:w="851" w:type="dxa"/>
            <w:vMerge w:val="restart"/>
            <w:tcMar>
              <w:top w:w="86" w:type="dxa"/>
            </w:tcMar>
          </w:tcPr>
          <w:p w14:paraId="1AABE70D" w14:textId="7C79C234"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3.</w:t>
            </w:r>
            <w:r w:rsidR="00240823">
              <w:rPr>
                <w:rFonts w:eastAsia="Times New Roman"/>
                <w:sz w:val="16"/>
                <w:szCs w:val="16"/>
              </w:rPr>
              <w:t xml:space="preserve"> </w:t>
            </w:r>
            <w:r w:rsidRPr="00143D68">
              <w:rPr>
                <w:rFonts w:eastAsia="Times New Roman"/>
                <w:sz w:val="16"/>
                <w:szCs w:val="16"/>
              </w:rPr>
              <w:t>Q flawed or not flawed?</w:t>
            </w:r>
          </w:p>
          <w:p w14:paraId="4FCBAD4C"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(F/NF)</w:t>
            </w:r>
          </w:p>
        </w:tc>
        <w:tc>
          <w:tcPr>
            <w:tcW w:w="5772" w:type="dxa"/>
            <w:vMerge w:val="restart"/>
            <w:tcMar>
              <w:top w:w="86" w:type="dxa"/>
            </w:tcMar>
          </w:tcPr>
          <w:p w14:paraId="53C412B3" w14:textId="653A5F66"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4.</w:t>
            </w:r>
            <w:r w:rsidR="00240823">
              <w:rPr>
                <w:rFonts w:eastAsia="Times New Roman"/>
                <w:sz w:val="16"/>
                <w:szCs w:val="16"/>
              </w:rPr>
              <w:t xml:space="preserve"> </w:t>
            </w:r>
            <w:r w:rsidRPr="00143D68">
              <w:rPr>
                <w:rFonts w:eastAsia="Times New Roman"/>
                <w:sz w:val="16"/>
                <w:szCs w:val="16"/>
              </w:rPr>
              <w:t>Explanation</w:t>
            </w:r>
          </w:p>
        </w:tc>
      </w:tr>
      <w:tr w:rsidR="00143D68" w:rsidRPr="00143D68" w14:paraId="1E0C4714" w14:textId="77777777" w:rsidTr="00B169AD">
        <w:trPr>
          <w:trHeight w:val="205"/>
        </w:trPr>
        <w:tc>
          <w:tcPr>
            <w:tcW w:w="710" w:type="dxa"/>
            <w:vMerge/>
            <w:tcBorders>
              <w:bottom w:val="double" w:sz="6" w:space="0" w:color="auto"/>
            </w:tcBorders>
          </w:tcPr>
          <w:p w14:paraId="546965A2" w14:textId="77777777" w:rsidR="00143D68" w:rsidRPr="00143D68" w:rsidRDefault="00143D68" w:rsidP="00143D68">
            <w:pPr>
              <w:tabs>
                <w:tab w:val="left" w:pos="360"/>
              </w:tabs>
              <w:spacing w:line="240" w:lineRule="auto"/>
              <w:rPr>
                <w:rFonts w:eastAsia="Times New Roman"/>
                <w:sz w:val="16"/>
                <w:szCs w:val="16"/>
              </w:rPr>
            </w:pPr>
          </w:p>
        </w:tc>
        <w:tc>
          <w:tcPr>
            <w:tcW w:w="879" w:type="dxa"/>
            <w:vMerge/>
            <w:tcBorders>
              <w:bottom w:val="double" w:sz="6" w:space="0" w:color="auto"/>
            </w:tcBorders>
          </w:tcPr>
          <w:p w14:paraId="6A6CD9B5" w14:textId="77777777" w:rsidR="00143D68" w:rsidRPr="00143D68" w:rsidRDefault="00143D68" w:rsidP="00143D68">
            <w:pPr>
              <w:tabs>
                <w:tab w:val="left" w:pos="360"/>
              </w:tabs>
              <w:spacing w:line="240" w:lineRule="auto"/>
              <w:rPr>
                <w:rFonts w:eastAsia="Times New Roman"/>
                <w:sz w:val="16"/>
                <w:szCs w:val="16"/>
              </w:rPr>
            </w:pPr>
          </w:p>
        </w:tc>
        <w:tc>
          <w:tcPr>
            <w:tcW w:w="687" w:type="dxa"/>
            <w:tcBorders>
              <w:bottom w:val="double" w:sz="6" w:space="0" w:color="auto"/>
            </w:tcBorders>
          </w:tcPr>
          <w:p w14:paraId="6CE8D722"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LOD</w:t>
            </w:r>
          </w:p>
        </w:tc>
        <w:tc>
          <w:tcPr>
            <w:tcW w:w="719" w:type="dxa"/>
            <w:tcBorders>
              <w:bottom w:val="double" w:sz="6" w:space="0" w:color="auto"/>
            </w:tcBorders>
          </w:tcPr>
          <w:p w14:paraId="3B922026"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Direct</w:t>
            </w:r>
          </w:p>
          <w:p w14:paraId="6FE821C0"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L/U</w:t>
            </w:r>
          </w:p>
        </w:tc>
        <w:tc>
          <w:tcPr>
            <w:tcW w:w="895" w:type="dxa"/>
            <w:tcBorders>
              <w:bottom w:val="double" w:sz="6" w:space="0" w:color="auto"/>
            </w:tcBorders>
          </w:tcPr>
          <w:p w14:paraId="3763BBAF"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Correct</w:t>
            </w:r>
          </w:p>
          <w:p w14:paraId="08240903"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Answer</w:t>
            </w:r>
          </w:p>
        </w:tc>
        <w:tc>
          <w:tcPr>
            <w:tcW w:w="715" w:type="dxa"/>
            <w:tcBorders>
              <w:bottom w:val="double" w:sz="6" w:space="0" w:color="auto"/>
            </w:tcBorders>
          </w:tcPr>
          <w:p w14:paraId="697A62CC"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Cues</w:t>
            </w:r>
          </w:p>
        </w:tc>
        <w:tc>
          <w:tcPr>
            <w:tcW w:w="705" w:type="dxa"/>
            <w:tcBorders>
              <w:bottom w:val="double" w:sz="6" w:space="0" w:color="auto"/>
            </w:tcBorders>
          </w:tcPr>
          <w:p w14:paraId="172D1A7B"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T/F</w:t>
            </w:r>
          </w:p>
        </w:tc>
        <w:tc>
          <w:tcPr>
            <w:tcW w:w="764" w:type="dxa"/>
            <w:tcBorders>
              <w:bottom w:val="double" w:sz="6" w:space="0" w:color="auto"/>
            </w:tcBorders>
          </w:tcPr>
          <w:p w14:paraId="385DA984"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Cred.</w:t>
            </w:r>
          </w:p>
          <w:p w14:paraId="7C3CF5B5" w14:textId="77777777" w:rsidR="00143D68" w:rsidRPr="00143D68" w:rsidRDefault="00143D68" w:rsidP="00143D68">
            <w:pPr>
              <w:tabs>
                <w:tab w:val="left" w:pos="360"/>
              </w:tabs>
              <w:spacing w:line="240" w:lineRule="auto"/>
              <w:rPr>
                <w:rFonts w:eastAsia="Times New Roman"/>
                <w:sz w:val="16"/>
                <w:szCs w:val="16"/>
              </w:rPr>
            </w:pPr>
            <w:r w:rsidRPr="00143D68">
              <w:rPr>
                <w:rFonts w:eastAsia="Times New Roman"/>
                <w:sz w:val="16"/>
                <w:szCs w:val="16"/>
              </w:rPr>
              <w:t>Dist.</w:t>
            </w:r>
          </w:p>
        </w:tc>
        <w:tc>
          <w:tcPr>
            <w:tcW w:w="851" w:type="dxa"/>
            <w:vMerge/>
            <w:tcBorders>
              <w:bottom w:val="double" w:sz="6" w:space="0" w:color="auto"/>
            </w:tcBorders>
          </w:tcPr>
          <w:p w14:paraId="49AB08E7" w14:textId="77777777" w:rsidR="00143D68" w:rsidRPr="00143D68" w:rsidRDefault="00143D68" w:rsidP="00143D68">
            <w:pPr>
              <w:tabs>
                <w:tab w:val="left" w:pos="360"/>
              </w:tabs>
              <w:spacing w:line="240" w:lineRule="auto"/>
              <w:rPr>
                <w:rFonts w:eastAsia="Times New Roman"/>
                <w:b/>
                <w:sz w:val="16"/>
                <w:szCs w:val="16"/>
              </w:rPr>
            </w:pPr>
          </w:p>
        </w:tc>
        <w:tc>
          <w:tcPr>
            <w:tcW w:w="5772" w:type="dxa"/>
            <w:vMerge/>
            <w:tcBorders>
              <w:bottom w:val="double" w:sz="6" w:space="0" w:color="auto"/>
            </w:tcBorders>
          </w:tcPr>
          <w:p w14:paraId="41817257"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34435DC4" w14:textId="77777777" w:rsidTr="00B169AD">
        <w:tc>
          <w:tcPr>
            <w:tcW w:w="710" w:type="dxa"/>
            <w:tcBorders>
              <w:top w:val="double" w:sz="6" w:space="0" w:color="auto"/>
              <w:bottom w:val="single" w:sz="6" w:space="0" w:color="auto"/>
            </w:tcBorders>
          </w:tcPr>
          <w:p w14:paraId="580F8B14" w14:textId="77777777" w:rsidR="00143D68" w:rsidRPr="00143D68" w:rsidRDefault="00143D68" w:rsidP="00143D68">
            <w:pPr>
              <w:tabs>
                <w:tab w:val="left" w:pos="360"/>
              </w:tabs>
              <w:spacing w:line="240" w:lineRule="auto"/>
              <w:rPr>
                <w:rFonts w:eastAsia="Times New Roman"/>
                <w:b/>
                <w:sz w:val="16"/>
                <w:szCs w:val="16"/>
              </w:rPr>
            </w:pPr>
          </w:p>
        </w:tc>
        <w:tc>
          <w:tcPr>
            <w:tcW w:w="879" w:type="dxa"/>
            <w:tcBorders>
              <w:top w:val="double" w:sz="6" w:space="0" w:color="auto"/>
              <w:bottom w:val="single" w:sz="6" w:space="0" w:color="auto"/>
            </w:tcBorders>
          </w:tcPr>
          <w:p w14:paraId="67575CAC" w14:textId="77777777" w:rsidR="00143D68" w:rsidRPr="00143D68" w:rsidRDefault="00143D68" w:rsidP="00143D68">
            <w:pPr>
              <w:tabs>
                <w:tab w:val="left" w:pos="360"/>
              </w:tabs>
              <w:spacing w:line="240" w:lineRule="auto"/>
              <w:rPr>
                <w:rFonts w:eastAsia="Times New Roman"/>
                <w:b/>
                <w:sz w:val="16"/>
                <w:szCs w:val="16"/>
              </w:rPr>
            </w:pPr>
          </w:p>
        </w:tc>
        <w:tc>
          <w:tcPr>
            <w:tcW w:w="687" w:type="dxa"/>
            <w:tcBorders>
              <w:top w:val="double" w:sz="6" w:space="0" w:color="auto"/>
              <w:bottom w:val="single" w:sz="6" w:space="0" w:color="auto"/>
            </w:tcBorders>
          </w:tcPr>
          <w:p w14:paraId="1D8B2D98" w14:textId="77777777" w:rsidR="00143D68" w:rsidRPr="00143D68" w:rsidRDefault="00143D68" w:rsidP="00143D68">
            <w:pPr>
              <w:tabs>
                <w:tab w:val="left" w:pos="360"/>
              </w:tabs>
              <w:spacing w:line="240" w:lineRule="auto"/>
              <w:rPr>
                <w:rFonts w:eastAsia="Times New Roman"/>
                <w:b/>
                <w:sz w:val="16"/>
                <w:szCs w:val="16"/>
              </w:rPr>
            </w:pPr>
          </w:p>
        </w:tc>
        <w:tc>
          <w:tcPr>
            <w:tcW w:w="719" w:type="dxa"/>
            <w:tcBorders>
              <w:top w:val="double" w:sz="6" w:space="0" w:color="auto"/>
              <w:bottom w:val="single" w:sz="6" w:space="0" w:color="auto"/>
            </w:tcBorders>
          </w:tcPr>
          <w:p w14:paraId="7F60E466" w14:textId="77777777" w:rsidR="00143D68" w:rsidRPr="00143D68" w:rsidRDefault="00143D68" w:rsidP="00143D68">
            <w:pPr>
              <w:tabs>
                <w:tab w:val="left" w:pos="360"/>
              </w:tabs>
              <w:spacing w:line="240" w:lineRule="auto"/>
              <w:rPr>
                <w:rFonts w:eastAsia="Times New Roman"/>
                <w:b/>
                <w:sz w:val="16"/>
                <w:szCs w:val="16"/>
              </w:rPr>
            </w:pPr>
          </w:p>
        </w:tc>
        <w:tc>
          <w:tcPr>
            <w:tcW w:w="895" w:type="dxa"/>
            <w:tcBorders>
              <w:top w:val="double" w:sz="6" w:space="0" w:color="auto"/>
              <w:bottom w:val="single" w:sz="6" w:space="0" w:color="auto"/>
            </w:tcBorders>
          </w:tcPr>
          <w:p w14:paraId="4327287F" w14:textId="77777777" w:rsidR="00143D68" w:rsidRPr="00143D68" w:rsidRDefault="00143D68" w:rsidP="00143D68">
            <w:pPr>
              <w:tabs>
                <w:tab w:val="left" w:pos="360"/>
              </w:tabs>
              <w:spacing w:line="240" w:lineRule="auto"/>
              <w:rPr>
                <w:rFonts w:eastAsia="Times New Roman"/>
                <w:b/>
                <w:sz w:val="16"/>
                <w:szCs w:val="16"/>
              </w:rPr>
            </w:pPr>
          </w:p>
        </w:tc>
        <w:tc>
          <w:tcPr>
            <w:tcW w:w="715" w:type="dxa"/>
            <w:tcBorders>
              <w:top w:val="double" w:sz="6" w:space="0" w:color="auto"/>
              <w:bottom w:val="single" w:sz="6" w:space="0" w:color="auto"/>
            </w:tcBorders>
          </w:tcPr>
          <w:p w14:paraId="50496B53" w14:textId="77777777" w:rsidR="00143D68" w:rsidRPr="00143D68" w:rsidRDefault="00143D68" w:rsidP="00143D68">
            <w:pPr>
              <w:tabs>
                <w:tab w:val="left" w:pos="360"/>
              </w:tabs>
              <w:spacing w:line="240" w:lineRule="auto"/>
              <w:rPr>
                <w:rFonts w:eastAsia="Times New Roman"/>
                <w:b/>
                <w:sz w:val="16"/>
                <w:szCs w:val="16"/>
              </w:rPr>
            </w:pPr>
          </w:p>
        </w:tc>
        <w:tc>
          <w:tcPr>
            <w:tcW w:w="705" w:type="dxa"/>
            <w:tcBorders>
              <w:top w:val="double" w:sz="6" w:space="0" w:color="auto"/>
              <w:bottom w:val="single" w:sz="6" w:space="0" w:color="auto"/>
            </w:tcBorders>
          </w:tcPr>
          <w:p w14:paraId="2BA72B2A" w14:textId="77777777" w:rsidR="00143D68" w:rsidRPr="00143D68" w:rsidRDefault="00143D68" w:rsidP="00143D68">
            <w:pPr>
              <w:tabs>
                <w:tab w:val="left" w:pos="360"/>
              </w:tabs>
              <w:spacing w:line="240" w:lineRule="auto"/>
              <w:rPr>
                <w:rFonts w:eastAsia="Times New Roman"/>
                <w:b/>
                <w:sz w:val="16"/>
                <w:szCs w:val="16"/>
              </w:rPr>
            </w:pPr>
          </w:p>
        </w:tc>
        <w:tc>
          <w:tcPr>
            <w:tcW w:w="764" w:type="dxa"/>
            <w:tcBorders>
              <w:top w:val="double" w:sz="6" w:space="0" w:color="auto"/>
              <w:bottom w:val="single" w:sz="6" w:space="0" w:color="auto"/>
            </w:tcBorders>
          </w:tcPr>
          <w:p w14:paraId="472FC632" w14:textId="77777777" w:rsidR="00143D68" w:rsidRPr="00143D68" w:rsidRDefault="00143D68" w:rsidP="00143D68">
            <w:pPr>
              <w:tabs>
                <w:tab w:val="left" w:pos="360"/>
              </w:tabs>
              <w:spacing w:line="240" w:lineRule="auto"/>
              <w:rPr>
                <w:rFonts w:eastAsia="Times New Roman"/>
                <w:b/>
                <w:sz w:val="16"/>
                <w:szCs w:val="16"/>
              </w:rPr>
            </w:pPr>
          </w:p>
        </w:tc>
        <w:tc>
          <w:tcPr>
            <w:tcW w:w="851" w:type="dxa"/>
            <w:tcBorders>
              <w:top w:val="double" w:sz="6" w:space="0" w:color="auto"/>
              <w:bottom w:val="single" w:sz="6" w:space="0" w:color="auto"/>
            </w:tcBorders>
          </w:tcPr>
          <w:p w14:paraId="0ED34123" w14:textId="77777777" w:rsidR="00143D68" w:rsidRPr="00143D68" w:rsidRDefault="00143D68" w:rsidP="00143D68">
            <w:pPr>
              <w:tabs>
                <w:tab w:val="left" w:pos="360"/>
              </w:tabs>
              <w:spacing w:line="240" w:lineRule="auto"/>
              <w:rPr>
                <w:rFonts w:eastAsia="Times New Roman"/>
                <w:b/>
                <w:sz w:val="16"/>
                <w:szCs w:val="16"/>
              </w:rPr>
            </w:pPr>
          </w:p>
        </w:tc>
        <w:tc>
          <w:tcPr>
            <w:tcW w:w="5772" w:type="dxa"/>
            <w:tcBorders>
              <w:top w:val="double" w:sz="6" w:space="0" w:color="auto"/>
              <w:bottom w:val="single" w:sz="6" w:space="0" w:color="auto"/>
            </w:tcBorders>
          </w:tcPr>
          <w:p w14:paraId="59768E71"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38E0B28C" w14:textId="77777777" w:rsidTr="00B169AD">
        <w:tc>
          <w:tcPr>
            <w:tcW w:w="710" w:type="dxa"/>
            <w:tcBorders>
              <w:top w:val="single" w:sz="6" w:space="0" w:color="auto"/>
            </w:tcBorders>
          </w:tcPr>
          <w:p w14:paraId="17710471" w14:textId="77777777" w:rsidR="00143D68" w:rsidRPr="00143D68" w:rsidRDefault="00143D68" w:rsidP="00143D68">
            <w:pPr>
              <w:tabs>
                <w:tab w:val="left" w:pos="360"/>
              </w:tabs>
              <w:spacing w:line="240" w:lineRule="auto"/>
              <w:rPr>
                <w:rFonts w:eastAsia="Times New Roman"/>
                <w:b/>
                <w:sz w:val="16"/>
                <w:szCs w:val="16"/>
              </w:rPr>
            </w:pPr>
          </w:p>
        </w:tc>
        <w:tc>
          <w:tcPr>
            <w:tcW w:w="879" w:type="dxa"/>
            <w:tcBorders>
              <w:top w:val="single" w:sz="6" w:space="0" w:color="auto"/>
            </w:tcBorders>
          </w:tcPr>
          <w:p w14:paraId="65C42D87" w14:textId="77777777" w:rsidR="00143D68" w:rsidRPr="00143D68" w:rsidRDefault="00143D68" w:rsidP="00143D68">
            <w:pPr>
              <w:tabs>
                <w:tab w:val="left" w:pos="360"/>
              </w:tabs>
              <w:spacing w:line="240" w:lineRule="auto"/>
              <w:rPr>
                <w:rFonts w:eastAsia="Times New Roman"/>
                <w:b/>
                <w:sz w:val="16"/>
                <w:szCs w:val="16"/>
              </w:rPr>
            </w:pPr>
          </w:p>
        </w:tc>
        <w:tc>
          <w:tcPr>
            <w:tcW w:w="687" w:type="dxa"/>
            <w:tcBorders>
              <w:top w:val="single" w:sz="6" w:space="0" w:color="auto"/>
            </w:tcBorders>
          </w:tcPr>
          <w:p w14:paraId="32138303" w14:textId="77777777" w:rsidR="00143D68" w:rsidRPr="00143D68" w:rsidRDefault="00143D68" w:rsidP="00143D68">
            <w:pPr>
              <w:tabs>
                <w:tab w:val="left" w:pos="360"/>
              </w:tabs>
              <w:spacing w:line="240" w:lineRule="auto"/>
              <w:rPr>
                <w:rFonts w:eastAsia="Times New Roman"/>
                <w:b/>
                <w:sz w:val="16"/>
                <w:szCs w:val="16"/>
              </w:rPr>
            </w:pPr>
          </w:p>
        </w:tc>
        <w:tc>
          <w:tcPr>
            <w:tcW w:w="719" w:type="dxa"/>
            <w:tcBorders>
              <w:top w:val="single" w:sz="6" w:space="0" w:color="auto"/>
            </w:tcBorders>
          </w:tcPr>
          <w:p w14:paraId="3195E44E" w14:textId="77777777" w:rsidR="00143D68" w:rsidRPr="00143D68" w:rsidRDefault="00143D68" w:rsidP="00143D68">
            <w:pPr>
              <w:tabs>
                <w:tab w:val="left" w:pos="360"/>
              </w:tabs>
              <w:spacing w:line="240" w:lineRule="auto"/>
              <w:rPr>
                <w:rFonts w:eastAsia="Times New Roman"/>
                <w:b/>
                <w:sz w:val="16"/>
                <w:szCs w:val="16"/>
              </w:rPr>
            </w:pPr>
          </w:p>
        </w:tc>
        <w:tc>
          <w:tcPr>
            <w:tcW w:w="895" w:type="dxa"/>
            <w:tcBorders>
              <w:top w:val="single" w:sz="6" w:space="0" w:color="auto"/>
            </w:tcBorders>
          </w:tcPr>
          <w:p w14:paraId="5E64527C" w14:textId="77777777" w:rsidR="00143D68" w:rsidRPr="00143D68" w:rsidRDefault="00143D68" w:rsidP="00143D68">
            <w:pPr>
              <w:tabs>
                <w:tab w:val="left" w:pos="360"/>
              </w:tabs>
              <w:spacing w:line="240" w:lineRule="auto"/>
              <w:rPr>
                <w:rFonts w:eastAsia="Times New Roman"/>
                <w:b/>
                <w:sz w:val="16"/>
                <w:szCs w:val="16"/>
              </w:rPr>
            </w:pPr>
          </w:p>
        </w:tc>
        <w:tc>
          <w:tcPr>
            <w:tcW w:w="715" w:type="dxa"/>
            <w:tcBorders>
              <w:top w:val="single" w:sz="6" w:space="0" w:color="auto"/>
            </w:tcBorders>
          </w:tcPr>
          <w:p w14:paraId="49BD4A32" w14:textId="77777777" w:rsidR="00143D68" w:rsidRPr="00143D68" w:rsidRDefault="00143D68" w:rsidP="00143D68">
            <w:pPr>
              <w:tabs>
                <w:tab w:val="left" w:pos="360"/>
              </w:tabs>
              <w:spacing w:line="240" w:lineRule="auto"/>
              <w:rPr>
                <w:rFonts w:eastAsia="Times New Roman"/>
                <w:b/>
                <w:sz w:val="16"/>
                <w:szCs w:val="16"/>
              </w:rPr>
            </w:pPr>
          </w:p>
        </w:tc>
        <w:tc>
          <w:tcPr>
            <w:tcW w:w="705" w:type="dxa"/>
            <w:tcBorders>
              <w:top w:val="single" w:sz="6" w:space="0" w:color="auto"/>
            </w:tcBorders>
          </w:tcPr>
          <w:p w14:paraId="7DD43042" w14:textId="77777777" w:rsidR="00143D68" w:rsidRPr="00143D68" w:rsidRDefault="00143D68" w:rsidP="00143D68">
            <w:pPr>
              <w:tabs>
                <w:tab w:val="left" w:pos="360"/>
              </w:tabs>
              <w:spacing w:line="240" w:lineRule="auto"/>
              <w:rPr>
                <w:rFonts w:eastAsia="Times New Roman"/>
                <w:b/>
                <w:sz w:val="16"/>
                <w:szCs w:val="16"/>
              </w:rPr>
            </w:pPr>
          </w:p>
        </w:tc>
        <w:tc>
          <w:tcPr>
            <w:tcW w:w="764" w:type="dxa"/>
            <w:tcBorders>
              <w:top w:val="single" w:sz="6" w:space="0" w:color="auto"/>
            </w:tcBorders>
          </w:tcPr>
          <w:p w14:paraId="504C5AD9" w14:textId="77777777" w:rsidR="00143D68" w:rsidRPr="00143D68" w:rsidRDefault="00143D68" w:rsidP="00143D68">
            <w:pPr>
              <w:tabs>
                <w:tab w:val="left" w:pos="360"/>
              </w:tabs>
              <w:spacing w:line="240" w:lineRule="auto"/>
              <w:rPr>
                <w:rFonts w:eastAsia="Times New Roman"/>
                <w:b/>
                <w:sz w:val="16"/>
                <w:szCs w:val="16"/>
              </w:rPr>
            </w:pPr>
          </w:p>
        </w:tc>
        <w:tc>
          <w:tcPr>
            <w:tcW w:w="851" w:type="dxa"/>
            <w:tcBorders>
              <w:top w:val="single" w:sz="6" w:space="0" w:color="auto"/>
            </w:tcBorders>
          </w:tcPr>
          <w:p w14:paraId="1C460EE0" w14:textId="77777777" w:rsidR="00143D68" w:rsidRPr="00143D68" w:rsidRDefault="00143D68" w:rsidP="00143D68">
            <w:pPr>
              <w:tabs>
                <w:tab w:val="left" w:pos="360"/>
              </w:tabs>
              <w:spacing w:line="240" w:lineRule="auto"/>
              <w:rPr>
                <w:rFonts w:eastAsia="Times New Roman"/>
                <w:b/>
                <w:sz w:val="16"/>
                <w:szCs w:val="16"/>
              </w:rPr>
            </w:pPr>
          </w:p>
        </w:tc>
        <w:tc>
          <w:tcPr>
            <w:tcW w:w="5772" w:type="dxa"/>
            <w:tcBorders>
              <w:top w:val="single" w:sz="6" w:space="0" w:color="auto"/>
            </w:tcBorders>
          </w:tcPr>
          <w:p w14:paraId="46B56B43"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5C188E90" w14:textId="77777777" w:rsidTr="00B169AD">
        <w:tc>
          <w:tcPr>
            <w:tcW w:w="710" w:type="dxa"/>
            <w:tcBorders>
              <w:top w:val="single" w:sz="6" w:space="0" w:color="auto"/>
            </w:tcBorders>
          </w:tcPr>
          <w:p w14:paraId="1F2E6A18" w14:textId="77777777" w:rsidR="00143D68" w:rsidRPr="00143D68" w:rsidRDefault="00143D68" w:rsidP="00143D68">
            <w:pPr>
              <w:tabs>
                <w:tab w:val="left" w:pos="360"/>
              </w:tabs>
              <w:spacing w:line="240" w:lineRule="auto"/>
              <w:rPr>
                <w:rFonts w:eastAsia="Times New Roman"/>
                <w:b/>
                <w:sz w:val="16"/>
                <w:szCs w:val="16"/>
              </w:rPr>
            </w:pPr>
          </w:p>
        </w:tc>
        <w:tc>
          <w:tcPr>
            <w:tcW w:w="879" w:type="dxa"/>
            <w:tcBorders>
              <w:top w:val="single" w:sz="6" w:space="0" w:color="auto"/>
            </w:tcBorders>
          </w:tcPr>
          <w:p w14:paraId="52A8EE43" w14:textId="77777777" w:rsidR="00143D68" w:rsidRPr="00143D68" w:rsidRDefault="00143D68" w:rsidP="00143D68">
            <w:pPr>
              <w:tabs>
                <w:tab w:val="left" w:pos="360"/>
              </w:tabs>
              <w:spacing w:line="240" w:lineRule="auto"/>
              <w:rPr>
                <w:rFonts w:eastAsia="Times New Roman"/>
                <w:b/>
                <w:sz w:val="16"/>
                <w:szCs w:val="16"/>
              </w:rPr>
            </w:pPr>
          </w:p>
        </w:tc>
        <w:tc>
          <w:tcPr>
            <w:tcW w:w="687" w:type="dxa"/>
            <w:tcBorders>
              <w:top w:val="single" w:sz="6" w:space="0" w:color="auto"/>
            </w:tcBorders>
          </w:tcPr>
          <w:p w14:paraId="35C96E7C" w14:textId="77777777" w:rsidR="00143D68" w:rsidRPr="00143D68" w:rsidRDefault="00143D68" w:rsidP="00143D68">
            <w:pPr>
              <w:tabs>
                <w:tab w:val="left" w:pos="360"/>
              </w:tabs>
              <w:spacing w:line="240" w:lineRule="auto"/>
              <w:rPr>
                <w:rFonts w:eastAsia="Times New Roman"/>
                <w:b/>
                <w:sz w:val="16"/>
                <w:szCs w:val="16"/>
              </w:rPr>
            </w:pPr>
          </w:p>
        </w:tc>
        <w:tc>
          <w:tcPr>
            <w:tcW w:w="719" w:type="dxa"/>
            <w:tcBorders>
              <w:top w:val="single" w:sz="6" w:space="0" w:color="auto"/>
            </w:tcBorders>
          </w:tcPr>
          <w:p w14:paraId="0BA06557" w14:textId="77777777" w:rsidR="00143D68" w:rsidRPr="00143D68" w:rsidRDefault="00143D68" w:rsidP="00143D68">
            <w:pPr>
              <w:tabs>
                <w:tab w:val="left" w:pos="360"/>
              </w:tabs>
              <w:spacing w:line="240" w:lineRule="auto"/>
              <w:rPr>
                <w:rFonts w:eastAsia="Times New Roman"/>
                <w:b/>
                <w:sz w:val="16"/>
                <w:szCs w:val="16"/>
              </w:rPr>
            </w:pPr>
          </w:p>
        </w:tc>
        <w:tc>
          <w:tcPr>
            <w:tcW w:w="895" w:type="dxa"/>
            <w:tcBorders>
              <w:top w:val="single" w:sz="6" w:space="0" w:color="auto"/>
            </w:tcBorders>
          </w:tcPr>
          <w:p w14:paraId="235C695D" w14:textId="77777777" w:rsidR="00143D68" w:rsidRPr="00143D68" w:rsidRDefault="00143D68" w:rsidP="00143D68">
            <w:pPr>
              <w:tabs>
                <w:tab w:val="left" w:pos="360"/>
              </w:tabs>
              <w:spacing w:line="240" w:lineRule="auto"/>
              <w:rPr>
                <w:rFonts w:eastAsia="Times New Roman"/>
                <w:b/>
                <w:sz w:val="16"/>
                <w:szCs w:val="16"/>
              </w:rPr>
            </w:pPr>
          </w:p>
        </w:tc>
        <w:tc>
          <w:tcPr>
            <w:tcW w:w="715" w:type="dxa"/>
            <w:tcBorders>
              <w:top w:val="single" w:sz="6" w:space="0" w:color="auto"/>
            </w:tcBorders>
          </w:tcPr>
          <w:p w14:paraId="2B42D573" w14:textId="77777777" w:rsidR="00143D68" w:rsidRPr="00143D68" w:rsidRDefault="00143D68" w:rsidP="00143D68">
            <w:pPr>
              <w:tabs>
                <w:tab w:val="left" w:pos="360"/>
              </w:tabs>
              <w:spacing w:line="240" w:lineRule="auto"/>
              <w:rPr>
                <w:rFonts w:eastAsia="Times New Roman"/>
                <w:b/>
                <w:sz w:val="16"/>
                <w:szCs w:val="16"/>
              </w:rPr>
            </w:pPr>
          </w:p>
        </w:tc>
        <w:tc>
          <w:tcPr>
            <w:tcW w:w="705" w:type="dxa"/>
            <w:tcBorders>
              <w:top w:val="single" w:sz="6" w:space="0" w:color="auto"/>
            </w:tcBorders>
          </w:tcPr>
          <w:p w14:paraId="3E036D40" w14:textId="77777777" w:rsidR="00143D68" w:rsidRPr="00143D68" w:rsidRDefault="00143D68" w:rsidP="00143D68">
            <w:pPr>
              <w:tabs>
                <w:tab w:val="left" w:pos="360"/>
              </w:tabs>
              <w:spacing w:line="240" w:lineRule="auto"/>
              <w:rPr>
                <w:rFonts w:eastAsia="Times New Roman"/>
                <w:b/>
                <w:sz w:val="16"/>
                <w:szCs w:val="16"/>
              </w:rPr>
            </w:pPr>
          </w:p>
        </w:tc>
        <w:tc>
          <w:tcPr>
            <w:tcW w:w="764" w:type="dxa"/>
            <w:tcBorders>
              <w:top w:val="single" w:sz="6" w:space="0" w:color="auto"/>
            </w:tcBorders>
          </w:tcPr>
          <w:p w14:paraId="24830D3D" w14:textId="77777777" w:rsidR="00143D68" w:rsidRPr="00143D68" w:rsidRDefault="00143D68" w:rsidP="00143D68">
            <w:pPr>
              <w:tabs>
                <w:tab w:val="left" w:pos="360"/>
              </w:tabs>
              <w:spacing w:line="240" w:lineRule="auto"/>
              <w:rPr>
                <w:rFonts w:eastAsia="Times New Roman"/>
                <w:b/>
                <w:sz w:val="16"/>
                <w:szCs w:val="16"/>
              </w:rPr>
            </w:pPr>
          </w:p>
        </w:tc>
        <w:tc>
          <w:tcPr>
            <w:tcW w:w="851" w:type="dxa"/>
            <w:tcBorders>
              <w:top w:val="single" w:sz="6" w:space="0" w:color="auto"/>
            </w:tcBorders>
          </w:tcPr>
          <w:p w14:paraId="529FA098" w14:textId="77777777" w:rsidR="00143D68" w:rsidRPr="00143D68" w:rsidRDefault="00143D68" w:rsidP="00143D68">
            <w:pPr>
              <w:tabs>
                <w:tab w:val="left" w:pos="360"/>
              </w:tabs>
              <w:spacing w:line="240" w:lineRule="auto"/>
              <w:rPr>
                <w:rFonts w:eastAsia="Times New Roman"/>
                <w:b/>
                <w:sz w:val="16"/>
                <w:szCs w:val="16"/>
              </w:rPr>
            </w:pPr>
          </w:p>
        </w:tc>
        <w:tc>
          <w:tcPr>
            <w:tcW w:w="5772" w:type="dxa"/>
            <w:tcBorders>
              <w:top w:val="single" w:sz="6" w:space="0" w:color="auto"/>
            </w:tcBorders>
          </w:tcPr>
          <w:p w14:paraId="50E0D357"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01A8D15C" w14:textId="77777777" w:rsidTr="00B169AD">
        <w:tc>
          <w:tcPr>
            <w:tcW w:w="710" w:type="dxa"/>
            <w:tcBorders>
              <w:top w:val="single" w:sz="6" w:space="0" w:color="auto"/>
            </w:tcBorders>
          </w:tcPr>
          <w:p w14:paraId="352221F9" w14:textId="77777777" w:rsidR="00143D68" w:rsidRPr="00143D68" w:rsidRDefault="00143D68" w:rsidP="00143D68">
            <w:pPr>
              <w:tabs>
                <w:tab w:val="left" w:pos="360"/>
              </w:tabs>
              <w:spacing w:line="240" w:lineRule="auto"/>
              <w:rPr>
                <w:rFonts w:eastAsia="Times New Roman"/>
                <w:b/>
                <w:sz w:val="16"/>
                <w:szCs w:val="16"/>
              </w:rPr>
            </w:pPr>
          </w:p>
        </w:tc>
        <w:tc>
          <w:tcPr>
            <w:tcW w:w="879" w:type="dxa"/>
            <w:tcBorders>
              <w:top w:val="single" w:sz="6" w:space="0" w:color="auto"/>
            </w:tcBorders>
          </w:tcPr>
          <w:p w14:paraId="797E2A5D" w14:textId="77777777" w:rsidR="00143D68" w:rsidRPr="00143D68" w:rsidRDefault="00143D68" w:rsidP="00143D68">
            <w:pPr>
              <w:tabs>
                <w:tab w:val="left" w:pos="360"/>
              </w:tabs>
              <w:spacing w:line="240" w:lineRule="auto"/>
              <w:rPr>
                <w:rFonts w:eastAsia="Times New Roman"/>
                <w:b/>
                <w:sz w:val="16"/>
                <w:szCs w:val="16"/>
              </w:rPr>
            </w:pPr>
          </w:p>
        </w:tc>
        <w:tc>
          <w:tcPr>
            <w:tcW w:w="687" w:type="dxa"/>
            <w:tcBorders>
              <w:top w:val="single" w:sz="6" w:space="0" w:color="auto"/>
            </w:tcBorders>
          </w:tcPr>
          <w:p w14:paraId="782C3AFA" w14:textId="77777777" w:rsidR="00143D68" w:rsidRPr="00143D68" w:rsidRDefault="00143D68" w:rsidP="00143D68">
            <w:pPr>
              <w:tabs>
                <w:tab w:val="left" w:pos="360"/>
              </w:tabs>
              <w:spacing w:line="240" w:lineRule="auto"/>
              <w:rPr>
                <w:rFonts w:eastAsia="Times New Roman"/>
                <w:b/>
                <w:sz w:val="16"/>
                <w:szCs w:val="16"/>
              </w:rPr>
            </w:pPr>
          </w:p>
        </w:tc>
        <w:tc>
          <w:tcPr>
            <w:tcW w:w="719" w:type="dxa"/>
            <w:tcBorders>
              <w:top w:val="single" w:sz="6" w:space="0" w:color="auto"/>
            </w:tcBorders>
          </w:tcPr>
          <w:p w14:paraId="53DF7923" w14:textId="77777777" w:rsidR="00143D68" w:rsidRPr="00143D68" w:rsidRDefault="00143D68" w:rsidP="00143D68">
            <w:pPr>
              <w:tabs>
                <w:tab w:val="left" w:pos="360"/>
              </w:tabs>
              <w:spacing w:line="240" w:lineRule="auto"/>
              <w:rPr>
                <w:rFonts w:eastAsia="Times New Roman"/>
                <w:b/>
                <w:sz w:val="16"/>
                <w:szCs w:val="16"/>
              </w:rPr>
            </w:pPr>
          </w:p>
        </w:tc>
        <w:tc>
          <w:tcPr>
            <w:tcW w:w="895" w:type="dxa"/>
            <w:tcBorders>
              <w:top w:val="single" w:sz="6" w:space="0" w:color="auto"/>
            </w:tcBorders>
          </w:tcPr>
          <w:p w14:paraId="3F371858" w14:textId="77777777" w:rsidR="00143D68" w:rsidRPr="00143D68" w:rsidRDefault="00143D68" w:rsidP="00143D68">
            <w:pPr>
              <w:tabs>
                <w:tab w:val="left" w:pos="360"/>
              </w:tabs>
              <w:spacing w:line="240" w:lineRule="auto"/>
              <w:rPr>
                <w:rFonts w:eastAsia="Times New Roman"/>
                <w:b/>
                <w:sz w:val="16"/>
                <w:szCs w:val="16"/>
              </w:rPr>
            </w:pPr>
          </w:p>
        </w:tc>
        <w:tc>
          <w:tcPr>
            <w:tcW w:w="715" w:type="dxa"/>
            <w:tcBorders>
              <w:top w:val="single" w:sz="6" w:space="0" w:color="auto"/>
            </w:tcBorders>
          </w:tcPr>
          <w:p w14:paraId="3FADBFA3" w14:textId="77777777" w:rsidR="00143D68" w:rsidRPr="00143D68" w:rsidRDefault="00143D68" w:rsidP="00143D68">
            <w:pPr>
              <w:tabs>
                <w:tab w:val="left" w:pos="360"/>
              </w:tabs>
              <w:spacing w:line="240" w:lineRule="auto"/>
              <w:rPr>
                <w:rFonts w:eastAsia="Times New Roman"/>
                <w:b/>
                <w:sz w:val="16"/>
                <w:szCs w:val="16"/>
              </w:rPr>
            </w:pPr>
          </w:p>
        </w:tc>
        <w:tc>
          <w:tcPr>
            <w:tcW w:w="705" w:type="dxa"/>
            <w:tcBorders>
              <w:top w:val="single" w:sz="6" w:space="0" w:color="auto"/>
            </w:tcBorders>
          </w:tcPr>
          <w:p w14:paraId="079D97A0" w14:textId="77777777" w:rsidR="00143D68" w:rsidRPr="00143D68" w:rsidRDefault="00143D68" w:rsidP="00143D68">
            <w:pPr>
              <w:tabs>
                <w:tab w:val="left" w:pos="360"/>
              </w:tabs>
              <w:spacing w:line="240" w:lineRule="auto"/>
              <w:rPr>
                <w:rFonts w:eastAsia="Times New Roman"/>
                <w:b/>
                <w:sz w:val="16"/>
                <w:szCs w:val="16"/>
              </w:rPr>
            </w:pPr>
          </w:p>
        </w:tc>
        <w:tc>
          <w:tcPr>
            <w:tcW w:w="764" w:type="dxa"/>
            <w:tcBorders>
              <w:top w:val="single" w:sz="6" w:space="0" w:color="auto"/>
            </w:tcBorders>
          </w:tcPr>
          <w:p w14:paraId="43CE8C92" w14:textId="77777777" w:rsidR="00143D68" w:rsidRPr="00143D68" w:rsidRDefault="00143D68" w:rsidP="00143D68">
            <w:pPr>
              <w:tabs>
                <w:tab w:val="left" w:pos="360"/>
              </w:tabs>
              <w:spacing w:line="240" w:lineRule="auto"/>
              <w:rPr>
                <w:rFonts w:eastAsia="Times New Roman"/>
                <w:b/>
                <w:sz w:val="16"/>
                <w:szCs w:val="16"/>
              </w:rPr>
            </w:pPr>
          </w:p>
        </w:tc>
        <w:tc>
          <w:tcPr>
            <w:tcW w:w="851" w:type="dxa"/>
            <w:tcBorders>
              <w:top w:val="single" w:sz="6" w:space="0" w:color="auto"/>
            </w:tcBorders>
          </w:tcPr>
          <w:p w14:paraId="65F3A6C3" w14:textId="77777777" w:rsidR="00143D68" w:rsidRPr="00143D68" w:rsidRDefault="00143D68" w:rsidP="00143D68">
            <w:pPr>
              <w:tabs>
                <w:tab w:val="left" w:pos="360"/>
              </w:tabs>
              <w:spacing w:line="240" w:lineRule="auto"/>
              <w:rPr>
                <w:rFonts w:eastAsia="Times New Roman"/>
                <w:b/>
                <w:sz w:val="16"/>
                <w:szCs w:val="16"/>
              </w:rPr>
            </w:pPr>
          </w:p>
        </w:tc>
        <w:tc>
          <w:tcPr>
            <w:tcW w:w="5772" w:type="dxa"/>
            <w:tcBorders>
              <w:top w:val="single" w:sz="6" w:space="0" w:color="auto"/>
            </w:tcBorders>
          </w:tcPr>
          <w:p w14:paraId="4F516BFE"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03B1BD9B" w14:textId="77777777" w:rsidTr="00B169AD">
        <w:tc>
          <w:tcPr>
            <w:tcW w:w="710" w:type="dxa"/>
            <w:tcBorders>
              <w:top w:val="single" w:sz="6" w:space="0" w:color="auto"/>
            </w:tcBorders>
          </w:tcPr>
          <w:p w14:paraId="447460FB" w14:textId="77777777" w:rsidR="00143D68" w:rsidRPr="00143D68" w:rsidRDefault="00143D68" w:rsidP="00143D68">
            <w:pPr>
              <w:tabs>
                <w:tab w:val="left" w:pos="360"/>
              </w:tabs>
              <w:spacing w:line="240" w:lineRule="auto"/>
              <w:rPr>
                <w:rFonts w:eastAsia="Times New Roman"/>
                <w:b/>
                <w:sz w:val="16"/>
                <w:szCs w:val="16"/>
              </w:rPr>
            </w:pPr>
          </w:p>
        </w:tc>
        <w:tc>
          <w:tcPr>
            <w:tcW w:w="879" w:type="dxa"/>
            <w:tcBorders>
              <w:top w:val="single" w:sz="6" w:space="0" w:color="auto"/>
            </w:tcBorders>
          </w:tcPr>
          <w:p w14:paraId="3FB95D9E" w14:textId="77777777" w:rsidR="00143D68" w:rsidRPr="00143D68" w:rsidRDefault="00143D68" w:rsidP="00143D68">
            <w:pPr>
              <w:tabs>
                <w:tab w:val="left" w:pos="360"/>
              </w:tabs>
              <w:spacing w:line="240" w:lineRule="auto"/>
              <w:rPr>
                <w:rFonts w:eastAsia="Times New Roman"/>
                <w:b/>
                <w:sz w:val="16"/>
                <w:szCs w:val="16"/>
              </w:rPr>
            </w:pPr>
          </w:p>
        </w:tc>
        <w:tc>
          <w:tcPr>
            <w:tcW w:w="687" w:type="dxa"/>
            <w:tcBorders>
              <w:top w:val="single" w:sz="6" w:space="0" w:color="auto"/>
            </w:tcBorders>
          </w:tcPr>
          <w:p w14:paraId="454952EF" w14:textId="77777777" w:rsidR="00143D68" w:rsidRPr="00143D68" w:rsidRDefault="00143D68" w:rsidP="00143D68">
            <w:pPr>
              <w:tabs>
                <w:tab w:val="left" w:pos="360"/>
              </w:tabs>
              <w:spacing w:line="240" w:lineRule="auto"/>
              <w:rPr>
                <w:rFonts w:eastAsia="Times New Roman"/>
                <w:b/>
                <w:sz w:val="16"/>
                <w:szCs w:val="16"/>
              </w:rPr>
            </w:pPr>
          </w:p>
        </w:tc>
        <w:tc>
          <w:tcPr>
            <w:tcW w:w="719" w:type="dxa"/>
            <w:tcBorders>
              <w:top w:val="single" w:sz="6" w:space="0" w:color="auto"/>
            </w:tcBorders>
          </w:tcPr>
          <w:p w14:paraId="28FF812E" w14:textId="77777777" w:rsidR="00143D68" w:rsidRPr="00143D68" w:rsidRDefault="00143D68" w:rsidP="00143D68">
            <w:pPr>
              <w:tabs>
                <w:tab w:val="left" w:pos="360"/>
              </w:tabs>
              <w:spacing w:line="240" w:lineRule="auto"/>
              <w:rPr>
                <w:rFonts w:eastAsia="Times New Roman"/>
                <w:b/>
                <w:sz w:val="16"/>
                <w:szCs w:val="16"/>
              </w:rPr>
            </w:pPr>
          </w:p>
        </w:tc>
        <w:tc>
          <w:tcPr>
            <w:tcW w:w="895" w:type="dxa"/>
            <w:tcBorders>
              <w:top w:val="single" w:sz="6" w:space="0" w:color="auto"/>
            </w:tcBorders>
          </w:tcPr>
          <w:p w14:paraId="6D0B79D4" w14:textId="77777777" w:rsidR="00143D68" w:rsidRPr="00143D68" w:rsidRDefault="00143D68" w:rsidP="00143D68">
            <w:pPr>
              <w:tabs>
                <w:tab w:val="left" w:pos="360"/>
              </w:tabs>
              <w:spacing w:line="240" w:lineRule="auto"/>
              <w:rPr>
                <w:rFonts w:eastAsia="Times New Roman"/>
                <w:b/>
                <w:sz w:val="16"/>
                <w:szCs w:val="16"/>
              </w:rPr>
            </w:pPr>
          </w:p>
        </w:tc>
        <w:tc>
          <w:tcPr>
            <w:tcW w:w="715" w:type="dxa"/>
            <w:tcBorders>
              <w:top w:val="single" w:sz="6" w:space="0" w:color="auto"/>
            </w:tcBorders>
          </w:tcPr>
          <w:p w14:paraId="6C4DBC17" w14:textId="77777777" w:rsidR="00143D68" w:rsidRPr="00143D68" w:rsidRDefault="00143D68" w:rsidP="00143D68">
            <w:pPr>
              <w:tabs>
                <w:tab w:val="left" w:pos="360"/>
              </w:tabs>
              <w:spacing w:line="240" w:lineRule="auto"/>
              <w:rPr>
                <w:rFonts w:eastAsia="Times New Roman"/>
                <w:b/>
                <w:sz w:val="16"/>
                <w:szCs w:val="16"/>
              </w:rPr>
            </w:pPr>
          </w:p>
        </w:tc>
        <w:tc>
          <w:tcPr>
            <w:tcW w:w="705" w:type="dxa"/>
            <w:tcBorders>
              <w:top w:val="single" w:sz="6" w:space="0" w:color="auto"/>
            </w:tcBorders>
          </w:tcPr>
          <w:p w14:paraId="7D35A4C7" w14:textId="77777777" w:rsidR="00143D68" w:rsidRPr="00143D68" w:rsidRDefault="00143D68" w:rsidP="00143D68">
            <w:pPr>
              <w:tabs>
                <w:tab w:val="left" w:pos="360"/>
              </w:tabs>
              <w:spacing w:line="240" w:lineRule="auto"/>
              <w:rPr>
                <w:rFonts w:eastAsia="Times New Roman"/>
                <w:b/>
                <w:sz w:val="16"/>
                <w:szCs w:val="16"/>
              </w:rPr>
            </w:pPr>
          </w:p>
        </w:tc>
        <w:tc>
          <w:tcPr>
            <w:tcW w:w="764" w:type="dxa"/>
            <w:tcBorders>
              <w:top w:val="single" w:sz="6" w:space="0" w:color="auto"/>
            </w:tcBorders>
          </w:tcPr>
          <w:p w14:paraId="0DFF7230" w14:textId="77777777" w:rsidR="00143D68" w:rsidRPr="00143D68" w:rsidRDefault="00143D68" w:rsidP="00143D68">
            <w:pPr>
              <w:tabs>
                <w:tab w:val="left" w:pos="360"/>
              </w:tabs>
              <w:spacing w:line="240" w:lineRule="auto"/>
              <w:rPr>
                <w:rFonts w:eastAsia="Times New Roman"/>
                <w:b/>
                <w:sz w:val="16"/>
                <w:szCs w:val="16"/>
              </w:rPr>
            </w:pPr>
          </w:p>
        </w:tc>
        <w:tc>
          <w:tcPr>
            <w:tcW w:w="851" w:type="dxa"/>
            <w:tcBorders>
              <w:top w:val="single" w:sz="6" w:space="0" w:color="auto"/>
            </w:tcBorders>
          </w:tcPr>
          <w:p w14:paraId="1BCC53B6" w14:textId="77777777" w:rsidR="00143D68" w:rsidRPr="00143D68" w:rsidRDefault="00143D68" w:rsidP="00143D68">
            <w:pPr>
              <w:tabs>
                <w:tab w:val="left" w:pos="360"/>
              </w:tabs>
              <w:spacing w:line="240" w:lineRule="auto"/>
              <w:rPr>
                <w:rFonts w:eastAsia="Times New Roman"/>
                <w:b/>
                <w:sz w:val="16"/>
                <w:szCs w:val="16"/>
              </w:rPr>
            </w:pPr>
          </w:p>
        </w:tc>
        <w:tc>
          <w:tcPr>
            <w:tcW w:w="5772" w:type="dxa"/>
            <w:tcBorders>
              <w:top w:val="single" w:sz="6" w:space="0" w:color="auto"/>
            </w:tcBorders>
          </w:tcPr>
          <w:p w14:paraId="08B43068"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598CA623" w14:textId="77777777" w:rsidTr="00B169AD">
        <w:tc>
          <w:tcPr>
            <w:tcW w:w="710" w:type="dxa"/>
            <w:tcBorders>
              <w:top w:val="single" w:sz="6" w:space="0" w:color="auto"/>
            </w:tcBorders>
          </w:tcPr>
          <w:p w14:paraId="54C3A326" w14:textId="77777777" w:rsidR="00143D68" w:rsidRPr="00143D68" w:rsidRDefault="00143D68" w:rsidP="00143D68">
            <w:pPr>
              <w:tabs>
                <w:tab w:val="left" w:pos="360"/>
              </w:tabs>
              <w:spacing w:line="240" w:lineRule="auto"/>
              <w:rPr>
                <w:rFonts w:eastAsia="Times New Roman"/>
                <w:b/>
                <w:sz w:val="16"/>
                <w:szCs w:val="16"/>
              </w:rPr>
            </w:pPr>
          </w:p>
        </w:tc>
        <w:tc>
          <w:tcPr>
            <w:tcW w:w="879" w:type="dxa"/>
            <w:tcBorders>
              <w:top w:val="single" w:sz="6" w:space="0" w:color="auto"/>
            </w:tcBorders>
          </w:tcPr>
          <w:p w14:paraId="7056B95A" w14:textId="77777777" w:rsidR="00143D68" w:rsidRPr="00143D68" w:rsidRDefault="00143D68" w:rsidP="00143D68">
            <w:pPr>
              <w:tabs>
                <w:tab w:val="left" w:pos="360"/>
              </w:tabs>
              <w:spacing w:line="240" w:lineRule="auto"/>
              <w:rPr>
                <w:rFonts w:eastAsia="Times New Roman"/>
                <w:b/>
                <w:sz w:val="16"/>
                <w:szCs w:val="16"/>
              </w:rPr>
            </w:pPr>
          </w:p>
        </w:tc>
        <w:tc>
          <w:tcPr>
            <w:tcW w:w="687" w:type="dxa"/>
            <w:tcBorders>
              <w:top w:val="single" w:sz="6" w:space="0" w:color="auto"/>
            </w:tcBorders>
          </w:tcPr>
          <w:p w14:paraId="4A1195A6" w14:textId="77777777" w:rsidR="00143D68" w:rsidRPr="00143D68" w:rsidRDefault="00143D68" w:rsidP="00143D68">
            <w:pPr>
              <w:tabs>
                <w:tab w:val="left" w:pos="360"/>
              </w:tabs>
              <w:spacing w:line="240" w:lineRule="auto"/>
              <w:rPr>
                <w:rFonts w:eastAsia="Times New Roman"/>
                <w:b/>
                <w:sz w:val="16"/>
                <w:szCs w:val="16"/>
              </w:rPr>
            </w:pPr>
          </w:p>
        </w:tc>
        <w:tc>
          <w:tcPr>
            <w:tcW w:w="719" w:type="dxa"/>
            <w:tcBorders>
              <w:top w:val="single" w:sz="6" w:space="0" w:color="auto"/>
            </w:tcBorders>
          </w:tcPr>
          <w:p w14:paraId="1FA6E722" w14:textId="77777777" w:rsidR="00143D68" w:rsidRPr="00143D68" w:rsidRDefault="00143D68" w:rsidP="00143D68">
            <w:pPr>
              <w:tabs>
                <w:tab w:val="left" w:pos="360"/>
              </w:tabs>
              <w:spacing w:line="240" w:lineRule="auto"/>
              <w:rPr>
                <w:rFonts w:eastAsia="Times New Roman"/>
                <w:b/>
                <w:sz w:val="16"/>
                <w:szCs w:val="16"/>
              </w:rPr>
            </w:pPr>
          </w:p>
        </w:tc>
        <w:tc>
          <w:tcPr>
            <w:tcW w:w="895" w:type="dxa"/>
            <w:tcBorders>
              <w:top w:val="single" w:sz="6" w:space="0" w:color="auto"/>
            </w:tcBorders>
          </w:tcPr>
          <w:p w14:paraId="60FDD76B" w14:textId="77777777" w:rsidR="00143D68" w:rsidRPr="00143D68" w:rsidRDefault="00143D68" w:rsidP="00143D68">
            <w:pPr>
              <w:tabs>
                <w:tab w:val="left" w:pos="360"/>
              </w:tabs>
              <w:spacing w:line="240" w:lineRule="auto"/>
              <w:rPr>
                <w:rFonts w:eastAsia="Times New Roman"/>
                <w:b/>
                <w:sz w:val="16"/>
                <w:szCs w:val="16"/>
              </w:rPr>
            </w:pPr>
          </w:p>
        </w:tc>
        <w:tc>
          <w:tcPr>
            <w:tcW w:w="715" w:type="dxa"/>
            <w:tcBorders>
              <w:top w:val="single" w:sz="6" w:space="0" w:color="auto"/>
            </w:tcBorders>
          </w:tcPr>
          <w:p w14:paraId="053E1C6F" w14:textId="77777777" w:rsidR="00143D68" w:rsidRPr="00143D68" w:rsidRDefault="00143D68" w:rsidP="00143D68">
            <w:pPr>
              <w:tabs>
                <w:tab w:val="left" w:pos="360"/>
              </w:tabs>
              <w:spacing w:line="240" w:lineRule="auto"/>
              <w:rPr>
                <w:rFonts w:eastAsia="Times New Roman"/>
                <w:b/>
                <w:sz w:val="16"/>
                <w:szCs w:val="16"/>
              </w:rPr>
            </w:pPr>
          </w:p>
        </w:tc>
        <w:tc>
          <w:tcPr>
            <w:tcW w:w="705" w:type="dxa"/>
            <w:tcBorders>
              <w:top w:val="single" w:sz="6" w:space="0" w:color="auto"/>
            </w:tcBorders>
          </w:tcPr>
          <w:p w14:paraId="3AD58BC4" w14:textId="77777777" w:rsidR="00143D68" w:rsidRPr="00143D68" w:rsidRDefault="00143D68" w:rsidP="00143D68">
            <w:pPr>
              <w:tabs>
                <w:tab w:val="left" w:pos="360"/>
              </w:tabs>
              <w:spacing w:line="240" w:lineRule="auto"/>
              <w:rPr>
                <w:rFonts w:eastAsia="Times New Roman"/>
                <w:b/>
                <w:sz w:val="16"/>
                <w:szCs w:val="16"/>
              </w:rPr>
            </w:pPr>
          </w:p>
        </w:tc>
        <w:tc>
          <w:tcPr>
            <w:tcW w:w="764" w:type="dxa"/>
            <w:tcBorders>
              <w:top w:val="single" w:sz="6" w:space="0" w:color="auto"/>
            </w:tcBorders>
          </w:tcPr>
          <w:p w14:paraId="2D5FB5F2" w14:textId="77777777" w:rsidR="00143D68" w:rsidRPr="00143D68" w:rsidRDefault="00143D68" w:rsidP="00143D68">
            <w:pPr>
              <w:tabs>
                <w:tab w:val="left" w:pos="360"/>
              </w:tabs>
              <w:spacing w:line="240" w:lineRule="auto"/>
              <w:rPr>
                <w:rFonts w:eastAsia="Times New Roman"/>
                <w:b/>
                <w:sz w:val="16"/>
                <w:szCs w:val="16"/>
              </w:rPr>
            </w:pPr>
          </w:p>
        </w:tc>
        <w:tc>
          <w:tcPr>
            <w:tcW w:w="851" w:type="dxa"/>
            <w:tcBorders>
              <w:top w:val="single" w:sz="6" w:space="0" w:color="auto"/>
            </w:tcBorders>
          </w:tcPr>
          <w:p w14:paraId="4BD3D34A" w14:textId="77777777" w:rsidR="00143D68" w:rsidRPr="00143D68" w:rsidRDefault="00143D68" w:rsidP="00143D68">
            <w:pPr>
              <w:tabs>
                <w:tab w:val="left" w:pos="360"/>
              </w:tabs>
              <w:spacing w:line="240" w:lineRule="auto"/>
              <w:rPr>
                <w:rFonts w:eastAsia="Times New Roman"/>
                <w:b/>
                <w:sz w:val="16"/>
                <w:szCs w:val="16"/>
              </w:rPr>
            </w:pPr>
          </w:p>
        </w:tc>
        <w:tc>
          <w:tcPr>
            <w:tcW w:w="5772" w:type="dxa"/>
            <w:tcBorders>
              <w:top w:val="single" w:sz="6" w:space="0" w:color="auto"/>
            </w:tcBorders>
          </w:tcPr>
          <w:p w14:paraId="185D9793"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2AD04DB8" w14:textId="77777777" w:rsidTr="00B169AD">
        <w:tc>
          <w:tcPr>
            <w:tcW w:w="710" w:type="dxa"/>
            <w:tcBorders>
              <w:top w:val="single" w:sz="6" w:space="0" w:color="auto"/>
            </w:tcBorders>
          </w:tcPr>
          <w:p w14:paraId="03CE6E5A" w14:textId="77777777" w:rsidR="00143D68" w:rsidRPr="00143D68" w:rsidRDefault="00143D68" w:rsidP="00143D68">
            <w:pPr>
              <w:tabs>
                <w:tab w:val="left" w:pos="360"/>
              </w:tabs>
              <w:spacing w:line="240" w:lineRule="auto"/>
              <w:rPr>
                <w:rFonts w:eastAsia="Times New Roman"/>
                <w:b/>
                <w:sz w:val="16"/>
                <w:szCs w:val="16"/>
              </w:rPr>
            </w:pPr>
          </w:p>
        </w:tc>
        <w:tc>
          <w:tcPr>
            <w:tcW w:w="879" w:type="dxa"/>
            <w:tcBorders>
              <w:top w:val="single" w:sz="6" w:space="0" w:color="auto"/>
            </w:tcBorders>
          </w:tcPr>
          <w:p w14:paraId="216C19CF" w14:textId="77777777" w:rsidR="00143D68" w:rsidRPr="00143D68" w:rsidRDefault="00143D68" w:rsidP="00143D68">
            <w:pPr>
              <w:tabs>
                <w:tab w:val="left" w:pos="360"/>
              </w:tabs>
              <w:spacing w:line="240" w:lineRule="auto"/>
              <w:rPr>
                <w:rFonts w:eastAsia="Times New Roman"/>
                <w:b/>
                <w:sz w:val="16"/>
                <w:szCs w:val="16"/>
              </w:rPr>
            </w:pPr>
          </w:p>
        </w:tc>
        <w:tc>
          <w:tcPr>
            <w:tcW w:w="687" w:type="dxa"/>
            <w:tcBorders>
              <w:top w:val="single" w:sz="6" w:space="0" w:color="auto"/>
            </w:tcBorders>
          </w:tcPr>
          <w:p w14:paraId="4B26ECFF" w14:textId="77777777" w:rsidR="00143D68" w:rsidRPr="00143D68" w:rsidRDefault="00143D68" w:rsidP="00143D68">
            <w:pPr>
              <w:tabs>
                <w:tab w:val="left" w:pos="360"/>
              </w:tabs>
              <w:spacing w:line="240" w:lineRule="auto"/>
              <w:rPr>
                <w:rFonts w:eastAsia="Times New Roman"/>
                <w:b/>
                <w:sz w:val="16"/>
                <w:szCs w:val="16"/>
              </w:rPr>
            </w:pPr>
          </w:p>
        </w:tc>
        <w:tc>
          <w:tcPr>
            <w:tcW w:w="719" w:type="dxa"/>
            <w:tcBorders>
              <w:top w:val="single" w:sz="6" w:space="0" w:color="auto"/>
            </w:tcBorders>
          </w:tcPr>
          <w:p w14:paraId="2F5EC176" w14:textId="77777777" w:rsidR="00143D68" w:rsidRPr="00143D68" w:rsidRDefault="00143D68" w:rsidP="00143D68">
            <w:pPr>
              <w:tabs>
                <w:tab w:val="left" w:pos="360"/>
              </w:tabs>
              <w:spacing w:line="240" w:lineRule="auto"/>
              <w:rPr>
                <w:rFonts w:eastAsia="Times New Roman"/>
                <w:b/>
                <w:sz w:val="16"/>
                <w:szCs w:val="16"/>
              </w:rPr>
            </w:pPr>
          </w:p>
        </w:tc>
        <w:tc>
          <w:tcPr>
            <w:tcW w:w="895" w:type="dxa"/>
            <w:tcBorders>
              <w:top w:val="single" w:sz="6" w:space="0" w:color="auto"/>
            </w:tcBorders>
          </w:tcPr>
          <w:p w14:paraId="6130A900" w14:textId="77777777" w:rsidR="00143D68" w:rsidRPr="00143D68" w:rsidRDefault="00143D68" w:rsidP="00143D68">
            <w:pPr>
              <w:tabs>
                <w:tab w:val="left" w:pos="360"/>
              </w:tabs>
              <w:spacing w:line="240" w:lineRule="auto"/>
              <w:rPr>
                <w:rFonts w:eastAsia="Times New Roman"/>
                <w:b/>
                <w:sz w:val="16"/>
                <w:szCs w:val="16"/>
              </w:rPr>
            </w:pPr>
          </w:p>
        </w:tc>
        <w:tc>
          <w:tcPr>
            <w:tcW w:w="715" w:type="dxa"/>
            <w:tcBorders>
              <w:top w:val="single" w:sz="6" w:space="0" w:color="auto"/>
            </w:tcBorders>
          </w:tcPr>
          <w:p w14:paraId="22D05CBD" w14:textId="77777777" w:rsidR="00143D68" w:rsidRPr="00143D68" w:rsidRDefault="00143D68" w:rsidP="00143D68">
            <w:pPr>
              <w:tabs>
                <w:tab w:val="left" w:pos="360"/>
              </w:tabs>
              <w:spacing w:line="240" w:lineRule="auto"/>
              <w:rPr>
                <w:rFonts w:eastAsia="Times New Roman"/>
                <w:b/>
                <w:sz w:val="16"/>
                <w:szCs w:val="16"/>
              </w:rPr>
            </w:pPr>
          </w:p>
        </w:tc>
        <w:tc>
          <w:tcPr>
            <w:tcW w:w="705" w:type="dxa"/>
            <w:tcBorders>
              <w:top w:val="single" w:sz="6" w:space="0" w:color="auto"/>
            </w:tcBorders>
          </w:tcPr>
          <w:p w14:paraId="2E827C2D" w14:textId="77777777" w:rsidR="00143D68" w:rsidRPr="00143D68" w:rsidRDefault="00143D68" w:rsidP="00143D68">
            <w:pPr>
              <w:tabs>
                <w:tab w:val="left" w:pos="360"/>
              </w:tabs>
              <w:spacing w:line="240" w:lineRule="auto"/>
              <w:rPr>
                <w:rFonts w:eastAsia="Times New Roman"/>
                <w:b/>
                <w:sz w:val="16"/>
                <w:szCs w:val="16"/>
              </w:rPr>
            </w:pPr>
          </w:p>
        </w:tc>
        <w:tc>
          <w:tcPr>
            <w:tcW w:w="764" w:type="dxa"/>
            <w:tcBorders>
              <w:top w:val="single" w:sz="6" w:space="0" w:color="auto"/>
            </w:tcBorders>
          </w:tcPr>
          <w:p w14:paraId="5EE2A90E" w14:textId="77777777" w:rsidR="00143D68" w:rsidRPr="00143D68" w:rsidRDefault="00143D68" w:rsidP="00143D68">
            <w:pPr>
              <w:tabs>
                <w:tab w:val="left" w:pos="360"/>
              </w:tabs>
              <w:spacing w:line="240" w:lineRule="auto"/>
              <w:rPr>
                <w:rFonts w:eastAsia="Times New Roman"/>
                <w:b/>
                <w:sz w:val="16"/>
                <w:szCs w:val="16"/>
              </w:rPr>
            </w:pPr>
          </w:p>
        </w:tc>
        <w:tc>
          <w:tcPr>
            <w:tcW w:w="851" w:type="dxa"/>
            <w:tcBorders>
              <w:top w:val="single" w:sz="6" w:space="0" w:color="auto"/>
            </w:tcBorders>
          </w:tcPr>
          <w:p w14:paraId="387C6EB4" w14:textId="77777777" w:rsidR="00143D68" w:rsidRPr="00143D68" w:rsidRDefault="00143D68" w:rsidP="00143D68">
            <w:pPr>
              <w:tabs>
                <w:tab w:val="left" w:pos="360"/>
              </w:tabs>
              <w:spacing w:line="240" w:lineRule="auto"/>
              <w:rPr>
                <w:rFonts w:eastAsia="Times New Roman"/>
                <w:b/>
                <w:sz w:val="16"/>
                <w:szCs w:val="16"/>
              </w:rPr>
            </w:pPr>
          </w:p>
        </w:tc>
        <w:tc>
          <w:tcPr>
            <w:tcW w:w="5772" w:type="dxa"/>
            <w:tcBorders>
              <w:top w:val="single" w:sz="6" w:space="0" w:color="auto"/>
            </w:tcBorders>
          </w:tcPr>
          <w:p w14:paraId="18AFC975"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7BFFA8A3" w14:textId="77777777" w:rsidTr="00B169AD">
        <w:tc>
          <w:tcPr>
            <w:tcW w:w="710" w:type="dxa"/>
          </w:tcPr>
          <w:p w14:paraId="144258DF" w14:textId="77777777" w:rsidR="00143D68" w:rsidRPr="00143D68" w:rsidRDefault="00143D68" w:rsidP="00143D68">
            <w:pPr>
              <w:tabs>
                <w:tab w:val="left" w:pos="360"/>
              </w:tabs>
              <w:spacing w:line="240" w:lineRule="auto"/>
              <w:rPr>
                <w:rFonts w:eastAsia="Times New Roman"/>
                <w:b/>
                <w:sz w:val="16"/>
                <w:szCs w:val="16"/>
              </w:rPr>
            </w:pPr>
          </w:p>
        </w:tc>
        <w:tc>
          <w:tcPr>
            <w:tcW w:w="879" w:type="dxa"/>
          </w:tcPr>
          <w:p w14:paraId="5058325C" w14:textId="77777777" w:rsidR="00143D68" w:rsidRPr="00143D68" w:rsidRDefault="00143D68" w:rsidP="00143D68">
            <w:pPr>
              <w:tabs>
                <w:tab w:val="left" w:pos="360"/>
              </w:tabs>
              <w:spacing w:line="240" w:lineRule="auto"/>
              <w:rPr>
                <w:rFonts w:eastAsia="Times New Roman"/>
                <w:b/>
                <w:sz w:val="16"/>
                <w:szCs w:val="16"/>
              </w:rPr>
            </w:pPr>
          </w:p>
        </w:tc>
        <w:tc>
          <w:tcPr>
            <w:tcW w:w="687" w:type="dxa"/>
          </w:tcPr>
          <w:p w14:paraId="6290DAF9" w14:textId="77777777" w:rsidR="00143D68" w:rsidRPr="00143D68" w:rsidRDefault="00143D68" w:rsidP="00143D68">
            <w:pPr>
              <w:tabs>
                <w:tab w:val="left" w:pos="360"/>
              </w:tabs>
              <w:spacing w:line="240" w:lineRule="auto"/>
              <w:rPr>
                <w:rFonts w:eastAsia="Times New Roman"/>
                <w:b/>
                <w:sz w:val="16"/>
                <w:szCs w:val="16"/>
              </w:rPr>
            </w:pPr>
          </w:p>
        </w:tc>
        <w:tc>
          <w:tcPr>
            <w:tcW w:w="719" w:type="dxa"/>
          </w:tcPr>
          <w:p w14:paraId="6A2D5D58" w14:textId="77777777" w:rsidR="00143D68" w:rsidRPr="00143D68" w:rsidRDefault="00143D68" w:rsidP="00143D68">
            <w:pPr>
              <w:tabs>
                <w:tab w:val="left" w:pos="360"/>
              </w:tabs>
              <w:spacing w:line="240" w:lineRule="auto"/>
              <w:rPr>
                <w:rFonts w:eastAsia="Times New Roman"/>
                <w:b/>
                <w:sz w:val="16"/>
                <w:szCs w:val="16"/>
              </w:rPr>
            </w:pPr>
          </w:p>
        </w:tc>
        <w:tc>
          <w:tcPr>
            <w:tcW w:w="895" w:type="dxa"/>
          </w:tcPr>
          <w:p w14:paraId="6962DF78" w14:textId="77777777" w:rsidR="00143D68" w:rsidRPr="00143D68" w:rsidRDefault="00143D68" w:rsidP="00143D68">
            <w:pPr>
              <w:tabs>
                <w:tab w:val="left" w:pos="360"/>
              </w:tabs>
              <w:spacing w:line="240" w:lineRule="auto"/>
              <w:rPr>
                <w:rFonts w:eastAsia="Times New Roman"/>
                <w:b/>
                <w:sz w:val="16"/>
                <w:szCs w:val="16"/>
              </w:rPr>
            </w:pPr>
          </w:p>
        </w:tc>
        <w:tc>
          <w:tcPr>
            <w:tcW w:w="715" w:type="dxa"/>
          </w:tcPr>
          <w:p w14:paraId="1123EB05" w14:textId="77777777" w:rsidR="00143D68" w:rsidRPr="00143D68" w:rsidRDefault="00143D68" w:rsidP="00143D68">
            <w:pPr>
              <w:tabs>
                <w:tab w:val="left" w:pos="360"/>
              </w:tabs>
              <w:spacing w:line="240" w:lineRule="auto"/>
              <w:rPr>
                <w:rFonts w:eastAsia="Times New Roman"/>
                <w:b/>
                <w:sz w:val="16"/>
                <w:szCs w:val="16"/>
              </w:rPr>
            </w:pPr>
          </w:p>
        </w:tc>
        <w:tc>
          <w:tcPr>
            <w:tcW w:w="705" w:type="dxa"/>
          </w:tcPr>
          <w:p w14:paraId="29FBCBED" w14:textId="77777777" w:rsidR="00143D68" w:rsidRPr="00143D68" w:rsidRDefault="00143D68" w:rsidP="00143D68">
            <w:pPr>
              <w:tabs>
                <w:tab w:val="left" w:pos="360"/>
              </w:tabs>
              <w:spacing w:line="240" w:lineRule="auto"/>
              <w:rPr>
                <w:rFonts w:eastAsia="Times New Roman"/>
                <w:b/>
                <w:sz w:val="16"/>
                <w:szCs w:val="16"/>
              </w:rPr>
            </w:pPr>
          </w:p>
        </w:tc>
        <w:tc>
          <w:tcPr>
            <w:tcW w:w="764" w:type="dxa"/>
          </w:tcPr>
          <w:p w14:paraId="3BCB03E9"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7661E00D" w14:textId="77777777" w:rsidR="00143D68" w:rsidRPr="00143D68" w:rsidRDefault="00143D68" w:rsidP="00143D68">
            <w:pPr>
              <w:tabs>
                <w:tab w:val="left" w:pos="360"/>
              </w:tabs>
              <w:spacing w:line="240" w:lineRule="auto"/>
              <w:rPr>
                <w:rFonts w:eastAsia="Times New Roman"/>
                <w:b/>
                <w:sz w:val="16"/>
                <w:szCs w:val="16"/>
              </w:rPr>
            </w:pPr>
          </w:p>
        </w:tc>
        <w:tc>
          <w:tcPr>
            <w:tcW w:w="5772" w:type="dxa"/>
          </w:tcPr>
          <w:p w14:paraId="23DD4DD5"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622F70DE" w14:textId="77777777" w:rsidTr="00B169AD">
        <w:tc>
          <w:tcPr>
            <w:tcW w:w="710" w:type="dxa"/>
          </w:tcPr>
          <w:p w14:paraId="19F56144" w14:textId="77777777" w:rsidR="00143D68" w:rsidRPr="00143D68" w:rsidRDefault="00143D68" w:rsidP="00143D68">
            <w:pPr>
              <w:tabs>
                <w:tab w:val="left" w:pos="360"/>
              </w:tabs>
              <w:spacing w:line="240" w:lineRule="auto"/>
              <w:rPr>
                <w:rFonts w:eastAsia="Times New Roman"/>
                <w:b/>
                <w:sz w:val="16"/>
                <w:szCs w:val="16"/>
              </w:rPr>
            </w:pPr>
          </w:p>
        </w:tc>
        <w:tc>
          <w:tcPr>
            <w:tcW w:w="879" w:type="dxa"/>
          </w:tcPr>
          <w:p w14:paraId="75A11E7A" w14:textId="77777777" w:rsidR="00143D68" w:rsidRPr="00143D68" w:rsidRDefault="00143D68" w:rsidP="00143D68">
            <w:pPr>
              <w:tabs>
                <w:tab w:val="left" w:pos="360"/>
              </w:tabs>
              <w:spacing w:line="240" w:lineRule="auto"/>
              <w:rPr>
                <w:rFonts w:eastAsia="Times New Roman"/>
                <w:b/>
                <w:sz w:val="16"/>
                <w:szCs w:val="16"/>
              </w:rPr>
            </w:pPr>
          </w:p>
        </w:tc>
        <w:tc>
          <w:tcPr>
            <w:tcW w:w="687" w:type="dxa"/>
          </w:tcPr>
          <w:p w14:paraId="411B380A" w14:textId="77777777" w:rsidR="00143D68" w:rsidRPr="00143D68" w:rsidRDefault="00143D68" w:rsidP="00143D68">
            <w:pPr>
              <w:tabs>
                <w:tab w:val="left" w:pos="360"/>
              </w:tabs>
              <w:spacing w:line="240" w:lineRule="auto"/>
              <w:rPr>
                <w:rFonts w:eastAsia="Times New Roman"/>
                <w:b/>
                <w:sz w:val="16"/>
                <w:szCs w:val="16"/>
              </w:rPr>
            </w:pPr>
          </w:p>
        </w:tc>
        <w:tc>
          <w:tcPr>
            <w:tcW w:w="719" w:type="dxa"/>
          </w:tcPr>
          <w:p w14:paraId="4C41AC14" w14:textId="77777777" w:rsidR="00143D68" w:rsidRPr="00143D68" w:rsidRDefault="00143D68" w:rsidP="00143D68">
            <w:pPr>
              <w:tabs>
                <w:tab w:val="left" w:pos="360"/>
              </w:tabs>
              <w:spacing w:line="240" w:lineRule="auto"/>
              <w:rPr>
                <w:rFonts w:eastAsia="Times New Roman"/>
                <w:b/>
                <w:sz w:val="16"/>
                <w:szCs w:val="16"/>
              </w:rPr>
            </w:pPr>
          </w:p>
        </w:tc>
        <w:tc>
          <w:tcPr>
            <w:tcW w:w="895" w:type="dxa"/>
          </w:tcPr>
          <w:p w14:paraId="0E7349F2" w14:textId="77777777" w:rsidR="00143D68" w:rsidRPr="00143D68" w:rsidRDefault="00143D68" w:rsidP="00143D68">
            <w:pPr>
              <w:tabs>
                <w:tab w:val="left" w:pos="360"/>
              </w:tabs>
              <w:spacing w:line="240" w:lineRule="auto"/>
              <w:rPr>
                <w:rFonts w:eastAsia="Times New Roman"/>
                <w:b/>
                <w:sz w:val="16"/>
                <w:szCs w:val="16"/>
              </w:rPr>
            </w:pPr>
          </w:p>
        </w:tc>
        <w:tc>
          <w:tcPr>
            <w:tcW w:w="715" w:type="dxa"/>
          </w:tcPr>
          <w:p w14:paraId="77E871BF" w14:textId="77777777" w:rsidR="00143D68" w:rsidRPr="00143D68" w:rsidRDefault="00143D68" w:rsidP="00143D68">
            <w:pPr>
              <w:tabs>
                <w:tab w:val="left" w:pos="360"/>
              </w:tabs>
              <w:spacing w:line="240" w:lineRule="auto"/>
              <w:rPr>
                <w:rFonts w:eastAsia="Times New Roman"/>
                <w:b/>
                <w:sz w:val="16"/>
                <w:szCs w:val="16"/>
              </w:rPr>
            </w:pPr>
          </w:p>
        </w:tc>
        <w:tc>
          <w:tcPr>
            <w:tcW w:w="705" w:type="dxa"/>
          </w:tcPr>
          <w:p w14:paraId="2B60AC5E" w14:textId="77777777" w:rsidR="00143D68" w:rsidRPr="00143D68" w:rsidRDefault="00143D68" w:rsidP="00143D68">
            <w:pPr>
              <w:tabs>
                <w:tab w:val="left" w:pos="360"/>
              </w:tabs>
              <w:spacing w:line="240" w:lineRule="auto"/>
              <w:rPr>
                <w:rFonts w:eastAsia="Times New Roman"/>
                <w:b/>
                <w:sz w:val="16"/>
                <w:szCs w:val="16"/>
              </w:rPr>
            </w:pPr>
          </w:p>
        </w:tc>
        <w:tc>
          <w:tcPr>
            <w:tcW w:w="764" w:type="dxa"/>
          </w:tcPr>
          <w:p w14:paraId="36C14EEB"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30FD4CC3" w14:textId="77777777" w:rsidR="00143D68" w:rsidRPr="00143D68" w:rsidRDefault="00143D68" w:rsidP="00143D68">
            <w:pPr>
              <w:tabs>
                <w:tab w:val="left" w:pos="360"/>
              </w:tabs>
              <w:spacing w:line="240" w:lineRule="auto"/>
              <w:rPr>
                <w:rFonts w:eastAsia="Times New Roman"/>
                <w:b/>
                <w:sz w:val="16"/>
                <w:szCs w:val="16"/>
              </w:rPr>
            </w:pPr>
          </w:p>
        </w:tc>
        <w:tc>
          <w:tcPr>
            <w:tcW w:w="5772" w:type="dxa"/>
          </w:tcPr>
          <w:p w14:paraId="0076A1F2"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7FCDC80B" w14:textId="77777777" w:rsidTr="00B169AD">
        <w:tc>
          <w:tcPr>
            <w:tcW w:w="710" w:type="dxa"/>
          </w:tcPr>
          <w:p w14:paraId="5109D814" w14:textId="77777777" w:rsidR="00143D68" w:rsidRPr="00143D68" w:rsidRDefault="00143D68" w:rsidP="00143D68">
            <w:pPr>
              <w:tabs>
                <w:tab w:val="left" w:pos="360"/>
              </w:tabs>
              <w:spacing w:line="240" w:lineRule="auto"/>
              <w:rPr>
                <w:rFonts w:eastAsia="Times New Roman"/>
                <w:b/>
                <w:sz w:val="16"/>
                <w:szCs w:val="16"/>
              </w:rPr>
            </w:pPr>
          </w:p>
        </w:tc>
        <w:tc>
          <w:tcPr>
            <w:tcW w:w="879" w:type="dxa"/>
          </w:tcPr>
          <w:p w14:paraId="01B35DFF" w14:textId="77777777" w:rsidR="00143D68" w:rsidRPr="00143D68" w:rsidRDefault="00143D68" w:rsidP="00143D68">
            <w:pPr>
              <w:tabs>
                <w:tab w:val="left" w:pos="360"/>
              </w:tabs>
              <w:spacing w:line="240" w:lineRule="auto"/>
              <w:rPr>
                <w:rFonts w:eastAsia="Times New Roman"/>
                <w:b/>
                <w:sz w:val="16"/>
                <w:szCs w:val="16"/>
              </w:rPr>
            </w:pPr>
          </w:p>
        </w:tc>
        <w:tc>
          <w:tcPr>
            <w:tcW w:w="687" w:type="dxa"/>
          </w:tcPr>
          <w:p w14:paraId="5929B43C" w14:textId="77777777" w:rsidR="00143D68" w:rsidRPr="00143D68" w:rsidRDefault="00143D68" w:rsidP="00143D68">
            <w:pPr>
              <w:tabs>
                <w:tab w:val="left" w:pos="360"/>
              </w:tabs>
              <w:spacing w:line="240" w:lineRule="auto"/>
              <w:rPr>
                <w:rFonts w:eastAsia="Times New Roman"/>
                <w:b/>
                <w:sz w:val="16"/>
                <w:szCs w:val="16"/>
              </w:rPr>
            </w:pPr>
          </w:p>
        </w:tc>
        <w:tc>
          <w:tcPr>
            <w:tcW w:w="719" w:type="dxa"/>
          </w:tcPr>
          <w:p w14:paraId="2FF44F45" w14:textId="77777777" w:rsidR="00143D68" w:rsidRPr="00143D68" w:rsidRDefault="00143D68" w:rsidP="00143D68">
            <w:pPr>
              <w:tabs>
                <w:tab w:val="left" w:pos="360"/>
              </w:tabs>
              <w:spacing w:line="240" w:lineRule="auto"/>
              <w:rPr>
                <w:rFonts w:eastAsia="Times New Roman"/>
                <w:b/>
                <w:sz w:val="16"/>
                <w:szCs w:val="16"/>
              </w:rPr>
            </w:pPr>
          </w:p>
        </w:tc>
        <w:tc>
          <w:tcPr>
            <w:tcW w:w="895" w:type="dxa"/>
          </w:tcPr>
          <w:p w14:paraId="4A91E302" w14:textId="77777777" w:rsidR="00143D68" w:rsidRPr="00143D68" w:rsidRDefault="00143D68" w:rsidP="00143D68">
            <w:pPr>
              <w:tabs>
                <w:tab w:val="left" w:pos="360"/>
              </w:tabs>
              <w:spacing w:line="240" w:lineRule="auto"/>
              <w:rPr>
                <w:rFonts w:eastAsia="Times New Roman"/>
                <w:b/>
                <w:sz w:val="16"/>
                <w:szCs w:val="16"/>
              </w:rPr>
            </w:pPr>
          </w:p>
        </w:tc>
        <w:tc>
          <w:tcPr>
            <w:tcW w:w="715" w:type="dxa"/>
          </w:tcPr>
          <w:p w14:paraId="59BE8E81" w14:textId="77777777" w:rsidR="00143D68" w:rsidRPr="00143D68" w:rsidRDefault="00143D68" w:rsidP="00143D68">
            <w:pPr>
              <w:tabs>
                <w:tab w:val="left" w:pos="360"/>
              </w:tabs>
              <w:spacing w:line="240" w:lineRule="auto"/>
              <w:rPr>
                <w:rFonts w:eastAsia="Times New Roman"/>
                <w:b/>
                <w:sz w:val="16"/>
                <w:szCs w:val="16"/>
              </w:rPr>
            </w:pPr>
          </w:p>
        </w:tc>
        <w:tc>
          <w:tcPr>
            <w:tcW w:w="705" w:type="dxa"/>
          </w:tcPr>
          <w:p w14:paraId="7E6DCF57" w14:textId="77777777" w:rsidR="00143D68" w:rsidRPr="00143D68" w:rsidRDefault="00143D68" w:rsidP="00143D68">
            <w:pPr>
              <w:tabs>
                <w:tab w:val="left" w:pos="360"/>
              </w:tabs>
              <w:spacing w:line="240" w:lineRule="auto"/>
              <w:rPr>
                <w:rFonts w:eastAsia="Times New Roman"/>
                <w:b/>
                <w:sz w:val="16"/>
                <w:szCs w:val="16"/>
              </w:rPr>
            </w:pPr>
          </w:p>
        </w:tc>
        <w:tc>
          <w:tcPr>
            <w:tcW w:w="764" w:type="dxa"/>
          </w:tcPr>
          <w:p w14:paraId="55B82CB2"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15979EAE" w14:textId="77777777" w:rsidR="00143D68" w:rsidRPr="00143D68" w:rsidRDefault="00143D68" w:rsidP="00143D68">
            <w:pPr>
              <w:tabs>
                <w:tab w:val="left" w:pos="360"/>
              </w:tabs>
              <w:spacing w:line="240" w:lineRule="auto"/>
              <w:rPr>
                <w:rFonts w:eastAsia="Times New Roman"/>
                <w:b/>
                <w:sz w:val="16"/>
                <w:szCs w:val="16"/>
              </w:rPr>
            </w:pPr>
          </w:p>
        </w:tc>
        <w:tc>
          <w:tcPr>
            <w:tcW w:w="5772" w:type="dxa"/>
          </w:tcPr>
          <w:p w14:paraId="74AF2FE8"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2EBDA266" w14:textId="77777777" w:rsidTr="00B169AD">
        <w:tc>
          <w:tcPr>
            <w:tcW w:w="710" w:type="dxa"/>
          </w:tcPr>
          <w:p w14:paraId="14805C70" w14:textId="77777777" w:rsidR="00143D68" w:rsidRPr="00143D68" w:rsidRDefault="00143D68" w:rsidP="00143D68">
            <w:pPr>
              <w:tabs>
                <w:tab w:val="left" w:pos="360"/>
              </w:tabs>
              <w:spacing w:line="240" w:lineRule="auto"/>
              <w:rPr>
                <w:rFonts w:eastAsia="Times New Roman"/>
                <w:b/>
                <w:sz w:val="16"/>
                <w:szCs w:val="16"/>
              </w:rPr>
            </w:pPr>
          </w:p>
        </w:tc>
        <w:tc>
          <w:tcPr>
            <w:tcW w:w="879" w:type="dxa"/>
          </w:tcPr>
          <w:p w14:paraId="1B66F3B4" w14:textId="77777777" w:rsidR="00143D68" w:rsidRPr="00143D68" w:rsidRDefault="00143D68" w:rsidP="00143D68">
            <w:pPr>
              <w:tabs>
                <w:tab w:val="left" w:pos="360"/>
              </w:tabs>
              <w:spacing w:line="240" w:lineRule="auto"/>
              <w:rPr>
                <w:rFonts w:eastAsia="Times New Roman"/>
                <w:b/>
                <w:sz w:val="16"/>
                <w:szCs w:val="16"/>
              </w:rPr>
            </w:pPr>
          </w:p>
        </w:tc>
        <w:tc>
          <w:tcPr>
            <w:tcW w:w="687" w:type="dxa"/>
          </w:tcPr>
          <w:p w14:paraId="57A01103" w14:textId="77777777" w:rsidR="00143D68" w:rsidRPr="00143D68" w:rsidRDefault="00143D68" w:rsidP="00143D68">
            <w:pPr>
              <w:tabs>
                <w:tab w:val="left" w:pos="360"/>
              </w:tabs>
              <w:spacing w:line="240" w:lineRule="auto"/>
              <w:rPr>
                <w:rFonts w:eastAsia="Times New Roman"/>
                <w:b/>
                <w:sz w:val="16"/>
                <w:szCs w:val="16"/>
              </w:rPr>
            </w:pPr>
          </w:p>
        </w:tc>
        <w:tc>
          <w:tcPr>
            <w:tcW w:w="719" w:type="dxa"/>
          </w:tcPr>
          <w:p w14:paraId="32B98B03" w14:textId="77777777" w:rsidR="00143D68" w:rsidRPr="00143D68" w:rsidRDefault="00143D68" w:rsidP="00143D68">
            <w:pPr>
              <w:tabs>
                <w:tab w:val="left" w:pos="360"/>
              </w:tabs>
              <w:spacing w:line="240" w:lineRule="auto"/>
              <w:rPr>
                <w:rFonts w:eastAsia="Times New Roman"/>
                <w:b/>
                <w:sz w:val="16"/>
                <w:szCs w:val="16"/>
              </w:rPr>
            </w:pPr>
          </w:p>
        </w:tc>
        <w:tc>
          <w:tcPr>
            <w:tcW w:w="895" w:type="dxa"/>
          </w:tcPr>
          <w:p w14:paraId="1316D3A6" w14:textId="77777777" w:rsidR="00143D68" w:rsidRPr="00143D68" w:rsidRDefault="00143D68" w:rsidP="00143D68">
            <w:pPr>
              <w:tabs>
                <w:tab w:val="left" w:pos="360"/>
              </w:tabs>
              <w:spacing w:line="240" w:lineRule="auto"/>
              <w:rPr>
                <w:rFonts w:eastAsia="Times New Roman"/>
                <w:b/>
                <w:sz w:val="16"/>
                <w:szCs w:val="16"/>
              </w:rPr>
            </w:pPr>
          </w:p>
        </w:tc>
        <w:tc>
          <w:tcPr>
            <w:tcW w:w="715" w:type="dxa"/>
          </w:tcPr>
          <w:p w14:paraId="6DC24DCF" w14:textId="77777777" w:rsidR="00143D68" w:rsidRPr="00143D68" w:rsidRDefault="00143D68" w:rsidP="00143D68">
            <w:pPr>
              <w:tabs>
                <w:tab w:val="left" w:pos="360"/>
              </w:tabs>
              <w:spacing w:line="240" w:lineRule="auto"/>
              <w:rPr>
                <w:rFonts w:eastAsia="Times New Roman"/>
                <w:b/>
                <w:sz w:val="16"/>
                <w:szCs w:val="16"/>
              </w:rPr>
            </w:pPr>
          </w:p>
        </w:tc>
        <w:tc>
          <w:tcPr>
            <w:tcW w:w="705" w:type="dxa"/>
          </w:tcPr>
          <w:p w14:paraId="522FFB7B" w14:textId="77777777" w:rsidR="00143D68" w:rsidRPr="00143D68" w:rsidRDefault="00143D68" w:rsidP="00143D68">
            <w:pPr>
              <w:tabs>
                <w:tab w:val="left" w:pos="360"/>
              </w:tabs>
              <w:spacing w:line="240" w:lineRule="auto"/>
              <w:rPr>
                <w:rFonts w:eastAsia="Times New Roman"/>
                <w:b/>
                <w:sz w:val="16"/>
                <w:szCs w:val="16"/>
              </w:rPr>
            </w:pPr>
          </w:p>
        </w:tc>
        <w:tc>
          <w:tcPr>
            <w:tcW w:w="764" w:type="dxa"/>
          </w:tcPr>
          <w:p w14:paraId="15CF6C23"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51743502" w14:textId="77777777" w:rsidR="00143D68" w:rsidRPr="00143D68" w:rsidRDefault="00143D68" w:rsidP="00143D68">
            <w:pPr>
              <w:tabs>
                <w:tab w:val="left" w:pos="360"/>
              </w:tabs>
              <w:spacing w:line="240" w:lineRule="auto"/>
              <w:rPr>
                <w:rFonts w:eastAsia="Times New Roman"/>
                <w:b/>
                <w:sz w:val="16"/>
                <w:szCs w:val="16"/>
              </w:rPr>
            </w:pPr>
          </w:p>
        </w:tc>
        <w:tc>
          <w:tcPr>
            <w:tcW w:w="5772" w:type="dxa"/>
          </w:tcPr>
          <w:p w14:paraId="722273B4"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37979C74" w14:textId="77777777" w:rsidTr="00B169AD">
        <w:tc>
          <w:tcPr>
            <w:tcW w:w="710" w:type="dxa"/>
          </w:tcPr>
          <w:p w14:paraId="3C0BED02" w14:textId="77777777" w:rsidR="00143D68" w:rsidRPr="00143D68" w:rsidRDefault="00143D68" w:rsidP="00143D68">
            <w:pPr>
              <w:tabs>
                <w:tab w:val="left" w:pos="360"/>
              </w:tabs>
              <w:spacing w:line="240" w:lineRule="auto"/>
              <w:rPr>
                <w:rFonts w:eastAsia="Times New Roman"/>
                <w:b/>
                <w:sz w:val="16"/>
                <w:szCs w:val="16"/>
              </w:rPr>
            </w:pPr>
          </w:p>
        </w:tc>
        <w:tc>
          <w:tcPr>
            <w:tcW w:w="879" w:type="dxa"/>
          </w:tcPr>
          <w:p w14:paraId="30904A48" w14:textId="77777777" w:rsidR="00143D68" w:rsidRPr="00143D68" w:rsidRDefault="00143D68" w:rsidP="00143D68">
            <w:pPr>
              <w:tabs>
                <w:tab w:val="left" w:pos="360"/>
              </w:tabs>
              <w:spacing w:line="240" w:lineRule="auto"/>
              <w:rPr>
                <w:rFonts w:eastAsia="Times New Roman"/>
                <w:b/>
                <w:sz w:val="16"/>
                <w:szCs w:val="16"/>
              </w:rPr>
            </w:pPr>
          </w:p>
        </w:tc>
        <w:tc>
          <w:tcPr>
            <w:tcW w:w="687" w:type="dxa"/>
          </w:tcPr>
          <w:p w14:paraId="2A7E7CDB" w14:textId="77777777" w:rsidR="00143D68" w:rsidRPr="00143D68" w:rsidRDefault="00143D68" w:rsidP="00143D68">
            <w:pPr>
              <w:tabs>
                <w:tab w:val="left" w:pos="360"/>
              </w:tabs>
              <w:spacing w:line="240" w:lineRule="auto"/>
              <w:rPr>
                <w:rFonts w:eastAsia="Times New Roman"/>
                <w:b/>
                <w:sz w:val="16"/>
                <w:szCs w:val="16"/>
              </w:rPr>
            </w:pPr>
          </w:p>
        </w:tc>
        <w:tc>
          <w:tcPr>
            <w:tcW w:w="719" w:type="dxa"/>
          </w:tcPr>
          <w:p w14:paraId="5188A916" w14:textId="77777777" w:rsidR="00143D68" w:rsidRPr="00143D68" w:rsidRDefault="00143D68" w:rsidP="00143D68">
            <w:pPr>
              <w:tabs>
                <w:tab w:val="left" w:pos="360"/>
              </w:tabs>
              <w:spacing w:line="240" w:lineRule="auto"/>
              <w:rPr>
                <w:rFonts w:eastAsia="Times New Roman"/>
                <w:b/>
                <w:sz w:val="16"/>
                <w:szCs w:val="16"/>
              </w:rPr>
            </w:pPr>
          </w:p>
        </w:tc>
        <w:tc>
          <w:tcPr>
            <w:tcW w:w="895" w:type="dxa"/>
          </w:tcPr>
          <w:p w14:paraId="02CB8E6F" w14:textId="77777777" w:rsidR="00143D68" w:rsidRPr="00143D68" w:rsidRDefault="00143D68" w:rsidP="00143D68">
            <w:pPr>
              <w:tabs>
                <w:tab w:val="left" w:pos="360"/>
              </w:tabs>
              <w:spacing w:line="240" w:lineRule="auto"/>
              <w:rPr>
                <w:rFonts w:eastAsia="Times New Roman"/>
                <w:b/>
                <w:sz w:val="16"/>
                <w:szCs w:val="16"/>
              </w:rPr>
            </w:pPr>
          </w:p>
        </w:tc>
        <w:tc>
          <w:tcPr>
            <w:tcW w:w="715" w:type="dxa"/>
          </w:tcPr>
          <w:p w14:paraId="5623D8D8" w14:textId="77777777" w:rsidR="00143D68" w:rsidRPr="00143D68" w:rsidRDefault="00143D68" w:rsidP="00143D68">
            <w:pPr>
              <w:tabs>
                <w:tab w:val="left" w:pos="360"/>
              </w:tabs>
              <w:spacing w:line="240" w:lineRule="auto"/>
              <w:rPr>
                <w:rFonts w:eastAsia="Times New Roman"/>
                <w:b/>
                <w:sz w:val="16"/>
                <w:szCs w:val="16"/>
              </w:rPr>
            </w:pPr>
          </w:p>
        </w:tc>
        <w:tc>
          <w:tcPr>
            <w:tcW w:w="705" w:type="dxa"/>
          </w:tcPr>
          <w:p w14:paraId="3842A9DE" w14:textId="77777777" w:rsidR="00143D68" w:rsidRPr="00143D68" w:rsidRDefault="00143D68" w:rsidP="00143D68">
            <w:pPr>
              <w:tabs>
                <w:tab w:val="left" w:pos="360"/>
              </w:tabs>
              <w:spacing w:line="240" w:lineRule="auto"/>
              <w:rPr>
                <w:rFonts w:eastAsia="Times New Roman"/>
                <w:b/>
                <w:sz w:val="16"/>
                <w:szCs w:val="16"/>
              </w:rPr>
            </w:pPr>
          </w:p>
        </w:tc>
        <w:tc>
          <w:tcPr>
            <w:tcW w:w="764" w:type="dxa"/>
          </w:tcPr>
          <w:p w14:paraId="707B7A7E"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4C17339A" w14:textId="77777777" w:rsidR="00143D68" w:rsidRPr="00143D68" w:rsidRDefault="00143D68" w:rsidP="00143D68">
            <w:pPr>
              <w:tabs>
                <w:tab w:val="left" w:pos="360"/>
              </w:tabs>
              <w:spacing w:line="240" w:lineRule="auto"/>
              <w:rPr>
                <w:rFonts w:eastAsia="Times New Roman"/>
                <w:b/>
                <w:sz w:val="16"/>
                <w:szCs w:val="16"/>
              </w:rPr>
            </w:pPr>
          </w:p>
        </w:tc>
        <w:tc>
          <w:tcPr>
            <w:tcW w:w="5772" w:type="dxa"/>
          </w:tcPr>
          <w:p w14:paraId="3123704A"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7520B1C9" w14:textId="77777777" w:rsidTr="00B169AD">
        <w:tc>
          <w:tcPr>
            <w:tcW w:w="710" w:type="dxa"/>
          </w:tcPr>
          <w:p w14:paraId="4E59D240" w14:textId="77777777" w:rsidR="00143D68" w:rsidRPr="00143D68" w:rsidRDefault="00143D68" w:rsidP="00143D68">
            <w:pPr>
              <w:tabs>
                <w:tab w:val="left" w:pos="360"/>
              </w:tabs>
              <w:spacing w:line="240" w:lineRule="auto"/>
              <w:rPr>
                <w:rFonts w:eastAsia="Times New Roman"/>
                <w:b/>
                <w:sz w:val="16"/>
                <w:szCs w:val="16"/>
              </w:rPr>
            </w:pPr>
          </w:p>
        </w:tc>
        <w:tc>
          <w:tcPr>
            <w:tcW w:w="879" w:type="dxa"/>
          </w:tcPr>
          <w:p w14:paraId="66E3BF5C" w14:textId="77777777" w:rsidR="00143D68" w:rsidRPr="00143D68" w:rsidRDefault="00143D68" w:rsidP="00143D68">
            <w:pPr>
              <w:tabs>
                <w:tab w:val="left" w:pos="360"/>
              </w:tabs>
              <w:spacing w:line="240" w:lineRule="auto"/>
              <w:rPr>
                <w:rFonts w:eastAsia="Times New Roman"/>
                <w:b/>
                <w:sz w:val="16"/>
                <w:szCs w:val="16"/>
              </w:rPr>
            </w:pPr>
          </w:p>
        </w:tc>
        <w:tc>
          <w:tcPr>
            <w:tcW w:w="687" w:type="dxa"/>
          </w:tcPr>
          <w:p w14:paraId="4A310BA8" w14:textId="77777777" w:rsidR="00143D68" w:rsidRPr="00143D68" w:rsidRDefault="00143D68" w:rsidP="00143D68">
            <w:pPr>
              <w:tabs>
                <w:tab w:val="left" w:pos="360"/>
              </w:tabs>
              <w:spacing w:line="240" w:lineRule="auto"/>
              <w:rPr>
                <w:rFonts w:eastAsia="Times New Roman"/>
                <w:b/>
                <w:sz w:val="16"/>
                <w:szCs w:val="16"/>
              </w:rPr>
            </w:pPr>
          </w:p>
        </w:tc>
        <w:tc>
          <w:tcPr>
            <w:tcW w:w="719" w:type="dxa"/>
          </w:tcPr>
          <w:p w14:paraId="569900B3" w14:textId="77777777" w:rsidR="00143D68" w:rsidRPr="00143D68" w:rsidRDefault="00143D68" w:rsidP="00143D68">
            <w:pPr>
              <w:tabs>
                <w:tab w:val="left" w:pos="360"/>
              </w:tabs>
              <w:spacing w:line="240" w:lineRule="auto"/>
              <w:rPr>
                <w:rFonts w:eastAsia="Times New Roman"/>
                <w:b/>
                <w:sz w:val="16"/>
                <w:szCs w:val="16"/>
              </w:rPr>
            </w:pPr>
          </w:p>
        </w:tc>
        <w:tc>
          <w:tcPr>
            <w:tcW w:w="895" w:type="dxa"/>
          </w:tcPr>
          <w:p w14:paraId="46BCB69B" w14:textId="77777777" w:rsidR="00143D68" w:rsidRPr="00143D68" w:rsidRDefault="00143D68" w:rsidP="00143D68">
            <w:pPr>
              <w:tabs>
                <w:tab w:val="left" w:pos="360"/>
              </w:tabs>
              <w:spacing w:line="240" w:lineRule="auto"/>
              <w:rPr>
                <w:rFonts w:eastAsia="Times New Roman"/>
                <w:b/>
                <w:sz w:val="16"/>
                <w:szCs w:val="16"/>
              </w:rPr>
            </w:pPr>
          </w:p>
        </w:tc>
        <w:tc>
          <w:tcPr>
            <w:tcW w:w="715" w:type="dxa"/>
          </w:tcPr>
          <w:p w14:paraId="50B64182" w14:textId="77777777" w:rsidR="00143D68" w:rsidRPr="00143D68" w:rsidRDefault="00143D68" w:rsidP="00143D68">
            <w:pPr>
              <w:tabs>
                <w:tab w:val="left" w:pos="360"/>
              </w:tabs>
              <w:spacing w:line="240" w:lineRule="auto"/>
              <w:rPr>
                <w:rFonts w:eastAsia="Times New Roman"/>
                <w:b/>
                <w:sz w:val="16"/>
                <w:szCs w:val="16"/>
              </w:rPr>
            </w:pPr>
          </w:p>
        </w:tc>
        <w:tc>
          <w:tcPr>
            <w:tcW w:w="705" w:type="dxa"/>
          </w:tcPr>
          <w:p w14:paraId="7AFBF2F6" w14:textId="77777777" w:rsidR="00143D68" w:rsidRPr="00143D68" w:rsidRDefault="00143D68" w:rsidP="00143D68">
            <w:pPr>
              <w:tabs>
                <w:tab w:val="left" w:pos="360"/>
              </w:tabs>
              <w:spacing w:line="240" w:lineRule="auto"/>
              <w:rPr>
                <w:rFonts w:eastAsia="Times New Roman"/>
                <w:b/>
                <w:sz w:val="16"/>
                <w:szCs w:val="16"/>
              </w:rPr>
            </w:pPr>
          </w:p>
        </w:tc>
        <w:tc>
          <w:tcPr>
            <w:tcW w:w="764" w:type="dxa"/>
          </w:tcPr>
          <w:p w14:paraId="2EA4C64C"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02582010" w14:textId="77777777" w:rsidR="00143D68" w:rsidRPr="00143D68" w:rsidRDefault="00143D68" w:rsidP="00143D68">
            <w:pPr>
              <w:tabs>
                <w:tab w:val="left" w:pos="360"/>
              </w:tabs>
              <w:spacing w:line="240" w:lineRule="auto"/>
              <w:rPr>
                <w:rFonts w:eastAsia="Times New Roman"/>
                <w:b/>
                <w:sz w:val="16"/>
                <w:szCs w:val="16"/>
              </w:rPr>
            </w:pPr>
          </w:p>
        </w:tc>
        <w:tc>
          <w:tcPr>
            <w:tcW w:w="5772" w:type="dxa"/>
          </w:tcPr>
          <w:p w14:paraId="09D2C01C"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32638DA0" w14:textId="77777777" w:rsidTr="00B169AD">
        <w:tc>
          <w:tcPr>
            <w:tcW w:w="710" w:type="dxa"/>
          </w:tcPr>
          <w:p w14:paraId="02516506" w14:textId="77777777" w:rsidR="00143D68" w:rsidRPr="00143D68" w:rsidRDefault="00143D68" w:rsidP="00143D68">
            <w:pPr>
              <w:tabs>
                <w:tab w:val="left" w:pos="360"/>
              </w:tabs>
              <w:spacing w:line="240" w:lineRule="auto"/>
              <w:rPr>
                <w:rFonts w:eastAsia="Times New Roman"/>
                <w:b/>
                <w:sz w:val="16"/>
                <w:szCs w:val="16"/>
              </w:rPr>
            </w:pPr>
          </w:p>
        </w:tc>
        <w:tc>
          <w:tcPr>
            <w:tcW w:w="879" w:type="dxa"/>
          </w:tcPr>
          <w:p w14:paraId="079D48DC" w14:textId="77777777" w:rsidR="00143D68" w:rsidRPr="00143D68" w:rsidRDefault="00143D68" w:rsidP="00143D68">
            <w:pPr>
              <w:tabs>
                <w:tab w:val="left" w:pos="360"/>
              </w:tabs>
              <w:spacing w:line="240" w:lineRule="auto"/>
              <w:rPr>
                <w:rFonts w:eastAsia="Times New Roman"/>
                <w:b/>
                <w:sz w:val="16"/>
                <w:szCs w:val="16"/>
              </w:rPr>
            </w:pPr>
          </w:p>
        </w:tc>
        <w:tc>
          <w:tcPr>
            <w:tcW w:w="687" w:type="dxa"/>
          </w:tcPr>
          <w:p w14:paraId="3800E3CF" w14:textId="77777777" w:rsidR="00143D68" w:rsidRPr="00143D68" w:rsidRDefault="00143D68" w:rsidP="00143D68">
            <w:pPr>
              <w:tabs>
                <w:tab w:val="left" w:pos="360"/>
              </w:tabs>
              <w:spacing w:line="240" w:lineRule="auto"/>
              <w:rPr>
                <w:rFonts w:eastAsia="Times New Roman"/>
                <w:b/>
                <w:sz w:val="16"/>
                <w:szCs w:val="16"/>
              </w:rPr>
            </w:pPr>
          </w:p>
        </w:tc>
        <w:tc>
          <w:tcPr>
            <w:tcW w:w="719" w:type="dxa"/>
          </w:tcPr>
          <w:p w14:paraId="15305C67" w14:textId="77777777" w:rsidR="00143D68" w:rsidRPr="00143D68" w:rsidRDefault="00143D68" w:rsidP="00143D68">
            <w:pPr>
              <w:tabs>
                <w:tab w:val="left" w:pos="360"/>
              </w:tabs>
              <w:spacing w:line="240" w:lineRule="auto"/>
              <w:rPr>
                <w:rFonts w:eastAsia="Times New Roman"/>
                <w:b/>
                <w:sz w:val="16"/>
                <w:szCs w:val="16"/>
              </w:rPr>
            </w:pPr>
          </w:p>
        </w:tc>
        <w:tc>
          <w:tcPr>
            <w:tcW w:w="895" w:type="dxa"/>
          </w:tcPr>
          <w:p w14:paraId="7B55884C" w14:textId="77777777" w:rsidR="00143D68" w:rsidRPr="00143D68" w:rsidRDefault="00143D68" w:rsidP="00143D68">
            <w:pPr>
              <w:tabs>
                <w:tab w:val="left" w:pos="360"/>
              </w:tabs>
              <w:spacing w:line="240" w:lineRule="auto"/>
              <w:rPr>
                <w:rFonts w:eastAsia="Times New Roman"/>
                <w:b/>
                <w:sz w:val="16"/>
                <w:szCs w:val="16"/>
              </w:rPr>
            </w:pPr>
          </w:p>
        </w:tc>
        <w:tc>
          <w:tcPr>
            <w:tcW w:w="715" w:type="dxa"/>
          </w:tcPr>
          <w:p w14:paraId="1B5AC43F" w14:textId="77777777" w:rsidR="00143D68" w:rsidRPr="00143D68" w:rsidRDefault="00143D68" w:rsidP="00143D68">
            <w:pPr>
              <w:tabs>
                <w:tab w:val="left" w:pos="360"/>
              </w:tabs>
              <w:spacing w:line="240" w:lineRule="auto"/>
              <w:rPr>
                <w:rFonts w:eastAsia="Times New Roman"/>
                <w:b/>
                <w:sz w:val="16"/>
                <w:szCs w:val="16"/>
              </w:rPr>
            </w:pPr>
          </w:p>
        </w:tc>
        <w:tc>
          <w:tcPr>
            <w:tcW w:w="705" w:type="dxa"/>
          </w:tcPr>
          <w:p w14:paraId="04276973" w14:textId="77777777" w:rsidR="00143D68" w:rsidRPr="00143D68" w:rsidRDefault="00143D68" w:rsidP="00143D68">
            <w:pPr>
              <w:tabs>
                <w:tab w:val="left" w:pos="360"/>
              </w:tabs>
              <w:spacing w:line="240" w:lineRule="auto"/>
              <w:rPr>
                <w:rFonts w:eastAsia="Times New Roman"/>
                <w:b/>
                <w:sz w:val="16"/>
                <w:szCs w:val="16"/>
              </w:rPr>
            </w:pPr>
          </w:p>
        </w:tc>
        <w:tc>
          <w:tcPr>
            <w:tcW w:w="764" w:type="dxa"/>
          </w:tcPr>
          <w:p w14:paraId="77051BF8"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1A0EE5F8" w14:textId="77777777" w:rsidR="00143D68" w:rsidRPr="00143D68" w:rsidRDefault="00143D68" w:rsidP="00143D68">
            <w:pPr>
              <w:tabs>
                <w:tab w:val="left" w:pos="360"/>
              </w:tabs>
              <w:spacing w:line="240" w:lineRule="auto"/>
              <w:rPr>
                <w:rFonts w:eastAsia="Times New Roman"/>
                <w:b/>
                <w:sz w:val="16"/>
                <w:szCs w:val="16"/>
              </w:rPr>
            </w:pPr>
          </w:p>
        </w:tc>
        <w:tc>
          <w:tcPr>
            <w:tcW w:w="5772" w:type="dxa"/>
          </w:tcPr>
          <w:p w14:paraId="48990BB9"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5FDC955D" w14:textId="77777777" w:rsidTr="00B169AD">
        <w:tc>
          <w:tcPr>
            <w:tcW w:w="710" w:type="dxa"/>
          </w:tcPr>
          <w:p w14:paraId="303D0FAA" w14:textId="77777777" w:rsidR="00143D68" w:rsidRPr="00143D68" w:rsidRDefault="00143D68" w:rsidP="00143D68">
            <w:pPr>
              <w:tabs>
                <w:tab w:val="left" w:pos="360"/>
              </w:tabs>
              <w:spacing w:line="240" w:lineRule="auto"/>
              <w:rPr>
                <w:rFonts w:eastAsia="Times New Roman"/>
                <w:b/>
                <w:sz w:val="16"/>
                <w:szCs w:val="16"/>
              </w:rPr>
            </w:pPr>
          </w:p>
        </w:tc>
        <w:tc>
          <w:tcPr>
            <w:tcW w:w="879" w:type="dxa"/>
          </w:tcPr>
          <w:p w14:paraId="318EACBF" w14:textId="77777777" w:rsidR="00143D68" w:rsidRPr="00143D68" w:rsidRDefault="00143D68" w:rsidP="00143D68">
            <w:pPr>
              <w:tabs>
                <w:tab w:val="left" w:pos="360"/>
              </w:tabs>
              <w:spacing w:line="240" w:lineRule="auto"/>
              <w:rPr>
                <w:rFonts w:eastAsia="Times New Roman"/>
                <w:b/>
                <w:sz w:val="16"/>
                <w:szCs w:val="16"/>
              </w:rPr>
            </w:pPr>
          </w:p>
        </w:tc>
        <w:tc>
          <w:tcPr>
            <w:tcW w:w="687" w:type="dxa"/>
          </w:tcPr>
          <w:p w14:paraId="4985F9DF" w14:textId="77777777" w:rsidR="00143D68" w:rsidRPr="00143D68" w:rsidRDefault="00143D68" w:rsidP="00143D68">
            <w:pPr>
              <w:tabs>
                <w:tab w:val="left" w:pos="360"/>
              </w:tabs>
              <w:spacing w:line="240" w:lineRule="auto"/>
              <w:rPr>
                <w:rFonts w:eastAsia="Times New Roman"/>
                <w:b/>
                <w:sz w:val="16"/>
                <w:szCs w:val="16"/>
              </w:rPr>
            </w:pPr>
          </w:p>
        </w:tc>
        <w:tc>
          <w:tcPr>
            <w:tcW w:w="719" w:type="dxa"/>
          </w:tcPr>
          <w:p w14:paraId="33CFBBBA" w14:textId="77777777" w:rsidR="00143D68" w:rsidRPr="00143D68" w:rsidRDefault="00143D68" w:rsidP="00143D68">
            <w:pPr>
              <w:tabs>
                <w:tab w:val="left" w:pos="360"/>
              </w:tabs>
              <w:spacing w:line="240" w:lineRule="auto"/>
              <w:rPr>
                <w:rFonts w:eastAsia="Times New Roman"/>
                <w:b/>
                <w:sz w:val="16"/>
                <w:szCs w:val="16"/>
              </w:rPr>
            </w:pPr>
          </w:p>
        </w:tc>
        <w:tc>
          <w:tcPr>
            <w:tcW w:w="895" w:type="dxa"/>
          </w:tcPr>
          <w:p w14:paraId="43618EA2" w14:textId="77777777" w:rsidR="00143D68" w:rsidRPr="00143D68" w:rsidRDefault="00143D68" w:rsidP="00143D68">
            <w:pPr>
              <w:tabs>
                <w:tab w:val="left" w:pos="360"/>
              </w:tabs>
              <w:spacing w:line="240" w:lineRule="auto"/>
              <w:rPr>
                <w:rFonts w:eastAsia="Times New Roman"/>
                <w:b/>
                <w:sz w:val="16"/>
                <w:szCs w:val="16"/>
              </w:rPr>
            </w:pPr>
          </w:p>
        </w:tc>
        <w:tc>
          <w:tcPr>
            <w:tcW w:w="715" w:type="dxa"/>
          </w:tcPr>
          <w:p w14:paraId="10A9C24F" w14:textId="77777777" w:rsidR="00143D68" w:rsidRPr="00143D68" w:rsidRDefault="00143D68" w:rsidP="00143D68">
            <w:pPr>
              <w:tabs>
                <w:tab w:val="left" w:pos="360"/>
              </w:tabs>
              <w:spacing w:line="240" w:lineRule="auto"/>
              <w:rPr>
                <w:rFonts w:eastAsia="Times New Roman"/>
                <w:b/>
                <w:sz w:val="16"/>
                <w:szCs w:val="16"/>
              </w:rPr>
            </w:pPr>
          </w:p>
        </w:tc>
        <w:tc>
          <w:tcPr>
            <w:tcW w:w="705" w:type="dxa"/>
          </w:tcPr>
          <w:p w14:paraId="5B9001ED" w14:textId="77777777" w:rsidR="00143D68" w:rsidRPr="00143D68" w:rsidRDefault="00143D68" w:rsidP="00143D68">
            <w:pPr>
              <w:tabs>
                <w:tab w:val="left" w:pos="360"/>
              </w:tabs>
              <w:spacing w:line="240" w:lineRule="auto"/>
              <w:rPr>
                <w:rFonts w:eastAsia="Times New Roman"/>
                <w:b/>
                <w:sz w:val="16"/>
                <w:szCs w:val="16"/>
              </w:rPr>
            </w:pPr>
          </w:p>
        </w:tc>
        <w:tc>
          <w:tcPr>
            <w:tcW w:w="764" w:type="dxa"/>
          </w:tcPr>
          <w:p w14:paraId="3EA6C7E6"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1F4FA47D" w14:textId="77777777" w:rsidR="00143D68" w:rsidRPr="00143D68" w:rsidRDefault="00143D68" w:rsidP="00143D68">
            <w:pPr>
              <w:tabs>
                <w:tab w:val="left" w:pos="360"/>
              </w:tabs>
              <w:spacing w:line="240" w:lineRule="auto"/>
              <w:rPr>
                <w:rFonts w:eastAsia="Times New Roman"/>
                <w:b/>
                <w:sz w:val="16"/>
                <w:szCs w:val="16"/>
              </w:rPr>
            </w:pPr>
          </w:p>
        </w:tc>
        <w:tc>
          <w:tcPr>
            <w:tcW w:w="5772" w:type="dxa"/>
          </w:tcPr>
          <w:p w14:paraId="4D661265"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7DDC41D3" w14:textId="77777777" w:rsidTr="00B169AD">
        <w:tc>
          <w:tcPr>
            <w:tcW w:w="710" w:type="dxa"/>
          </w:tcPr>
          <w:p w14:paraId="2C5B0779" w14:textId="77777777" w:rsidR="00143D68" w:rsidRPr="00143D68" w:rsidRDefault="00143D68" w:rsidP="00143D68">
            <w:pPr>
              <w:tabs>
                <w:tab w:val="left" w:pos="360"/>
              </w:tabs>
              <w:spacing w:line="240" w:lineRule="auto"/>
              <w:rPr>
                <w:rFonts w:eastAsia="Times New Roman"/>
                <w:b/>
                <w:sz w:val="16"/>
                <w:szCs w:val="16"/>
              </w:rPr>
            </w:pPr>
          </w:p>
        </w:tc>
        <w:tc>
          <w:tcPr>
            <w:tcW w:w="879" w:type="dxa"/>
          </w:tcPr>
          <w:p w14:paraId="3B3A7C02" w14:textId="77777777" w:rsidR="00143D68" w:rsidRPr="00143D68" w:rsidRDefault="00143D68" w:rsidP="00143D68">
            <w:pPr>
              <w:tabs>
                <w:tab w:val="left" w:pos="360"/>
              </w:tabs>
              <w:spacing w:line="240" w:lineRule="auto"/>
              <w:rPr>
                <w:rFonts w:eastAsia="Times New Roman"/>
                <w:b/>
                <w:sz w:val="16"/>
                <w:szCs w:val="16"/>
              </w:rPr>
            </w:pPr>
          </w:p>
        </w:tc>
        <w:tc>
          <w:tcPr>
            <w:tcW w:w="687" w:type="dxa"/>
          </w:tcPr>
          <w:p w14:paraId="4DB42467" w14:textId="77777777" w:rsidR="00143D68" w:rsidRPr="00143D68" w:rsidRDefault="00143D68" w:rsidP="00143D68">
            <w:pPr>
              <w:tabs>
                <w:tab w:val="left" w:pos="360"/>
              </w:tabs>
              <w:spacing w:line="240" w:lineRule="auto"/>
              <w:rPr>
                <w:rFonts w:eastAsia="Times New Roman"/>
                <w:b/>
                <w:sz w:val="16"/>
                <w:szCs w:val="16"/>
              </w:rPr>
            </w:pPr>
          </w:p>
        </w:tc>
        <w:tc>
          <w:tcPr>
            <w:tcW w:w="719" w:type="dxa"/>
          </w:tcPr>
          <w:p w14:paraId="12E56ECB" w14:textId="77777777" w:rsidR="00143D68" w:rsidRPr="00143D68" w:rsidRDefault="00143D68" w:rsidP="00143D68">
            <w:pPr>
              <w:tabs>
                <w:tab w:val="left" w:pos="360"/>
              </w:tabs>
              <w:spacing w:line="240" w:lineRule="auto"/>
              <w:rPr>
                <w:rFonts w:eastAsia="Times New Roman"/>
                <w:b/>
                <w:sz w:val="16"/>
                <w:szCs w:val="16"/>
              </w:rPr>
            </w:pPr>
          </w:p>
        </w:tc>
        <w:tc>
          <w:tcPr>
            <w:tcW w:w="895" w:type="dxa"/>
          </w:tcPr>
          <w:p w14:paraId="06D82064" w14:textId="77777777" w:rsidR="00143D68" w:rsidRPr="00143D68" w:rsidRDefault="00143D68" w:rsidP="00143D68">
            <w:pPr>
              <w:tabs>
                <w:tab w:val="left" w:pos="360"/>
              </w:tabs>
              <w:spacing w:line="240" w:lineRule="auto"/>
              <w:rPr>
                <w:rFonts w:eastAsia="Times New Roman"/>
                <w:b/>
                <w:sz w:val="16"/>
                <w:szCs w:val="16"/>
              </w:rPr>
            </w:pPr>
          </w:p>
        </w:tc>
        <w:tc>
          <w:tcPr>
            <w:tcW w:w="715" w:type="dxa"/>
          </w:tcPr>
          <w:p w14:paraId="2C5F4A1C" w14:textId="77777777" w:rsidR="00143D68" w:rsidRPr="00143D68" w:rsidRDefault="00143D68" w:rsidP="00143D68">
            <w:pPr>
              <w:tabs>
                <w:tab w:val="left" w:pos="360"/>
              </w:tabs>
              <w:spacing w:line="240" w:lineRule="auto"/>
              <w:rPr>
                <w:rFonts w:eastAsia="Times New Roman"/>
                <w:b/>
                <w:sz w:val="16"/>
                <w:szCs w:val="16"/>
              </w:rPr>
            </w:pPr>
          </w:p>
        </w:tc>
        <w:tc>
          <w:tcPr>
            <w:tcW w:w="705" w:type="dxa"/>
          </w:tcPr>
          <w:p w14:paraId="5EAAED56" w14:textId="77777777" w:rsidR="00143D68" w:rsidRPr="00143D68" w:rsidRDefault="00143D68" w:rsidP="00143D68">
            <w:pPr>
              <w:tabs>
                <w:tab w:val="left" w:pos="360"/>
              </w:tabs>
              <w:spacing w:line="240" w:lineRule="auto"/>
              <w:rPr>
                <w:rFonts w:eastAsia="Times New Roman"/>
                <w:b/>
                <w:sz w:val="16"/>
                <w:szCs w:val="16"/>
              </w:rPr>
            </w:pPr>
          </w:p>
        </w:tc>
        <w:tc>
          <w:tcPr>
            <w:tcW w:w="764" w:type="dxa"/>
          </w:tcPr>
          <w:p w14:paraId="5E5FDBED"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1E84EB37" w14:textId="77777777" w:rsidR="00143D68" w:rsidRPr="00143D68" w:rsidRDefault="00143D68" w:rsidP="00143D68">
            <w:pPr>
              <w:tabs>
                <w:tab w:val="left" w:pos="360"/>
              </w:tabs>
              <w:spacing w:line="240" w:lineRule="auto"/>
              <w:rPr>
                <w:rFonts w:eastAsia="Times New Roman"/>
                <w:b/>
                <w:sz w:val="16"/>
                <w:szCs w:val="16"/>
              </w:rPr>
            </w:pPr>
          </w:p>
        </w:tc>
        <w:tc>
          <w:tcPr>
            <w:tcW w:w="5772" w:type="dxa"/>
          </w:tcPr>
          <w:p w14:paraId="6C4067D5"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4D755791" w14:textId="77777777" w:rsidTr="00B169AD">
        <w:tc>
          <w:tcPr>
            <w:tcW w:w="710" w:type="dxa"/>
          </w:tcPr>
          <w:p w14:paraId="05D627C7" w14:textId="77777777" w:rsidR="00143D68" w:rsidRPr="00143D68" w:rsidRDefault="00143D68" w:rsidP="00143D68">
            <w:pPr>
              <w:tabs>
                <w:tab w:val="left" w:pos="360"/>
              </w:tabs>
              <w:spacing w:line="240" w:lineRule="auto"/>
              <w:rPr>
                <w:rFonts w:eastAsia="Times New Roman"/>
                <w:b/>
                <w:sz w:val="16"/>
                <w:szCs w:val="16"/>
              </w:rPr>
            </w:pPr>
          </w:p>
        </w:tc>
        <w:tc>
          <w:tcPr>
            <w:tcW w:w="879" w:type="dxa"/>
          </w:tcPr>
          <w:p w14:paraId="03C0B4F8" w14:textId="77777777" w:rsidR="00143D68" w:rsidRPr="00143D68" w:rsidRDefault="00143D68" w:rsidP="00143D68">
            <w:pPr>
              <w:tabs>
                <w:tab w:val="left" w:pos="360"/>
              </w:tabs>
              <w:spacing w:line="240" w:lineRule="auto"/>
              <w:rPr>
                <w:rFonts w:eastAsia="Times New Roman"/>
                <w:b/>
                <w:sz w:val="16"/>
                <w:szCs w:val="16"/>
              </w:rPr>
            </w:pPr>
          </w:p>
        </w:tc>
        <w:tc>
          <w:tcPr>
            <w:tcW w:w="687" w:type="dxa"/>
          </w:tcPr>
          <w:p w14:paraId="12EB4000" w14:textId="77777777" w:rsidR="00143D68" w:rsidRPr="00143D68" w:rsidRDefault="00143D68" w:rsidP="00143D68">
            <w:pPr>
              <w:tabs>
                <w:tab w:val="left" w:pos="360"/>
              </w:tabs>
              <w:spacing w:line="240" w:lineRule="auto"/>
              <w:rPr>
                <w:rFonts w:eastAsia="Times New Roman"/>
                <w:b/>
                <w:sz w:val="16"/>
                <w:szCs w:val="16"/>
              </w:rPr>
            </w:pPr>
          </w:p>
        </w:tc>
        <w:tc>
          <w:tcPr>
            <w:tcW w:w="719" w:type="dxa"/>
          </w:tcPr>
          <w:p w14:paraId="6602F26D" w14:textId="77777777" w:rsidR="00143D68" w:rsidRPr="00143D68" w:rsidRDefault="00143D68" w:rsidP="00143D68">
            <w:pPr>
              <w:tabs>
                <w:tab w:val="left" w:pos="360"/>
              </w:tabs>
              <w:spacing w:line="240" w:lineRule="auto"/>
              <w:rPr>
                <w:rFonts w:eastAsia="Times New Roman"/>
                <w:b/>
                <w:sz w:val="16"/>
                <w:szCs w:val="16"/>
              </w:rPr>
            </w:pPr>
          </w:p>
        </w:tc>
        <w:tc>
          <w:tcPr>
            <w:tcW w:w="895" w:type="dxa"/>
          </w:tcPr>
          <w:p w14:paraId="1A1B22CE" w14:textId="77777777" w:rsidR="00143D68" w:rsidRPr="00143D68" w:rsidRDefault="00143D68" w:rsidP="00143D68">
            <w:pPr>
              <w:tabs>
                <w:tab w:val="left" w:pos="360"/>
              </w:tabs>
              <w:spacing w:line="240" w:lineRule="auto"/>
              <w:rPr>
                <w:rFonts w:eastAsia="Times New Roman"/>
                <w:b/>
                <w:sz w:val="16"/>
                <w:szCs w:val="16"/>
              </w:rPr>
            </w:pPr>
          </w:p>
        </w:tc>
        <w:tc>
          <w:tcPr>
            <w:tcW w:w="715" w:type="dxa"/>
          </w:tcPr>
          <w:p w14:paraId="1E12FF32" w14:textId="77777777" w:rsidR="00143D68" w:rsidRPr="00143D68" w:rsidRDefault="00143D68" w:rsidP="00143D68">
            <w:pPr>
              <w:tabs>
                <w:tab w:val="left" w:pos="360"/>
              </w:tabs>
              <w:spacing w:line="240" w:lineRule="auto"/>
              <w:rPr>
                <w:rFonts w:eastAsia="Times New Roman"/>
                <w:b/>
                <w:sz w:val="16"/>
                <w:szCs w:val="16"/>
              </w:rPr>
            </w:pPr>
          </w:p>
        </w:tc>
        <w:tc>
          <w:tcPr>
            <w:tcW w:w="705" w:type="dxa"/>
          </w:tcPr>
          <w:p w14:paraId="59D4EA25" w14:textId="77777777" w:rsidR="00143D68" w:rsidRPr="00143D68" w:rsidRDefault="00143D68" w:rsidP="00143D68">
            <w:pPr>
              <w:tabs>
                <w:tab w:val="left" w:pos="360"/>
              </w:tabs>
              <w:spacing w:line="240" w:lineRule="auto"/>
              <w:rPr>
                <w:rFonts w:eastAsia="Times New Roman"/>
                <w:b/>
                <w:sz w:val="16"/>
                <w:szCs w:val="16"/>
              </w:rPr>
            </w:pPr>
          </w:p>
        </w:tc>
        <w:tc>
          <w:tcPr>
            <w:tcW w:w="764" w:type="dxa"/>
          </w:tcPr>
          <w:p w14:paraId="58276422"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7A394C42" w14:textId="77777777" w:rsidR="00143D68" w:rsidRPr="00143D68" w:rsidRDefault="00143D68" w:rsidP="00143D68">
            <w:pPr>
              <w:tabs>
                <w:tab w:val="left" w:pos="360"/>
              </w:tabs>
              <w:spacing w:line="240" w:lineRule="auto"/>
              <w:rPr>
                <w:rFonts w:eastAsia="Times New Roman"/>
                <w:b/>
                <w:sz w:val="16"/>
                <w:szCs w:val="16"/>
              </w:rPr>
            </w:pPr>
          </w:p>
        </w:tc>
        <w:tc>
          <w:tcPr>
            <w:tcW w:w="5772" w:type="dxa"/>
          </w:tcPr>
          <w:p w14:paraId="032F6D00"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5C870C2E" w14:textId="77777777" w:rsidTr="00B169AD">
        <w:tc>
          <w:tcPr>
            <w:tcW w:w="710" w:type="dxa"/>
          </w:tcPr>
          <w:p w14:paraId="29AD22DB" w14:textId="77777777" w:rsidR="00143D68" w:rsidRPr="00143D68" w:rsidRDefault="00143D68" w:rsidP="00143D68">
            <w:pPr>
              <w:tabs>
                <w:tab w:val="left" w:pos="360"/>
              </w:tabs>
              <w:spacing w:line="240" w:lineRule="auto"/>
              <w:rPr>
                <w:rFonts w:eastAsia="Times New Roman"/>
                <w:b/>
                <w:sz w:val="16"/>
                <w:szCs w:val="16"/>
              </w:rPr>
            </w:pPr>
          </w:p>
        </w:tc>
        <w:tc>
          <w:tcPr>
            <w:tcW w:w="879" w:type="dxa"/>
          </w:tcPr>
          <w:p w14:paraId="721EF97B" w14:textId="77777777" w:rsidR="00143D68" w:rsidRPr="00143D68" w:rsidRDefault="00143D68" w:rsidP="00143D68">
            <w:pPr>
              <w:tabs>
                <w:tab w:val="left" w:pos="360"/>
              </w:tabs>
              <w:spacing w:line="240" w:lineRule="auto"/>
              <w:rPr>
                <w:rFonts w:eastAsia="Times New Roman"/>
                <w:b/>
                <w:sz w:val="16"/>
                <w:szCs w:val="16"/>
              </w:rPr>
            </w:pPr>
          </w:p>
        </w:tc>
        <w:tc>
          <w:tcPr>
            <w:tcW w:w="687" w:type="dxa"/>
          </w:tcPr>
          <w:p w14:paraId="2955E04B" w14:textId="77777777" w:rsidR="00143D68" w:rsidRPr="00143D68" w:rsidRDefault="00143D68" w:rsidP="00143D68">
            <w:pPr>
              <w:tabs>
                <w:tab w:val="left" w:pos="360"/>
              </w:tabs>
              <w:spacing w:line="240" w:lineRule="auto"/>
              <w:rPr>
                <w:rFonts w:eastAsia="Times New Roman"/>
                <w:b/>
                <w:sz w:val="16"/>
                <w:szCs w:val="16"/>
              </w:rPr>
            </w:pPr>
          </w:p>
        </w:tc>
        <w:tc>
          <w:tcPr>
            <w:tcW w:w="719" w:type="dxa"/>
          </w:tcPr>
          <w:p w14:paraId="5E8A536B" w14:textId="77777777" w:rsidR="00143D68" w:rsidRPr="00143D68" w:rsidRDefault="00143D68" w:rsidP="00143D68">
            <w:pPr>
              <w:tabs>
                <w:tab w:val="left" w:pos="360"/>
              </w:tabs>
              <w:spacing w:line="240" w:lineRule="auto"/>
              <w:rPr>
                <w:rFonts w:eastAsia="Times New Roman"/>
                <w:b/>
                <w:sz w:val="16"/>
                <w:szCs w:val="16"/>
              </w:rPr>
            </w:pPr>
          </w:p>
        </w:tc>
        <w:tc>
          <w:tcPr>
            <w:tcW w:w="895" w:type="dxa"/>
          </w:tcPr>
          <w:p w14:paraId="7BAF1638" w14:textId="77777777" w:rsidR="00143D68" w:rsidRPr="00143D68" w:rsidRDefault="00143D68" w:rsidP="00143D68">
            <w:pPr>
              <w:tabs>
                <w:tab w:val="left" w:pos="360"/>
              </w:tabs>
              <w:spacing w:line="240" w:lineRule="auto"/>
              <w:rPr>
                <w:rFonts w:eastAsia="Times New Roman"/>
                <w:b/>
                <w:sz w:val="16"/>
                <w:szCs w:val="16"/>
              </w:rPr>
            </w:pPr>
          </w:p>
        </w:tc>
        <w:tc>
          <w:tcPr>
            <w:tcW w:w="715" w:type="dxa"/>
          </w:tcPr>
          <w:p w14:paraId="06F46732" w14:textId="77777777" w:rsidR="00143D68" w:rsidRPr="00143D68" w:rsidRDefault="00143D68" w:rsidP="00143D68">
            <w:pPr>
              <w:tabs>
                <w:tab w:val="left" w:pos="360"/>
              </w:tabs>
              <w:spacing w:line="240" w:lineRule="auto"/>
              <w:rPr>
                <w:rFonts w:eastAsia="Times New Roman"/>
                <w:b/>
                <w:sz w:val="16"/>
                <w:szCs w:val="16"/>
              </w:rPr>
            </w:pPr>
          </w:p>
        </w:tc>
        <w:tc>
          <w:tcPr>
            <w:tcW w:w="705" w:type="dxa"/>
          </w:tcPr>
          <w:p w14:paraId="69279E96" w14:textId="77777777" w:rsidR="00143D68" w:rsidRPr="00143D68" w:rsidRDefault="00143D68" w:rsidP="00143D68">
            <w:pPr>
              <w:tabs>
                <w:tab w:val="left" w:pos="360"/>
              </w:tabs>
              <w:spacing w:line="240" w:lineRule="auto"/>
              <w:rPr>
                <w:rFonts w:eastAsia="Times New Roman"/>
                <w:b/>
                <w:sz w:val="16"/>
                <w:szCs w:val="16"/>
              </w:rPr>
            </w:pPr>
          </w:p>
        </w:tc>
        <w:tc>
          <w:tcPr>
            <w:tcW w:w="764" w:type="dxa"/>
          </w:tcPr>
          <w:p w14:paraId="2FFBCDE4"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6A165ECB" w14:textId="77777777" w:rsidR="00143D68" w:rsidRPr="00143D68" w:rsidRDefault="00143D68" w:rsidP="00143D68">
            <w:pPr>
              <w:tabs>
                <w:tab w:val="left" w:pos="360"/>
              </w:tabs>
              <w:spacing w:line="240" w:lineRule="auto"/>
              <w:rPr>
                <w:rFonts w:eastAsia="Times New Roman"/>
                <w:b/>
                <w:sz w:val="16"/>
                <w:szCs w:val="16"/>
              </w:rPr>
            </w:pPr>
          </w:p>
        </w:tc>
        <w:tc>
          <w:tcPr>
            <w:tcW w:w="5772" w:type="dxa"/>
          </w:tcPr>
          <w:p w14:paraId="773F9012"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6C6351CB" w14:textId="77777777" w:rsidTr="00B169AD">
        <w:tc>
          <w:tcPr>
            <w:tcW w:w="710" w:type="dxa"/>
          </w:tcPr>
          <w:p w14:paraId="43EB347A" w14:textId="77777777" w:rsidR="00143D68" w:rsidRPr="00143D68" w:rsidRDefault="00143D68" w:rsidP="00143D68">
            <w:pPr>
              <w:tabs>
                <w:tab w:val="left" w:pos="360"/>
              </w:tabs>
              <w:spacing w:line="240" w:lineRule="auto"/>
              <w:rPr>
                <w:rFonts w:eastAsia="Times New Roman"/>
                <w:b/>
                <w:sz w:val="16"/>
                <w:szCs w:val="16"/>
              </w:rPr>
            </w:pPr>
          </w:p>
        </w:tc>
        <w:tc>
          <w:tcPr>
            <w:tcW w:w="879" w:type="dxa"/>
          </w:tcPr>
          <w:p w14:paraId="3148F826" w14:textId="77777777" w:rsidR="00143D68" w:rsidRPr="00143D68" w:rsidRDefault="00143D68" w:rsidP="00143D68">
            <w:pPr>
              <w:tabs>
                <w:tab w:val="left" w:pos="360"/>
              </w:tabs>
              <w:spacing w:line="240" w:lineRule="auto"/>
              <w:rPr>
                <w:rFonts w:eastAsia="Times New Roman"/>
                <w:b/>
                <w:sz w:val="16"/>
                <w:szCs w:val="16"/>
              </w:rPr>
            </w:pPr>
          </w:p>
        </w:tc>
        <w:tc>
          <w:tcPr>
            <w:tcW w:w="687" w:type="dxa"/>
          </w:tcPr>
          <w:p w14:paraId="57649CC0" w14:textId="77777777" w:rsidR="00143D68" w:rsidRPr="00143D68" w:rsidRDefault="00143D68" w:rsidP="00143D68">
            <w:pPr>
              <w:tabs>
                <w:tab w:val="left" w:pos="360"/>
              </w:tabs>
              <w:spacing w:line="240" w:lineRule="auto"/>
              <w:rPr>
                <w:rFonts w:eastAsia="Times New Roman"/>
                <w:b/>
                <w:sz w:val="16"/>
                <w:szCs w:val="16"/>
              </w:rPr>
            </w:pPr>
          </w:p>
        </w:tc>
        <w:tc>
          <w:tcPr>
            <w:tcW w:w="719" w:type="dxa"/>
          </w:tcPr>
          <w:p w14:paraId="49DE4E83" w14:textId="77777777" w:rsidR="00143D68" w:rsidRPr="00143D68" w:rsidRDefault="00143D68" w:rsidP="00143D68">
            <w:pPr>
              <w:tabs>
                <w:tab w:val="left" w:pos="360"/>
              </w:tabs>
              <w:spacing w:line="240" w:lineRule="auto"/>
              <w:rPr>
                <w:rFonts w:eastAsia="Times New Roman"/>
                <w:b/>
                <w:sz w:val="16"/>
                <w:szCs w:val="16"/>
              </w:rPr>
            </w:pPr>
          </w:p>
        </w:tc>
        <w:tc>
          <w:tcPr>
            <w:tcW w:w="895" w:type="dxa"/>
          </w:tcPr>
          <w:p w14:paraId="7076CC7B" w14:textId="77777777" w:rsidR="00143D68" w:rsidRPr="00143D68" w:rsidRDefault="00143D68" w:rsidP="00143D68">
            <w:pPr>
              <w:tabs>
                <w:tab w:val="left" w:pos="360"/>
              </w:tabs>
              <w:spacing w:line="240" w:lineRule="auto"/>
              <w:rPr>
                <w:rFonts w:eastAsia="Times New Roman"/>
                <w:b/>
                <w:sz w:val="16"/>
                <w:szCs w:val="16"/>
              </w:rPr>
            </w:pPr>
          </w:p>
        </w:tc>
        <w:tc>
          <w:tcPr>
            <w:tcW w:w="715" w:type="dxa"/>
          </w:tcPr>
          <w:p w14:paraId="188F832C" w14:textId="77777777" w:rsidR="00143D68" w:rsidRPr="00143D68" w:rsidRDefault="00143D68" w:rsidP="00143D68">
            <w:pPr>
              <w:tabs>
                <w:tab w:val="left" w:pos="360"/>
              </w:tabs>
              <w:spacing w:line="240" w:lineRule="auto"/>
              <w:rPr>
                <w:rFonts w:eastAsia="Times New Roman"/>
                <w:b/>
                <w:sz w:val="16"/>
                <w:szCs w:val="16"/>
              </w:rPr>
            </w:pPr>
          </w:p>
        </w:tc>
        <w:tc>
          <w:tcPr>
            <w:tcW w:w="705" w:type="dxa"/>
          </w:tcPr>
          <w:p w14:paraId="54A7E575" w14:textId="77777777" w:rsidR="00143D68" w:rsidRPr="00143D68" w:rsidRDefault="00143D68" w:rsidP="00143D68">
            <w:pPr>
              <w:tabs>
                <w:tab w:val="left" w:pos="360"/>
              </w:tabs>
              <w:spacing w:line="240" w:lineRule="auto"/>
              <w:rPr>
                <w:rFonts w:eastAsia="Times New Roman"/>
                <w:b/>
                <w:sz w:val="16"/>
                <w:szCs w:val="16"/>
              </w:rPr>
            </w:pPr>
          </w:p>
        </w:tc>
        <w:tc>
          <w:tcPr>
            <w:tcW w:w="764" w:type="dxa"/>
          </w:tcPr>
          <w:p w14:paraId="481A955E"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3EE10526" w14:textId="77777777" w:rsidR="00143D68" w:rsidRPr="00143D68" w:rsidRDefault="00143D68" w:rsidP="00143D68">
            <w:pPr>
              <w:tabs>
                <w:tab w:val="left" w:pos="360"/>
              </w:tabs>
              <w:spacing w:line="240" w:lineRule="auto"/>
              <w:rPr>
                <w:rFonts w:eastAsia="Times New Roman"/>
                <w:b/>
                <w:sz w:val="16"/>
                <w:szCs w:val="16"/>
              </w:rPr>
            </w:pPr>
          </w:p>
        </w:tc>
        <w:tc>
          <w:tcPr>
            <w:tcW w:w="5772" w:type="dxa"/>
          </w:tcPr>
          <w:p w14:paraId="598F6004"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1AEDA3A4" w14:textId="77777777" w:rsidTr="00B169AD">
        <w:tc>
          <w:tcPr>
            <w:tcW w:w="710" w:type="dxa"/>
          </w:tcPr>
          <w:p w14:paraId="3945B881" w14:textId="77777777" w:rsidR="00143D68" w:rsidRPr="00143D68" w:rsidRDefault="00143D68" w:rsidP="00143D68">
            <w:pPr>
              <w:tabs>
                <w:tab w:val="left" w:pos="360"/>
              </w:tabs>
              <w:spacing w:line="240" w:lineRule="auto"/>
              <w:rPr>
                <w:rFonts w:eastAsia="Times New Roman"/>
                <w:b/>
                <w:sz w:val="16"/>
                <w:szCs w:val="16"/>
              </w:rPr>
            </w:pPr>
          </w:p>
        </w:tc>
        <w:tc>
          <w:tcPr>
            <w:tcW w:w="879" w:type="dxa"/>
          </w:tcPr>
          <w:p w14:paraId="42C40C19" w14:textId="77777777" w:rsidR="00143D68" w:rsidRPr="00143D68" w:rsidRDefault="00143D68" w:rsidP="00143D68">
            <w:pPr>
              <w:tabs>
                <w:tab w:val="left" w:pos="360"/>
              </w:tabs>
              <w:spacing w:line="240" w:lineRule="auto"/>
              <w:rPr>
                <w:rFonts w:eastAsia="Times New Roman"/>
                <w:b/>
                <w:sz w:val="16"/>
                <w:szCs w:val="16"/>
              </w:rPr>
            </w:pPr>
          </w:p>
        </w:tc>
        <w:tc>
          <w:tcPr>
            <w:tcW w:w="687" w:type="dxa"/>
          </w:tcPr>
          <w:p w14:paraId="7610EFBF" w14:textId="77777777" w:rsidR="00143D68" w:rsidRPr="00143D68" w:rsidRDefault="00143D68" w:rsidP="00143D68">
            <w:pPr>
              <w:tabs>
                <w:tab w:val="left" w:pos="360"/>
              </w:tabs>
              <w:spacing w:line="240" w:lineRule="auto"/>
              <w:rPr>
                <w:rFonts w:eastAsia="Times New Roman"/>
                <w:b/>
                <w:sz w:val="16"/>
                <w:szCs w:val="16"/>
              </w:rPr>
            </w:pPr>
          </w:p>
        </w:tc>
        <w:tc>
          <w:tcPr>
            <w:tcW w:w="719" w:type="dxa"/>
          </w:tcPr>
          <w:p w14:paraId="02CA7C55" w14:textId="77777777" w:rsidR="00143D68" w:rsidRPr="00143D68" w:rsidRDefault="00143D68" w:rsidP="00143D68">
            <w:pPr>
              <w:tabs>
                <w:tab w:val="left" w:pos="360"/>
              </w:tabs>
              <w:spacing w:line="240" w:lineRule="auto"/>
              <w:rPr>
                <w:rFonts w:eastAsia="Times New Roman"/>
                <w:b/>
                <w:sz w:val="16"/>
                <w:szCs w:val="16"/>
              </w:rPr>
            </w:pPr>
          </w:p>
        </w:tc>
        <w:tc>
          <w:tcPr>
            <w:tcW w:w="895" w:type="dxa"/>
          </w:tcPr>
          <w:p w14:paraId="2D108BCB" w14:textId="77777777" w:rsidR="00143D68" w:rsidRPr="00143D68" w:rsidRDefault="00143D68" w:rsidP="00143D68">
            <w:pPr>
              <w:tabs>
                <w:tab w:val="left" w:pos="360"/>
              </w:tabs>
              <w:spacing w:line="240" w:lineRule="auto"/>
              <w:rPr>
                <w:rFonts w:eastAsia="Times New Roman"/>
                <w:b/>
                <w:sz w:val="16"/>
                <w:szCs w:val="16"/>
              </w:rPr>
            </w:pPr>
          </w:p>
        </w:tc>
        <w:tc>
          <w:tcPr>
            <w:tcW w:w="715" w:type="dxa"/>
          </w:tcPr>
          <w:p w14:paraId="6ECFA617" w14:textId="77777777" w:rsidR="00143D68" w:rsidRPr="00143D68" w:rsidRDefault="00143D68" w:rsidP="00143D68">
            <w:pPr>
              <w:tabs>
                <w:tab w:val="left" w:pos="360"/>
              </w:tabs>
              <w:spacing w:line="240" w:lineRule="auto"/>
              <w:rPr>
                <w:rFonts w:eastAsia="Times New Roman"/>
                <w:b/>
                <w:sz w:val="16"/>
                <w:szCs w:val="16"/>
              </w:rPr>
            </w:pPr>
          </w:p>
        </w:tc>
        <w:tc>
          <w:tcPr>
            <w:tcW w:w="705" w:type="dxa"/>
          </w:tcPr>
          <w:p w14:paraId="2F23ABCE" w14:textId="77777777" w:rsidR="00143D68" w:rsidRPr="00143D68" w:rsidRDefault="00143D68" w:rsidP="00143D68">
            <w:pPr>
              <w:tabs>
                <w:tab w:val="left" w:pos="360"/>
              </w:tabs>
              <w:spacing w:line="240" w:lineRule="auto"/>
              <w:rPr>
                <w:rFonts w:eastAsia="Times New Roman"/>
                <w:b/>
                <w:sz w:val="16"/>
                <w:szCs w:val="16"/>
              </w:rPr>
            </w:pPr>
          </w:p>
        </w:tc>
        <w:tc>
          <w:tcPr>
            <w:tcW w:w="764" w:type="dxa"/>
          </w:tcPr>
          <w:p w14:paraId="0682C399"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61967C2D" w14:textId="77777777" w:rsidR="00143D68" w:rsidRPr="00143D68" w:rsidRDefault="00143D68" w:rsidP="00143D68">
            <w:pPr>
              <w:tabs>
                <w:tab w:val="left" w:pos="360"/>
              </w:tabs>
              <w:spacing w:line="240" w:lineRule="auto"/>
              <w:rPr>
                <w:rFonts w:eastAsia="Times New Roman"/>
                <w:b/>
                <w:sz w:val="16"/>
                <w:szCs w:val="16"/>
              </w:rPr>
            </w:pPr>
          </w:p>
        </w:tc>
        <w:tc>
          <w:tcPr>
            <w:tcW w:w="5772" w:type="dxa"/>
          </w:tcPr>
          <w:p w14:paraId="6526C202" w14:textId="77777777" w:rsidR="00143D68" w:rsidRPr="00143D68" w:rsidRDefault="00143D68" w:rsidP="00143D68">
            <w:pPr>
              <w:tabs>
                <w:tab w:val="left" w:pos="360"/>
              </w:tabs>
              <w:spacing w:line="240" w:lineRule="auto"/>
              <w:rPr>
                <w:rFonts w:eastAsia="Times New Roman"/>
                <w:b/>
                <w:sz w:val="16"/>
                <w:szCs w:val="16"/>
              </w:rPr>
            </w:pPr>
          </w:p>
        </w:tc>
      </w:tr>
      <w:tr w:rsidR="00143D68" w:rsidRPr="00143D68" w14:paraId="77030150" w14:textId="77777777" w:rsidTr="00B169AD">
        <w:tc>
          <w:tcPr>
            <w:tcW w:w="710" w:type="dxa"/>
          </w:tcPr>
          <w:p w14:paraId="29AB870C" w14:textId="77777777" w:rsidR="00143D68" w:rsidRPr="00143D68" w:rsidRDefault="00143D68" w:rsidP="00143D68">
            <w:pPr>
              <w:tabs>
                <w:tab w:val="left" w:pos="360"/>
              </w:tabs>
              <w:spacing w:line="240" w:lineRule="auto"/>
              <w:rPr>
                <w:rFonts w:eastAsia="Times New Roman"/>
                <w:b/>
                <w:sz w:val="16"/>
                <w:szCs w:val="16"/>
              </w:rPr>
            </w:pPr>
          </w:p>
        </w:tc>
        <w:tc>
          <w:tcPr>
            <w:tcW w:w="879" w:type="dxa"/>
          </w:tcPr>
          <w:p w14:paraId="3468A13D" w14:textId="77777777" w:rsidR="00143D68" w:rsidRPr="00143D68" w:rsidRDefault="00143D68" w:rsidP="00143D68">
            <w:pPr>
              <w:tabs>
                <w:tab w:val="left" w:pos="360"/>
              </w:tabs>
              <w:spacing w:line="240" w:lineRule="auto"/>
              <w:rPr>
                <w:rFonts w:eastAsia="Times New Roman"/>
                <w:b/>
                <w:sz w:val="16"/>
                <w:szCs w:val="16"/>
              </w:rPr>
            </w:pPr>
          </w:p>
        </w:tc>
        <w:tc>
          <w:tcPr>
            <w:tcW w:w="687" w:type="dxa"/>
          </w:tcPr>
          <w:p w14:paraId="2CFE7EBF" w14:textId="77777777" w:rsidR="00143D68" w:rsidRPr="00143D68" w:rsidRDefault="00143D68" w:rsidP="00143D68">
            <w:pPr>
              <w:tabs>
                <w:tab w:val="left" w:pos="360"/>
              </w:tabs>
              <w:spacing w:line="240" w:lineRule="auto"/>
              <w:rPr>
                <w:rFonts w:eastAsia="Times New Roman"/>
                <w:b/>
                <w:sz w:val="16"/>
                <w:szCs w:val="16"/>
              </w:rPr>
            </w:pPr>
          </w:p>
        </w:tc>
        <w:tc>
          <w:tcPr>
            <w:tcW w:w="719" w:type="dxa"/>
          </w:tcPr>
          <w:p w14:paraId="3A513A35" w14:textId="77777777" w:rsidR="00143D68" w:rsidRPr="00143D68" w:rsidRDefault="00143D68" w:rsidP="00143D68">
            <w:pPr>
              <w:tabs>
                <w:tab w:val="left" w:pos="360"/>
              </w:tabs>
              <w:spacing w:line="240" w:lineRule="auto"/>
              <w:rPr>
                <w:rFonts w:eastAsia="Times New Roman"/>
                <w:b/>
                <w:sz w:val="16"/>
                <w:szCs w:val="16"/>
              </w:rPr>
            </w:pPr>
          </w:p>
        </w:tc>
        <w:tc>
          <w:tcPr>
            <w:tcW w:w="895" w:type="dxa"/>
          </w:tcPr>
          <w:p w14:paraId="5932CE68" w14:textId="77777777" w:rsidR="00143D68" w:rsidRPr="00143D68" w:rsidRDefault="00143D68" w:rsidP="00143D68">
            <w:pPr>
              <w:tabs>
                <w:tab w:val="left" w:pos="360"/>
              </w:tabs>
              <w:spacing w:line="240" w:lineRule="auto"/>
              <w:rPr>
                <w:rFonts w:eastAsia="Times New Roman"/>
                <w:b/>
                <w:sz w:val="16"/>
                <w:szCs w:val="16"/>
              </w:rPr>
            </w:pPr>
          </w:p>
        </w:tc>
        <w:tc>
          <w:tcPr>
            <w:tcW w:w="715" w:type="dxa"/>
          </w:tcPr>
          <w:p w14:paraId="0D254CBE" w14:textId="77777777" w:rsidR="00143D68" w:rsidRPr="00143D68" w:rsidRDefault="00143D68" w:rsidP="00143D68">
            <w:pPr>
              <w:tabs>
                <w:tab w:val="left" w:pos="360"/>
              </w:tabs>
              <w:spacing w:line="240" w:lineRule="auto"/>
              <w:rPr>
                <w:rFonts w:eastAsia="Times New Roman"/>
                <w:b/>
                <w:sz w:val="16"/>
                <w:szCs w:val="16"/>
              </w:rPr>
            </w:pPr>
          </w:p>
        </w:tc>
        <w:tc>
          <w:tcPr>
            <w:tcW w:w="705" w:type="dxa"/>
          </w:tcPr>
          <w:p w14:paraId="6AFDCA25" w14:textId="77777777" w:rsidR="00143D68" w:rsidRPr="00143D68" w:rsidRDefault="00143D68" w:rsidP="00143D68">
            <w:pPr>
              <w:tabs>
                <w:tab w:val="left" w:pos="360"/>
              </w:tabs>
              <w:spacing w:line="240" w:lineRule="auto"/>
              <w:rPr>
                <w:rFonts w:eastAsia="Times New Roman"/>
                <w:b/>
                <w:sz w:val="16"/>
                <w:szCs w:val="16"/>
              </w:rPr>
            </w:pPr>
          </w:p>
        </w:tc>
        <w:tc>
          <w:tcPr>
            <w:tcW w:w="764" w:type="dxa"/>
          </w:tcPr>
          <w:p w14:paraId="2540E554" w14:textId="77777777" w:rsidR="00143D68" w:rsidRPr="00143D68" w:rsidRDefault="00143D68" w:rsidP="00143D68">
            <w:pPr>
              <w:tabs>
                <w:tab w:val="left" w:pos="360"/>
              </w:tabs>
              <w:spacing w:line="240" w:lineRule="auto"/>
              <w:rPr>
                <w:rFonts w:eastAsia="Times New Roman"/>
                <w:b/>
                <w:sz w:val="16"/>
                <w:szCs w:val="16"/>
              </w:rPr>
            </w:pPr>
          </w:p>
        </w:tc>
        <w:tc>
          <w:tcPr>
            <w:tcW w:w="851" w:type="dxa"/>
          </w:tcPr>
          <w:p w14:paraId="45AA92F8" w14:textId="77777777" w:rsidR="00143D68" w:rsidRPr="00143D68" w:rsidRDefault="00143D68" w:rsidP="00143D68">
            <w:pPr>
              <w:tabs>
                <w:tab w:val="left" w:pos="360"/>
              </w:tabs>
              <w:spacing w:line="240" w:lineRule="auto"/>
              <w:rPr>
                <w:rFonts w:eastAsia="Times New Roman"/>
                <w:b/>
                <w:sz w:val="16"/>
                <w:szCs w:val="16"/>
              </w:rPr>
            </w:pPr>
          </w:p>
        </w:tc>
        <w:tc>
          <w:tcPr>
            <w:tcW w:w="5772" w:type="dxa"/>
          </w:tcPr>
          <w:p w14:paraId="3BD50A90" w14:textId="77777777" w:rsidR="00143D68" w:rsidRPr="00143D68" w:rsidRDefault="00143D68" w:rsidP="00143D68">
            <w:pPr>
              <w:tabs>
                <w:tab w:val="left" w:pos="360"/>
              </w:tabs>
              <w:spacing w:line="240" w:lineRule="auto"/>
              <w:rPr>
                <w:rFonts w:eastAsia="Times New Roman"/>
                <w:b/>
                <w:sz w:val="16"/>
                <w:szCs w:val="16"/>
              </w:rPr>
            </w:pPr>
          </w:p>
        </w:tc>
      </w:tr>
    </w:tbl>
    <w:p w14:paraId="49565372" w14:textId="77777777" w:rsidR="00143D68" w:rsidRDefault="00143D68" w:rsidP="00143D68">
      <w:pPr>
        <w:tabs>
          <w:tab w:val="left" w:pos="360"/>
        </w:tabs>
        <w:spacing w:line="240" w:lineRule="auto"/>
        <w:ind w:left="360" w:hanging="360"/>
        <w:rPr>
          <w:rFonts w:eastAsia="Times New Roman" w:cs="Times New Roman"/>
          <w:b/>
          <w:szCs w:val="24"/>
        </w:rPr>
      </w:pPr>
    </w:p>
    <w:p w14:paraId="254D9C7A" w14:textId="77777777" w:rsidR="00143D68" w:rsidRDefault="00143D68" w:rsidP="0092327D">
      <w:pPr>
        <w:tabs>
          <w:tab w:val="left" w:pos="274"/>
          <w:tab w:val="left" w:pos="81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40" w:lineRule="auto"/>
        <w:sectPr w:rsidR="00143D68" w:rsidSect="0056768D">
          <w:headerReference w:type="default" r:id="rId24"/>
          <w:pgSz w:w="15840" w:h="12240" w:orient="landscape"/>
          <w:pgMar w:top="1440" w:right="1440" w:bottom="1440" w:left="1440" w:header="720" w:footer="720" w:gutter="0"/>
          <w:cols w:space="720"/>
          <w:docGrid w:linePitch="360"/>
        </w:sectPr>
      </w:pPr>
    </w:p>
    <w:p w14:paraId="538CCAD4" w14:textId="5CBEDE55" w:rsidR="00E86BDA" w:rsidRPr="00E86BDA" w:rsidRDefault="006A1711" w:rsidP="006A1711">
      <w:pPr>
        <w:pStyle w:val="attachmenttitle"/>
      </w:pPr>
      <w:r w:rsidRPr="00E86BDA">
        <w:lastRenderedPageBreak/>
        <w:t>Appendix C</w:t>
      </w:r>
      <w:r>
        <w:t xml:space="preserve">: </w:t>
      </w:r>
      <w:r w:rsidRPr="00E86BDA">
        <w:t>Annual Requalif</w:t>
      </w:r>
      <w:r>
        <w:t>i</w:t>
      </w:r>
      <w:r w:rsidRPr="00E86BDA">
        <w:t>cation Operating Test Quality</w:t>
      </w:r>
      <w:r>
        <w:t xml:space="preserve"> Checklist</w:t>
      </w:r>
    </w:p>
    <w:p w14:paraId="5E213996" w14:textId="5FF3EBF3" w:rsidR="00E86BDA" w:rsidRPr="00E86BDA" w:rsidRDefault="00E86BDA" w:rsidP="009D1694">
      <w:pPr>
        <w:pStyle w:val="BodyText"/>
      </w:pPr>
      <w:r w:rsidRPr="00E86BDA">
        <w:t>Operating test # or date(s) administered: _______</w:t>
      </w:r>
    </w:p>
    <w:tbl>
      <w:tblPr>
        <w:tblW w:w="9401" w:type="dxa"/>
        <w:tblInd w:w="6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43" w:type="dxa"/>
          <w:left w:w="115" w:type="dxa"/>
          <w:bottom w:w="43" w:type="dxa"/>
          <w:right w:w="115" w:type="dxa"/>
        </w:tblCellMar>
        <w:tblLook w:val="01E0" w:firstRow="1" w:lastRow="1" w:firstColumn="1" w:lastColumn="1" w:noHBand="0" w:noVBand="0"/>
      </w:tblPr>
      <w:tblGrid>
        <w:gridCol w:w="6708"/>
        <w:gridCol w:w="1440"/>
        <w:gridCol w:w="1253"/>
      </w:tblGrid>
      <w:tr w:rsidR="00E86BDA" w:rsidRPr="00E86BDA" w14:paraId="3D03BF5E" w14:textId="77777777" w:rsidTr="00E86BDA">
        <w:tc>
          <w:tcPr>
            <w:tcW w:w="6708" w:type="dxa"/>
          </w:tcPr>
          <w:p w14:paraId="2DDC392B" w14:textId="77777777" w:rsidR="00E86BDA" w:rsidRPr="00E86BDA" w:rsidRDefault="00E86BDA" w:rsidP="00E86BDA">
            <w:pPr>
              <w:tabs>
                <w:tab w:val="left" w:pos="360"/>
              </w:tabs>
              <w:spacing w:line="240" w:lineRule="auto"/>
              <w:ind w:left="-156"/>
              <w:rPr>
                <w:rFonts w:eastAsia="Times New Roman"/>
                <w:sz w:val="18"/>
                <w:szCs w:val="18"/>
              </w:rPr>
            </w:pPr>
          </w:p>
        </w:tc>
        <w:tc>
          <w:tcPr>
            <w:tcW w:w="1440" w:type="dxa"/>
          </w:tcPr>
          <w:p w14:paraId="748A034E" w14:textId="77777777" w:rsidR="00E86BDA" w:rsidRPr="00E86BDA" w:rsidRDefault="00E86BDA" w:rsidP="00E86BDA">
            <w:pPr>
              <w:tabs>
                <w:tab w:val="left" w:pos="360"/>
              </w:tabs>
              <w:spacing w:line="240" w:lineRule="auto"/>
              <w:rPr>
                <w:rFonts w:eastAsia="Times New Roman"/>
                <w:sz w:val="18"/>
                <w:szCs w:val="18"/>
              </w:rPr>
            </w:pPr>
            <w:r w:rsidRPr="00E86BDA">
              <w:rPr>
                <w:rFonts w:eastAsia="Times New Roman"/>
                <w:sz w:val="18"/>
                <w:szCs w:val="18"/>
              </w:rPr>
              <w:t>YES</w:t>
            </w:r>
          </w:p>
        </w:tc>
        <w:tc>
          <w:tcPr>
            <w:tcW w:w="1253" w:type="dxa"/>
          </w:tcPr>
          <w:p w14:paraId="6DADBB9F" w14:textId="77777777" w:rsidR="00E86BDA" w:rsidRPr="00E86BDA" w:rsidRDefault="00E86BDA" w:rsidP="00E86BDA">
            <w:pPr>
              <w:tabs>
                <w:tab w:val="left" w:pos="360"/>
              </w:tabs>
              <w:spacing w:line="240" w:lineRule="auto"/>
              <w:rPr>
                <w:rFonts w:eastAsia="Times New Roman"/>
                <w:sz w:val="18"/>
                <w:szCs w:val="18"/>
              </w:rPr>
            </w:pPr>
            <w:r w:rsidRPr="00E86BDA">
              <w:rPr>
                <w:rFonts w:eastAsia="Times New Roman"/>
                <w:sz w:val="18"/>
                <w:szCs w:val="18"/>
              </w:rPr>
              <w:t>NO</w:t>
            </w:r>
          </w:p>
        </w:tc>
      </w:tr>
      <w:tr w:rsidR="007468E6" w:rsidRPr="00E86BDA" w14:paraId="47D621FD" w14:textId="77777777" w:rsidTr="00E86BDA">
        <w:trPr>
          <w:ins w:id="70" w:author="Author"/>
        </w:trPr>
        <w:tc>
          <w:tcPr>
            <w:tcW w:w="6708" w:type="dxa"/>
          </w:tcPr>
          <w:p w14:paraId="01786B76" w14:textId="4464D705" w:rsidR="007468E6" w:rsidRPr="00E86BDA" w:rsidRDefault="0001189B" w:rsidP="007468E6">
            <w:pPr>
              <w:tabs>
                <w:tab w:val="left" w:pos="360"/>
              </w:tabs>
              <w:spacing w:line="240" w:lineRule="auto"/>
              <w:ind w:left="216" w:hanging="216"/>
              <w:rPr>
                <w:ins w:id="71" w:author="Author"/>
                <w:rFonts w:eastAsia="Times New Roman"/>
                <w:sz w:val="18"/>
                <w:szCs w:val="18"/>
              </w:rPr>
            </w:pPr>
            <w:ins w:id="72" w:author="Author">
              <w:r>
                <w:rPr>
                  <w:rFonts w:eastAsia="Times New Roman"/>
                  <w:sz w:val="18"/>
                  <w:szCs w:val="18"/>
                </w:rPr>
                <w:t>1</w:t>
              </w:r>
              <w:r w:rsidR="007468E6" w:rsidRPr="00E86BDA">
                <w:rPr>
                  <w:rFonts w:eastAsia="Times New Roman"/>
                  <w:sz w:val="18"/>
                  <w:szCs w:val="18"/>
                </w:rPr>
                <w:t>.</w:t>
              </w:r>
            </w:ins>
            <w:r w:rsidR="00240823">
              <w:rPr>
                <w:rFonts w:eastAsia="Times New Roman"/>
                <w:sz w:val="18"/>
                <w:szCs w:val="18"/>
              </w:rPr>
              <w:t xml:space="preserve"> </w:t>
            </w:r>
            <w:ins w:id="73" w:author="Author">
              <w:r w:rsidR="007468E6" w:rsidRPr="00E86BDA">
                <w:rPr>
                  <w:rFonts w:eastAsia="Times New Roman"/>
                  <w:sz w:val="18"/>
                  <w:szCs w:val="18"/>
                </w:rPr>
                <w:t>At least 40% (e.g., two out of five) of the JPMs per JPM set are alternate path.</w:t>
              </w:r>
            </w:ins>
          </w:p>
        </w:tc>
        <w:tc>
          <w:tcPr>
            <w:tcW w:w="1440" w:type="dxa"/>
          </w:tcPr>
          <w:p w14:paraId="03BF36B5" w14:textId="77777777" w:rsidR="007468E6" w:rsidRPr="00E86BDA" w:rsidRDefault="007468E6" w:rsidP="007468E6">
            <w:pPr>
              <w:tabs>
                <w:tab w:val="left" w:pos="360"/>
              </w:tabs>
              <w:spacing w:line="240" w:lineRule="auto"/>
              <w:rPr>
                <w:ins w:id="74" w:author="Author"/>
                <w:rFonts w:eastAsia="Times New Roman"/>
                <w:sz w:val="18"/>
                <w:szCs w:val="18"/>
              </w:rPr>
            </w:pPr>
          </w:p>
        </w:tc>
        <w:tc>
          <w:tcPr>
            <w:tcW w:w="1253" w:type="dxa"/>
          </w:tcPr>
          <w:p w14:paraId="59A27101" w14:textId="77777777" w:rsidR="007468E6" w:rsidRPr="00E86BDA" w:rsidRDefault="007468E6" w:rsidP="007468E6">
            <w:pPr>
              <w:tabs>
                <w:tab w:val="left" w:pos="360"/>
              </w:tabs>
              <w:spacing w:line="240" w:lineRule="auto"/>
              <w:rPr>
                <w:ins w:id="75" w:author="Author"/>
                <w:rFonts w:eastAsia="Times New Roman"/>
                <w:sz w:val="18"/>
                <w:szCs w:val="18"/>
              </w:rPr>
            </w:pPr>
          </w:p>
        </w:tc>
      </w:tr>
      <w:tr w:rsidR="007468E6" w:rsidRPr="00E86BDA" w14:paraId="16C687D3" w14:textId="77777777" w:rsidTr="00E86BDA">
        <w:tc>
          <w:tcPr>
            <w:tcW w:w="6708" w:type="dxa"/>
          </w:tcPr>
          <w:p w14:paraId="2CBAD557" w14:textId="581D30B4" w:rsidR="007468E6" w:rsidRPr="00E86BDA" w:rsidRDefault="0001189B" w:rsidP="007468E6">
            <w:pPr>
              <w:tabs>
                <w:tab w:val="left" w:pos="360"/>
              </w:tabs>
              <w:spacing w:line="240" w:lineRule="auto"/>
              <w:ind w:left="216" w:hanging="216"/>
              <w:rPr>
                <w:rFonts w:eastAsia="Times New Roman"/>
                <w:sz w:val="18"/>
                <w:szCs w:val="18"/>
              </w:rPr>
            </w:pPr>
            <w:r>
              <w:rPr>
                <w:rFonts w:eastAsia="Times New Roman"/>
                <w:sz w:val="18"/>
                <w:szCs w:val="18"/>
              </w:rPr>
              <w:t>2</w:t>
            </w:r>
            <w:r w:rsidR="007468E6" w:rsidRPr="00E86BDA">
              <w:rPr>
                <w:rFonts w:eastAsia="Times New Roman"/>
                <w:sz w:val="18"/>
                <w:szCs w:val="18"/>
              </w:rPr>
              <w:t>.</w:t>
            </w:r>
            <w:r w:rsidR="00240823">
              <w:rPr>
                <w:rFonts w:eastAsia="Times New Roman"/>
                <w:sz w:val="18"/>
                <w:szCs w:val="18"/>
              </w:rPr>
              <w:t xml:space="preserve"> </w:t>
            </w:r>
            <w:r w:rsidR="007468E6" w:rsidRPr="00E86BDA">
              <w:rPr>
                <w:rFonts w:eastAsia="Times New Roman"/>
                <w:sz w:val="18"/>
                <w:szCs w:val="18"/>
              </w:rPr>
              <w:t xml:space="preserve">Review </w:t>
            </w:r>
            <w:r w:rsidR="007468E6" w:rsidRPr="00057986">
              <w:rPr>
                <w:rFonts w:eastAsia="Times New Roman"/>
                <w:sz w:val="18"/>
                <w:szCs w:val="18"/>
              </w:rPr>
              <w:t xml:space="preserve">at </w:t>
            </w:r>
            <w:r w:rsidR="007468E6" w:rsidRPr="0002168F">
              <w:rPr>
                <w:rFonts w:eastAsia="Times New Roman"/>
                <w:sz w:val="18"/>
                <w:szCs w:val="18"/>
              </w:rPr>
              <w:t>least ten JPMs</w:t>
            </w:r>
            <w:r w:rsidR="007468E6" w:rsidRPr="00E86BDA">
              <w:rPr>
                <w:rFonts w:eastAsia="Times New Roman"/>
                <w:sz w:val="18"/>
                <w:szCs w:val="18"/>
              </w:rPr>
              <w:t xml:space="preserve"> using the Requalification </w:t>
            </w:r>
            <w:r w:rsidR="007468E6">
              <w:rPr>
                <w:rFonts w:eastAsia="Times New Roman"/>
                <w:sz w:val="18"/>
                <w:szCs w:val="18"/>
              </w:rPr>
              <w:t>JPMs</w:t>
            </w:r>
            <w:r w:rsidR="007468E6" w:rsidRPr="00E86BDA">
              <w:rPr>
                <w:rFonts w:eastAsia="Times New Roman"/>
                <w:sz w:val="18"/>
                <w:szCs w:val="18"/>
              </w:rPr>
              <w:t xml:space="preserve"> Review Worksheet (see page C-</w:t>
            </w:r>
            <w:r w:rsidR="007468E6">
              <w:rPr>
                <w:rFonts w:eastAsia="Times New Roman"/>
                <w:sz w:val="18"/>
                <w:szCs w:val="18"/>
              </w:rPr>
              <w:t>3</w:t>
            </w:r>
            <w:r w:rsidR="007468E6" w:rsidRPr="00E86BDA">
              <w:rPr>
                <w:rFonts w:eastAsia="Times New Roman"/>
                <w:sz w:val="18"/>
                <w:szCs w:val="18"/>
              </w:rPr>
              <w:t>), and determine how many JPMs had flaws, how many JPMs had no flaws, and the percent of JPMs with flaws</w:t>
            </w:r>
            <w:r w:rsidR="007468E6">
              <w:rPr>
                <w:rFonts w:eastAsia="Times New Roman"/>
                <w:sz w:val="18"/>
                <w:szCs w:val="18"/>
              </w:rPr>
              <w:t>.</w:t>
            </w:r>
          </w:p>
          <w:p w14:paraId="16972B7F" w14:textId="77777777" w:rsidR="007468E6" w:rsidRPr="00E86BDA" w:rsidRDefault="007468E6" w:rsidP="007468E6">
            <w:pPr>
              <w:tabs>
                <w:tab w:val="left" w:pos="360"/>
              </w:tabs>
              <w:spacing w:line="240" w:lineRule="auto"/>
              <w:ind w:left="216" w:hanging="216"/>
              <w:rPr>
                <w:rFonts w:eastAsia="Times New Roman"/>
                <w:sz w:val="18"/>
                <w:szCs w:val="18"/>
              </w:rPr>
            </w:pPr>
          </w:p>
        </w:tc>
        <w:tc>
          <w:tcPr>
            <w:tcW w:w="1440" w:type="dxa"/>
          </w:tcPr>
          <w:p w14:paraId="406C6627" w14:textId="77777777" w:rsidR="007468E6" w:rsidRPr="00E86BDA" w:rsidRDefault="007468E6" w:rsidP="007468E6">
            <w:pPr>
              <w:tabs>
                <w:tab w:val="left" w:pos="360"/>
              </w:tabs>
              <w:spacing w:line="240" w:lineRule="auto"/>
              <w:rPr>
                <w:rFonts w:eastAsia="Times New Roman"/>
                <w:sz w:val="18"/>
                <w:szCs w:val="18"/>
              </w:rPr>
            </w:pPr>
            <w:r w:rsidRPr="00E86BDA">
              <w:rPr>
                <w:rFonts w:eastAsia="Times New Roman"/>
                <w:sz w:val="18"/>
                <w:szCs w:val="18"/>
              </w:rPr>
              <w:t>Total # of JPMs</w:t>
            </w:r>
          </w:p>
          <w:p w14:paraId="1997B6CB" w14:textId="77777777" w:rsidR="007468E6" w:rsidRPr="00E86BDA" w:rsidRDefault="007468E6" w:rsidP="007468E6">
            <w:pPr>
              <w:tabs>
                <w:tab w:val="left" w:pos="360"/>
              </w:tabs>
              <w:spacing w:line="240" w:lineRule="auto"/>
              <w:rPr>
                <w:rFonts w:eastAsia="Times New Roman"/>
                <w:sz w:val="18"/>
                <w:szCs w:val="18"/>
              </w:rPr>
            </w:pPr>
            <w:r w:rsidRPr="00E86BDA">
              <w:rPr>
                <w:rFonts w:eastAsia="Times New Roman"/>
                <w:sz w:val="18"/>
                <w:szCs w:val="18"/>
              </w:rPr>
              <w:t>without flaws:</w:t>
            </w:r>
          </w:p>
          <w:p w14:paraId="6C4C4E4E" w14:textId="77777777" w:rsidR="007468E6" w:rsidRPr="00E86BDA" w:rsidRDefault="007468E6" w:rsidP="007468E6">
            <w:pPr>
              <w:tabs>
                <w:tab w:val="left" w:pos="360"/>
              </w:tabs>
              <w:spacing w:line="240" w:lineRule="auto"/>
              <w:rPr>
                <w:rFonts w:eastAsia="Times New Roman"/>
                <w:sz w:val="18"/>
                <w:szCs w:val="18"/>
              </w:rPr>
            </w:pPr>
          </w:p>
        </w:tc>
        <w:tc>
          <w:tcPr>
            <w:tcW w:w="1253" w:type="dxa"/>
          </w:tcPr>
          <w:p w14:paraId="4664E7E4" w14:textId="77777777" w:rsidR="007468E6" w:rsidRPr="00E86BDA" w:rsidRDefault="007468E6" w:rsidP="007468E6">
            <w:pPr>
              <w:tabs>
                <w:tab w:val="left" w:pos="360"/>
              </w:tabs>
              <w:spacing w:line="240" w:lineRule="auto"/>
              <w:rPr>
                <w:rFonts w:eastAsia="Times New Roman"/>
                <w:sz w:val="18"/>
                <w:szCs w:val="18"/>
              </w:rPr>
            </w:pPr>
            <w:r w:rsidRPr="00E86BDA">
              <w:rPr>
                <w:rFonts w:eastAsia="Times New Roman"/>
                <w:sz w:val="18"/>
                <w:szCs w:val="18"/>
              </w:rPr>
              <w:t>Total # of JPMs</w:t>
            </w:r>
          </w:p>
          <w:p w14:paraId="282102DA" w14:textId="77777777" w:rsidR="007468E6" w:rsidRPr="00E86BDA" w:rsidRDefault="007468E6" w:rsidP="007468E6">
            <w:pPr>
              <w:tabs>
                <w:tab w:val="left" w:pos="360"/>
              </w:tabs>
              <w:spacing w:line="240" w:lineRule="auto"/>
              <w:rPr>
                <w:rFonts w:eastAsia="Times New Roman"/>
                <w:sz w:val="18"/>
                <w:szCs w:val="18"/>
              </w:rPr>
            </w:pPr>
            <w:r w:rsidRPr="00E86BDA">
              <w:rPr>
                <w:rFonts w:eastAsia="Times New Roman"/>
                <w:sz w:val="18"/>
                <w:szCs w:val="18"/>
              </w:rPr>
              <w:t>with flaws:</w:t>
            </w:r>
          </w:p>
          <w:p w14:paraId="157723B0" w14:textId="77777777" w:rsidR="007468E6" w:rsidRPr="00E86BDA" w:rsidRDefault="007468E6" w:rsidP="007468E6">
            <w:pPr>
              <w:tabs>
                <w:tab w:val="left" w:pos="360"/>
              </w:tabs>
              <w:spacing w:line="240" w:lineRule="auto"/>
              <w:rPr>
                <w:rFonts w:eastAsia="Times New Roman"/>
                <w:sz w:val="18"/>
                <w:szCs w:val="18"/>
              </w:rPr>
            </w:pPr>
          </w:p>
          <w:p w14:paraId="16A0DD26" w14:textId="77777777" w:rsidR="007468E6" w:rsidRPr="00E86BDA" w:rsidRDefault="007468E6" w:rsidP="007468E6">
            <w:pPr>
              <w:tabs>
                <w:tab w:val="left" w:pos="360"/>
              </w:tabs>
              <w:spacing w:line="240" w:lineRule="auto"/>
              <w:rPr>
                <w:rFonts w:eastAsia="Times New Roman"/>
                <w:sz w:val="18"/>
                <w:szCs w:val="18"/>
              </w:rPr>
            </w:pPr>
          </w:p>
          <w:p w14:paraId="3450B5D9" w14:textId="77777777" w:rsidR="007468E6" w:rsidRPr="00E86BDA" w:rsidRDefault="007468E6" w:rsidP="007468E6">
            <w:pPr>
              <w:tabs>
                <w:tab w:val="left" w:pos="360"/>
              </w:tabs>
              <w:spacing w:line="240" w:lineRule="auto"/>
              <w:rPr>
                <w:rFonts w:eastAsia="Times New Roman"/>
                <w:sz w:val="18"/>
                <w:szCs w:val="18"/>
              </w:rPr>
            </w:pPr>
          </w:p>
          <w:p w14:paraId="175D24C5" w14:textId="77777777" w:rsidR="007468E6" w:rsidRPr="00E86BDA" w:rsidRDefault="007468E6" w:rsidP="007468E6">
            <w:pPr>
              <w:tabs>
                <w:tab w:val="left" w:pos="360"/>
              </w:tabs>
              <w:spacing w:line="240" w:lineRule="auto"/>
              <w:rPr>
                <w:rFonts w:eastAsia="Times New Roman"/>
                <w:sz w:val="18"/>
                <w:szCs w:val="18"/>
              </w:rPr>
            </w:pPr>
            <w:r w:rsidRPr="00E86BDA">
              <w:rPr>
                <w:rFonts w:eastAsia="Times New Roman"/>
                <w:sz w:val="18"/>
                <w:szCs w:val="18"/>
              </w:rPr>
              <w:t>% of all JPMs reviewed with flaws:</w:t>
            </w:r>
          </w:p>
          <w:p w14:paraId="6B58525C" w14:textId="77777777" w:rsidR="007468E6" w:rsidRPr="00E86BDA" w:rsidRDefault="007468E6" w:rsidP="007468E6">
            <w:pPr>
              <w:tabs>
                <w:tab w:val="left" w:pos="360"/>
              </w:tabs>
              <w:spacing w:line="240" w:lineRule="auto"/>
              <w:rPr>
                <w:rFonts w:eastAsia="Times New Roman"/>
                <w:sz w:val="18"/>
                <w:szCs w:val="18"/>
              </w:rPr>
            </w:pPr>
          </w:p>
          <w:p w14:paraId="365C877D" w14:textId="77777777" w:rsidR="007468E6" w:rsidRPr="00E86BDA" w:rsidRDefault="007468E6" w:rsidP="007468E6">
            <w:pPr>
              <w:tabs>
                <w:tab w:val="left" w:pos="360"/>
              </w:tabs>
              <w:spacing w:line="240" w:lineRule="auto"/>
              <w:rPr>
                <w:rFonts w:eastAsia="Times New Roman"/>
                <w:sz w:val="18"/>
                <w:szCs w:val="18"/>
              </w:rPr>
            </w:pPr>
          </w:p>
        </w:tc>
      </w:tr>
      <w:tr w:rsidR="007468E6" w:rsidRPr="00E86BDA" w14:paraId="5A24A0A7" w14:textId="77777777" w:rsidTr="00E86BDA">
        <w:tc>
          <w:tcPr>
            <w:tcW w:w="6708" w:type="dxa"/>
          </w:tcPr>
          <w:p w14:paraId="59557315" w14:textId="4A833985" w:rsidR="007468E6" w:rsidRPr="00E86BDA" w:rsidRDefault="0001189B" w:rsidP="007468E6">
            <w:pPr>
              <w:tabs>
                <w:tab w:val="left" w:pos="360"/>
              </w:tabs>
              <w:spacing w:line="240" w:lineRule="auto"/>
              <w:ind w:left="216" w:hanging="216"/>
              <w:rPr>
                <w:rFonts w:eastAsia="Times New Roman"/>
                <w:sz w:val="18"/>
                <w:szCs w:val="18"/>
              </w:rPr>
            </w:pPr>
            <w:r>
              <w:rPr>
                <w:rFonts w:eastAsia="Times New Roman"/>
                <w:sz w:val="18"/>
                <w:szCs w:val="18"/>
              </w:rPr>
              <w:t>3</w:t>
            </w:r>
            <w:r w:rsidR="007468E6" w:rsidRPr="00E86BDA">
              <w:rPr>
                <w:rFonts w:eastAsia="Times New Roman"/>
                <w:sz w:val="18"/>
                <w:szCs w:val="18"/>
              </w:rPr>
              <w:t>.</w:t>
            </w:r>
            <w:r w:rsidR="00240823">
              <w:rPr>
                <w:rFonts w:eastAsia="Times New Roman"/>
                <w:sz w:val="18"/>
                <w:szCs w:val="18"/>
              </w:rPr>
              <w:t xml:space="preserve"> </w:t>
            </w:r>
            <w:r w:rsidR="007468E6" w:rsidRPr="00E86BDA">
              <w:rPr>
                <w:rFonts w:eastAsia="Times New Roman"/>
                <w:sz w:val="18"/>
                <w:szCs w:val="18"/>
              </w:rPr>
              <w:t>From line 3, less than or equal to 20% of the reviewed JPMs contained flaws</w:t>
            </w:r>
            <w:r w:rsidR="007468E6">
              <w:rPr>
                <w:rFonts w:eastAsia="Times New Roman"/>
                <w:sz w:val="18"/>
                <w:szCs w:val="18"/>
              </w:rPr>
              <w:t xml:space="preserve">. </w:t>
            </w:r>
          </w:p>
        </w:tc>
        <w:tc>
          <w:tcPr>
            <w:tcW w:w="1440" w:type="dxa"/>
          </w:tcPr>
          <w:p w14:paraId="3E2CC6C5" w14:textId="77777777" w:rsidR="007468E6" w:rsidRPr="00E86BDA" w:rsidRDefault="007468E6" w:rsidP="007468E6">
            <w:pPr>
              <w:tabs>
                <w:tab w:val="left" w:pos="360"/>
              </w:tabs>
              <w:spacing w:line="240" w:lineRule="auto"/>
              <w:rPr>
                <w:rFonts w:eastAsia="Times New Roman"/>
                <w:sz w:val="18"/>
                <w:szCs w:val="18"/>
              </w:rPr>
            </w:pPr>
          </w:p>
        </w:tc>
        <w:tc>
          <w:tcPr>
            <w:tcW w:w="1253" w:type="dxa"/>
          </w:tcPr>
          <w:p w14:paraId="56D23ABF" w14:textId="77777777" w:rsidR="007468E6" w:rsidRPr="00E86BDA" w:rsidRDefault="007468E6" w:rsidP="007468E6">
            <w:pPr>
              <w:tabs>
                <w:tab w:val="left" w:pos="360"/>
              </w:tabs>
              <w:spacing w:line="240" w:lineRule="auto"/>
              <w:rPr>
                <w:rFonts w:eastAsia="Times New Roman"/>
                <w:sz w:val="18"/>
                <w:szCs w:val="18"/>
              </w:rPr>
            </w:pPr>
          </w:p>
        </w:tc>
      </w:tr>
      <w:tr w:rsidR="007468E6" w:rsidRPr="00E86BDA" w14:paraId="3BE67770" w14:textId="77777777" w:rsidTr="00E86BDA">
        <w:tc>
          <w:tcPr>
            <w:tcW w:w="6708" w:type="dxa"/>
          </w:tcPr>
          <w:p w14:paraId="0DF19A82" w14:textId="01A6EB34" w:rsidR="007468E6" w:rsidRPr="00E86BDA" w:rsidRDefault="0001189B" w:rsidP="007468E6">
            <w:pPr>
              <w:tabs>
                <w:tab w:val="left" w:pos="360"/>
              </w:tabs>
              <w:spacing w:line="240" w:lineRule="auto"/>
              <w:ind w:left="216" w:hanging="216"/>
              <w:rPr>
                <w:rFonts w:eastAsia="Times New Roman"/>
                <w:sz w:val="18"/>
                <w:szCs w:val="18"/>
              </w:rPr>
            </w:pPr>
            <w:ins w:id="76" w:author="Author">
              <w:r>
                <w:rPr>
                  <w:rFonts w:eastAsia="Times New Roman"/>
                  <w:sz w:val="18"/>
                  <w:szCs w:val="18"/>
                </w:rPr>
                <w:t>4</w:t>
              </w:r>
            </w:ins>
            <w:r w:rsidR="007468E6" w:rsidRPr="00E86BDA">
              <w:rPr>
                <w:rFonts w:eastAsia="Times New Roman"/>
                <w:sz w:val="18"/>
                <w:szCs w:val="18"/>
              </w:rPr>
              <w:t>.</w:t>
            </w:r>
            <w:r w:rsidR="00A71778">
              <w:rPr>
                <w:rFonts w:eastAsia="Times New Roman"/>
                <w:sz w:val="18"/>
                <w:szCs w:val="18"/>
              </w:rPr>
              <w:t xml:space="preserve"> </w:t>
            </w:r>
            <w:r w:rsidR="007468E6" w:rsidRPr="00E86BDA">
              <w:rPr>
                <w:rFonts w:eastAsia="Times New Roman"/>
                <w:sz w:val="18"/>
                <w:szCs w:val="18"/>
              </w:rPr>
              <w:t xml:space="preserve">Review </w:t>
            </w:r>
            <w:r w:rsidR="007468E6" w:rsidRPr="00057986">
              <w:rPr>
                <w:rFonts w:eastAsia="Times New Roman"/>
                <w:sz w:val="18"/>
                <w:szCs w:val="18"/>
              </w:rPr>
              <w:t xml:space="preserve">at least </w:t>
            </w:r>
            <w:r w:rsidR="007468E6" w:rsidRPr="0002168F">
              <w:rPr>
                <w:rFonts w:eastAsia="Times New Roman"/>
                <w:sz w:val="18"/>
                <w:szCs w:val="18"/>
              </w:rPr>
              <w:t>four</w:t>
            </w:r>
            <w:r w:rsidR="007468E6" w:rsidRPr="00057986">
              <w:rPr>
                <w:rFonts w:eastAsia="Times New Roman"/>
                <w:sz w:val="18"/>
                <w:szCs w:val="18"/>
              </w:rPr>
              <w:t xml:space="preserve"> scenarios</w:t>
            </w:r>
            <w:r w:rsidR="007468E6" w:rsidRPr="00E86BDA">
              <w:rPr>
                <w:rFonts w:eastAsia="Times New Roman"/>
                <w:sz w:val="18"/>
                <w:szCs w:val="18"/>
              </w:rPr>
              <w:t xml:space="preserve"> using the Simulator Scenario Review Worksheet (see page C-4) and determine for each scenario the number of events that each scenario is deficient by</w:t>
            </w:r>
            <w:r w:rsidR="007468E6">
              <w:rPr>
                <w:rFonts w:eastAsia="Times New Roman"/>
                <w:sz w:val="18"/>
                <w:szCs w:val="18"/>
              </w:rPr>
              <w:t xml:space="preserve">. </w:t>
            </w:r>
            <w:r w:rsidR="007468E6" w:rsidRPr="00E86BDA">
              <w:rPr>
                <w:rFonts w:eastAsia="Times New Roman"/>
                <w:sz w:val="18"/>
                <w:szCs w:val="18"/>
              </w:rPr>
              <w:t>For example, if a scenario contains the minimum number of events (or more than the minimums</w:t>
            </w:r>
            <w:r w:rsidR="007468E6">
              <w:rPr>
                <w:rFonts w:eastAsia="Times New Roman"/>
                <w:sz w:val="18"/>
                <w:szCs w:val="18"/>
              </w:rPr>
              <w:t xml:space="preserve"> per page C-5</w:t>
            </w:r>
            <w:r w:rsidR="007468E6" w:rsidRPr="00E86BDA">
              <w:rPr>
                <w:rFonts w:eastAsia="Times New Roman"/>
                <w:sz w:val="18"/>
                <w:szCs w:val="18"/>
              </w:rPr>
              <w:t>) in all categories, then this figure would be zero for that scenario</w:t>
            </w:r>
            <w:r w:rsidR="007468E6">
              <w:rPr>
                <w:rFonts w:eastAsia="Times New Roman"/>
                <w:sz w:val="18"/>
                <w:szCs w:val="18"/>
              </w:rPr>
              <w:t xml:space="preserve">. </w:t>
            </w:r>
            <w:r w:rsidR="007468E6" w:rsidRPr="00E86BDA">
              <w:rPr>
                <w:rFonts w:eastAsia="Times New Roman"/>
                <w:sz w:val="18"/>
                <w:szCs w:val="18"/>
              </w:rPr>
              <w:t xml:space="preserve">However, if a scenario contained only </w:t>
            </w:r>
            <w:r w:rsidR="007468E6">
              <w:rPr>
                <w:rFonts w:eastAsia="Times New Roman"/>
                <w:sz w:val="18"/>
                <w:szCs w:val="18"/>
              </w:rPr>
              <w:t>three</w:t>
            </w:r>
            <w:r w:rsidR="007468E6" w:rsidRPr="00E86BDA">
              <w:rPr>
                <w:rFonts w:eastAsia="Times New Roman"/>
                <w:sz w:val="18"/>
                <w:szCs w:val="18"/>
              </w:rPr>
              <w:t xml:space="preserve"> malfunctions, two flaws would be assigned, since it is less than the minimum number of malfunctions by two</w:t>
            </w:r>
            <w:r w:rsidR="007468E6">
              <w:rPr>
                <w:rFonts w:eastAsia="Times New Roman"/>
                <w:sz w:val="18"/>
                <w:szCs w:val="18"/>
              </w:rPr>
              <w:t xml:space="preserve">. </w:t>
            </w:r>
            <w:r w:rsidR="007468E6" w:rsidRPr="00E86BDA">
              <w:rPr>
                <w:rFonts w:eastAsia="Times New Roman"/>
                <w:sz w:val="18"/>
                <w:szCs w:val="18"/>
              </w:rPr>
              <w:t>If this same scenario also did not exercise technical specifications, that would count as one additional flaw</w:t>
            </w:r>
            <w:r w:rsidR="007468E6">
              <w:rPr>
                <w:rFonts w:eastAsia="Times New Roman"/>
                <w:sz w:val="18"/>
                <w:szCs w:val="18"/>
              </w:rPr>
              <w:t>.</w:t>
            </w:r>
          </w:p>
          <w:p w14:paraId="08C136BC" w14:textId="77777777" w:rsidR="007468E6" w:rsidRPr="00E86BDA" w:rsidRDefault="007468E6" w:rsidP="007468E6">
            <w:pPr>
              <w:tabs>
                <w:tab w:val="left" w:pos="360"/>
              </w:tabs>
              <w:spacing w:line="240" w:lineRule="auto"/>
              <w:ind w:left="216" w:hanging="216"/>
              <w:rPr>
                <w:rFonts w:eastAsia="Times New Roman"/>
                <w:sz w:val="18"/>
                <w:szCs w:val="18"/>
              </w:rPr>
            </w:pPr>
          </w:p>
          <w:p w14:paraId="775D850A" w14:textId="069E1BFF" w:rsidR="007468E6" w:rsidRPr="00E86BDA" w:rsidRDefault="007468E6" w:rsidP="007468E6">
            <w:pPr>
              <w:tabs>
                <w:tab w:val="left" w:pos="360"/>
              </w:tabs>
              <w:spacing w:line="240" w:lineRule="auto"/>
              <w:ind w:left="216"/>
              <w:rPr>
                <w:rFonts w:eastAsia="Times New Roman"/>
                <w:sz w:val="18"/>
                <w:szCs w:val="18"/>
              </w:rPr>
            </w:pPr>
            <w:r w:rsidRPr="00E86BDA">
              <w:rPr>
                <w:rFonts w:eastAsia="Times New Roman"/>
                <w:sz w:val="18"/>
                <w:szCs w:val="18"/>
              </w:rPr>
              <w:t>After all the scenarios have been reviewed, add up the number of deficient events and enter the total number of deficient events as flaws</w:t>
            </w:r>
            <w:r>
              <w:rPr>
                <w:rFonts w:eastAsia="Times New Roman"/>
                <w:sz w:val="18"/>
                <w:szCs w:val="18"/>
              </w:rPr>
              <w:t xml:space="preserve">. </w:t>
            </w:r>
          </w:p>
        </w:tc>
        <w:tc>
          <w:tcPr>
            <w:tcW w:w="1440" w:type="dxa"/>
          </w:tcPr>
          <w:p w14:paraId="59C5BA0E" w14:textId="77777777" w:rsidR="007468E6" w:rsidRPr="00E86BDA" w:rsidRDefault="007468E6" w:rsidP="007468E6">
            <w:pPr>
              <w:tabs>
                <w:tab w:val="left" w:pos="360"/>
              </w:tabs>
              <w:spacing w:line="240" w:lineRule="auto"/>
              <w:rPr>
                <w:rFonts w:eastAsia="Times New Roman"/>
                <w:sz w:val="18"/>
                <w:szCs w:val="18"/>
              </w:rPr>
            </w:pPr>
          </w:p>
          <w:p w14:paraId="117F9ACF" w14:textId="77777777" w:rsidR="007468E6" w:rsidRPr="00E86BDA" w:rsidRDefault="007468E6" w:rsidP="007468E6">
            <w:pPr>
              <w:tabs>
                <w:tab w:val="left" w:pos="360"/>
              </w:tabs>
              <w:spacing w:line="240" w:lineRule="auto"/>
              <w:rPr>
                <w:rFonts w:eastAsia="Times New Roman"/>
                <w:sz w:val="18"/>
                <w:szCs w:val="18"/>
              </w:rPr>
            </w:pPr>
          </w:p>
        </w:tc>
        <w:tc>
          <w:tcPr>
            <w:tcW w:w="1253" w:type="dxa"/>
          </w:tcPr>
          <w:p w14:paraId="6762A401" w14:textId="77777777" w:rsidR="007468E6" w:rsidRPr="00E86BDA" w:rsidRDefault="007468E6" w:rsidP="007468E6">
            <w:pPr>
              <w:tabs>
                <w:tab w:val="left" w:pos="360"/>
              </w:tabs>
              <w:spacing w:line="240" w:lineRule="auto"/>
              <w:rPr>
                <w:rFonts w:eastAsia="Times New Roman"/>
                <w:sz w:val="18"/>
                <w:szCs w:val="18"/>
              </w:rPr>
            </w:pPr>
            <w:r w:rsidRPr="00E86BDA">
              <w:rPr>
                <w:rFonts w:eastAsia="Times New Roman"/>
                <w:sz w:val="18"/>
                <w:szCs w:val="18"/>
              </w:rPr>
              <w:t>Total # of scenario flaws from deficient # of events:</w:t>
            </w:r>
          </w:p>
          <w:p w14:paraId="4E3AAC07" w14:textId="77777777" w:rsidR="007468E6" w:rsidRPr="00E86BDA" w:rsidRDefault="007468E6" w:rsidP="007468E6">
            <w:pPr>
              <w:tabs>
                <w:tab w:val="left" w:pos="360"/>
              </w:tabs>
              <w:spacing w:line="240" w:lineRule="auto"/>
              <w:rPr>
                <w:rFonts w:eastAsia="Times New Roman"/>
                <w:sz w:val="18"/>
                <w:szCs w:val="18"/>
              </w:rPr>
            </w:pPr>
          </w:p>
        </w:tc>
      </w:tr>
    </w:tbl>
    <w:p w14:paraId="1380D6F0" w14:textId="77777777" w:rsidR="00E86BDA" w:rsidRPr="00E86BDA" w:rsidRDefault="00E86BDA" w:rsidP="00E86BDA">
      <w:pPr>
        <w:spacing w:line="240" w:lineRule="auto"/>
        <w:jc w:val="both"/>
        <w:rPr>
          <w:rFonts w:eastAsia="Times New Roman" w:cs="Times New Roman"/>
          <w:sz w:val="24"/>
          <w:szCs w:val="24"/>
        </w:rPr>
      </w:pPr>
    </w:p>
    <w:p w14:paraId="50C26118" w14:textId="2DCA699B" w:rsidR="00E86BDA" w:rsidRDefault="00E86BDA" w:rsidP="00E86BDA">
      <w:pPr>
        <w:spacing w:line="240" w:lineRule="auto"/>
        <w:rPr>
          <w:rFonts w:eastAsia="Times New Roman" w:cs="Times New Roman"/>
          <w:sz w:val="24"/>
          <w:szCs w:val="24"/>
        </w:rPr>
      </w:pPr>
      <w:r w:rsidRPr="00E86BDA">
        <w:rPr>
          <w:rFonts w:eastAsia="Times New Roman" w:cs="Times New Roman"/>
          <w:sz w:val="24"/>
          <w:szCs w:val="24"/>
        </w:rPr>
        <w:br w:type="page"/>
      </w:r>
    </w:p>
    <w:p w14:paraId="49423B2C" w14:textId="15A7C121" w:rsidR="00752A12" w:rsidRDefault="00752A12" w:rsidP="00752A12">
      <w:pPr>
        <w:spacing w:line="240" w:lineRule="auto"/>
        <w:jc w:val="center"/>
        <w:rPr>
          <w:rFonts w:eastAsia="Times New Roman" w:cs="Times New Roman"/>
          <w:sz w:val="24"/>
          <w:szCs w:val="24"/>
        </w:rPr>
      </w:pPr>
      <w:r w:rsidRPr="00E86BDA">
        <w:rPr>
          <w:rFonts w:eastAsia="Times New Roman" w:cs="Times New Roman"/>
        </w:rPr>
        <w:lastRenderedPageBreak/>
        <w:t>ANNUAL REQUALIF</w:t>
      </w:r>
      <w:r>
        <w:rPr>
          <w:rFonts w:eastAsia="Times New Roman" w:cs="Times New Roman"/>
        </w:rPr>
        <w:t>I</w:t>
      </w:r>
      <w:r w:rsidRPr="00E86BDA">
        <w:rPr>
          <w:rFonts w:eastAsia="Times New Roman" w:cs="Times New Roman"/>
        </w:rPr>
        <w:t>CATION OPERATING TEST QUALITY</w:t>
      </w:r>
      <w:r>
        <w:rPr>
          <w:rFonts w:eastAsia="Times New Roman" w:cs="Times New Roman"/>
        </w:rPr>
        <w:t xml:space="preserve"> CHECKLIST</w:t>
      </w:r>
      <w:r w:rsidRPr="00E86BDA">
        <w:rPr>
          <w:rFonts w:eastAsia="Times New Roman" w:cs="Times New Roman"/>
        </w:rPr>
        <w:t xml:space="preserve"> (continued)</w:t>
      </w:r>
    </w:p>
    <w:p w14:paraId="41CBA4C2" w14:textId="77777777" w:rsidR="00752A12" w:rsidRPr="00E86BDA" w:rsidRDefault="00752A12" w:rsidP="00E86BDA">
      <w:pPr>
        <w:spacing w:line="240" w:lineRule="auto"/>
        <w:rPr>
          <w:rFonts w:eastAsia="Times New Roman" w:cs="Times New Roman"/>
          <w:sz w:val="24"/>
          <w:szCs w:val="24"/>
        </w:rPr>
      </w:pPr>
    </w:p>
    <w:tbl>
      <w:tblPr>
        <w:tblStyle w:val="TableGrid"/>
        <w:tblW w:w="0" w:type="auto"/>
        <w:tblBorders>
          <w:top w:val="double" w:sz="4" w:space="0" w:color="auto"/>
          <w:left w:val="double" w:sz="4" w:space="0" w:color="auto"/>
          <w:bottom w:val="double" w:sz="4" w:space="0" w:color="auto"/>
          <w:right w:val="double" w:sz="4" w:space="0" w:color="auto"/>
        </w:tblBorders>
        <w:tblCellMar>
          <w:top w:w="43" w:type="dxa"/>
          <w:left w:w="115" w:type="dxa"/>
          <w:bottom w:w="43" w:type="dxa"/>
          <w:right w:w="115" w:type="dxa"/>
        </w:tblCellMar>
        <w:tblLook w:val="04A0" w:firstRow="1" w:lastRow="0" w:firstColumn="1" w:lastColumn="0" w:noHBand="0" w:noVBand="1"/>
      </w:tblPr>
      <w:tblGrid>
        <w:gridCol w:w="6540"/>
        <w:gridCol w:w="1429"/>
        <w:gridCol w:w="1253"/>
      </w:tblGrid>
      <w:tr w:rsidR="00E86BDA" w14:paraId="03F32F39" w14:textId="77777777" w:rsidTr="00EC4332">
        <w:tc>
          <w:tcPr>
            <w:tcW w:w="6540" w:type="dxa"/>
          </w:tcPr>
          <w:p w14:paraId="4C13C07E" w14:textId="77777777" w:rsidR="00E86BDA" w:rsidRDefault="00E86BDA" w:rsidP="00EC4332"/>
        </w:tc>
        <w:tc>
          <w:tcPr>
            <w:tcW w:w="1429" w:type="dxa"/>
          </w:tcPr>
          <w:p w14:paraId="2CCC7565" w14:textId="77777777" w:rsidR="00E86BDA" w:rsidRPr="00700D52" w:rsidRDefault="00E86BDA" w:rsidP="00EC4332">
            <w:pPr>
              <w:rPr>
                <w:sz w:val="18"/>
                <w:szCs w:val="18"/>
              </w:rPr>
            </w:pPr>
            <w:r w:rsidRPr="00700D52">
              <w:rPr>
                <w:sz w:val="18"/>
                <w:szCs w:val="18"/>
              </w:rPr>
              <w:t>YES</w:t>
            </w:r>
          </w:p>
        </w:tc>
        <w:tc>
          <w:tcPr>
            <w:tcW w:w="1253" w:type="dxa"/>
          </w:tcPr>
          <w:p w14:paraId="3AC07271" w14:textId="77777777" w:rsidR="00E86BDA" w:rsidRPr="00700D52" w:rsidRDefault="00E86BDA" w:rsidP="00EC4332">
            <w:pPr>
              <w:rPr>
                <w:sz w:val="18"/>
                <w:szCs w:val="18"/>
              </w:rPr>
            </w:pPr>
            <w:r>
              <w:rPr>
                <w:sz w:val="18"/>
                <w:szCs w:val="18"/>
              </w:rPr>
              <w:t>NO</w:t>
            </w:r>
          </w:p>
        </w:tc>
      </w:tr>
      <w:tr w:rsidR="00E86BDA" w14:paraId="073D8D0E" w14:textId="77777777" w:rsidTr="00EC4332">
        <w:tc>
          <w:tcPr>
            <w:tcW w:w="6540" w:type="dxa"/>
          </w:tcPr>
          <w:p w14:paraId="23674CD7" w14:textId="5F046CC2" w:rsidR="00E86BDA" w:rsidRDefault="0001189B" w:rsidP="00AC20B1">
            <w:pPr>
              <w:ind w:left="216" w:hanging="216"/>
            </w:pPr>
            <w:r>
              <w:rPr>
                <w:sz w:val="18"/>
                <w:szCs w:val="18"/>
              </w:rPr>
              <w:t>5</w:t>
            </w:r>
            <w:r w:rsidR="00E86BDA">
              <w:rPr>
                <w:sz w:val="18"/>
                <w:szCs w:val="18"/>
              </w:rPr>
              <w:t>.</w:t>
            </w:r>
            <w:r w:rsidR="00A71778">
              <w:rPr>
                <w:sz w:val="18"/>
                <w:szCs w:val="18"/>
              </w:rPr>
              <w:t xml:space="preserve"> </w:t>
            </w:r>
            <w:r w:rsidR="00E86BDA">
              <w:rPr>
                <w:sz w:val="18"/>
                <w:szCs w:val="18"/>
              </w:rPr>
              <w:t xml:space="preserve">Review each of the scenario </w:t>
            </w:r>
            <w:r w:rsidR="00E86BDA" w:rsidRPr="00700D52">
              <w:rPr>
                <w:sz w:val="18"/>
                <w:szCs w:val="18"/>
                <w:u w:val="single"/>
              </w:rPr>
              <w:t>events</w:t>
            </w:r>
            <w:r w:rsidR="00E86BDA">
              <w:rPr>
                <w:sz w:val="18"/>
                <w:szCs w:val="18"/>
              </w:rPr>
              <w:t xml:space="preserve"> from the four (or more) scenarios selected in step 8.a above using the Simulator Scenario Review Worksheet (see page C-4) and identify how </w:t>
            </w:r>
            <w:r w:rsidR="00E86BDA" w:rsidRPr="00EF1158">
              <w:rPr>
                <w:sz w:val="18"/>
                <w:szCs w:val="18"/>
              </w:rPr>
              <w:t>many scenario</w:t>
            </w:r>
            <w:r w:rsidR="00E86BDA">
              <w:rPr>
                <w:sz w:val="18"/>
                <w:szCs w:val="18"/>
              </w:rPr>
              <w:t xml:space="preserve"> events</w:t>
            </w:r>
            <w:r w:rsidR="00E86BDA" w:rsidRPr="00EF1158">
              <w:rPr>
                <w:sz w:val="18"/>
                <w:szCs w:val="18"/>
              </w:rPr>
              <w:t xml:space="preserve"> had flaws</w:t>
            </w:r>
            <w:r w:rsidR="00123D28">
              <w:rPr>
                <w:sz w:val="18"/>
                <w:szCs w:val="18"/>
              </w:rPr>
              <w:t xml:space="preserve">. </w:t>
            </w:r>
            <w:r w:rsidR="00E86BDA">
              <w:rPr>
                <w:sz w:val="18"/>
                <w:szCs w:val="18"/>
              </w:rPr>
              <w:t>To the number of event flaws add in line 8.a for deficient number of events (i.e., one deficient event is treated as one event flaw) and record it</w:t>
            </w:r>
            <w:r w:rsidR="00123D28">
              <w:rPr>
                <w:sz w:val="18"/>
                <w:szCs w:val="18"/>
              </w:rPr>
              <w:t xml:space="preserve">. </w:t>
            </w:r>
            <w:r w:rsidR="00E86BDA">
              <w:rPr>
                <w:sz w:val="18"/>
                <w:szCs w:val="18"/>
              </w:rPr>
              <w:t xml:space="preserve">Then determine and record the number of </w:t>
            </w:r>
            <w:r w:rsidR="00E86BDA" w:rsidRPr="00EF1158">
              <w:rPr>
                <w:sz w:val="18"/>
                <w:szCs w:val="18"/>
              </w:rPr>
              <w:t>scenario</w:t>
            </w:r>
            <w:r w:rsidR="00E86BDA">
              <w:rPr>
                <w:sz w:val="18"/>
                <w:szCs w:val="18"/>
              </w:rPr>
              <w:t xml:space="preserve"> events</w:t>
            </w:r>
            <w:r w:rsidR="00E86BDA" w:rsidRPr="00EF1158">
              <w:rPr>
                <w:sz w:val="18"/>
                <w:szCs w:val="18"/>
              </w:rPr>
              <w:t xml:space="preserve"> </w:t>
            </w:r>
            <w:r w:rsidR="00E86BDA">
              <w:rPr>
                <w:sz w:val="18"/>
                <w:szCs w:val="18"/>
              </w:rPr>
              <w:t xml:space="preserve">that </w:t>
            </w:r>
            <w:r w:rsidR="00E86BDA" w:rsidRPr="00EF1158">
              <w:rPr>
                <w:sz w:val="18"/>
                <w:szCs w:val="18"/>
              </w:rPr>
              <w:t>had no flaws</w:t>
            </w:r>
            <w:r w:rsidR="00123D28">
              <w:rPr>
                <w:sz w:val="18"/>
                <w:szCs w:val="18"/>
              </w:rPr>
              <w:t xml:space="preserve">. </w:t>
            </w:r>
            <w:r w:rsidR="00E86BDA">
              <w:rPr>
                <w:sz w:val="18"/>
                <w:szCs w:val="18"/>
              </w:rPr>
              <w:t>From these two numbers, determine the</w:t>
            </w:r>
            <w:r w:rsidR="00E86BDA" w:rsidRPr="00EF1158">
              <w:rPr>
                <w:sz w:val="18"/>
                <w:szCs w:val="18"/>
              </w:rPr>
              <w:t xml:space="preserve"> percent of scenario</w:t>
            </w:r>
            <w:r w:rsidR="00E86BDA">
              <w:rPr>
                <w:sz w:val="18"/>
                <w:szCs w:val="18"/>
              </w:rPr>
              <w:t xml:space="preserve"> events</w:t>
            </w:r>
            <w:r w:rsidR="00E86BDA" w:rsidRPr="00EF1158">
              <w:rPr>
                <w:sz w:val="18"/>
                <w:szCs w:val="18"/>
              </w:rPr>
              <w:t xml:space="preserve"> with flaws</w:t>
            </w:r>
            <w:r w:rsidR="00123D28">
              <w:rPr>
                <w:sz w:val="18"/>
                <w:szCs w:val="18"/>
              </w:rPr>
              <w:t xml:space="preserve">. </w:t>
            </w:r>
          </w:p>
        </w:tc>
        <w:tc>
          <w:tcPr>
            <w:tcW w:w="1429" w:type="dxa"/>
          </w:tcPr>
          <w:p w14:paraId="4CFB913F" w14:textId="77777777" w:rsidR="00E86BDA" w:rsidRDefault="00E86BDA" w:rsidP="00EC4332">
            <w:r w:rsidRPr="00EF1158">
              <w:rPr>
                <w:sz w:val="18"/>
                <w:szCs w:val="18"/>
              </w:rPr>
              <w:t># of scenario</w:t>
            </w:r>
            <w:r>
              <w:rPr>
                <w:sz w:val="18"/>
                <w:szCs w:val="18"/>
              </w:rPr>
              <w:t xml:space="preserve"> events</w:t>
            </w:r>
            <w:r w:rsidRPr="00EF1158">
              <w:rPr>
                <w:sz w:val="18"/>
                <w:szCs w:val="18"/>
              </w:rPr>
              <w:t xml:space="preserve"> without flaws:</w:t>
            </w:r>
          </w:p>
        </w:tc>
        <w:tc>
          <w:tcPr>
            <w:tcW w:w="1253" w:type="dxa"/>
          </w:tcPr>
          <w:p w14:paraId="6A00001E" w14:textId="77777777" w:rsidR="00E86BDA" w:rsidRPr="00EF1158" w:rsidRDefault="00E86BDA" w:rsidP="00EC4332">
            <w:pPr>
              <w:tabs>
                <w:tab w:val="left" w:pos="360"/>
              </w:tabs>
              <w:rPr>
                <w:sz w:val="18"/>
                <w:szCs w:val="18"/>
              </w:rPr>
            </w:pPr>
            <w:r w:rsidRPr="00EF1158">
              <w:rPr>
                <w:sz w:val="18"/>
                <w:szCs w:val="18"/>
              </w:rPr>
              <w:t># of scenario</w:t>
            </w:r>
            <w:r>
              <w:rPr>
                <w:sz w:val="18"/>
                <w:szCs w:val="18"/>
              </w:rPr>
              <w:t xml:space="preserve"> events</w:t>
            </w:r>
            <w:r w:rsidRPr="00EF1158">
              <w:rPr>
                <w:sz w:val="18"/>
                <w:szCs w:val="18"/>
              </w:rPr>
              <w:t xml:space="preserve"> with flaws</w:t>
            </w:r>
            <w:r>
              <w:rPr>
                <w:sz w:val="18"/>
                <w:szCs w:val="18"/>
              </w:rPr>
              <w:t xml:space="preserve"> (add in any deficit from line 8a)</w:t>
            </w:r>
            <w:r w:rsidRPr="00EF1158">
              <w:rPr>
                <w:sz w:val="18"/>
                <w:szCs w:val="18"/>
              </w:rPr>
              <w:t>:</w:t>
            </w:r>
          </w:p>
          <w:p w14:paraId="1D115DC3" w14:textId="77777777" w:rsidR="00E86BDA" w:rsidRDefault="00E86BDA" w:rsidP="00EC4332">
            <w:pPr>
              <w:tabs>
                <w:tab w:val="left" w:pos="360"/>
              </w:tabs>
              <w:rPr>
                <w:sz w:val="18"/>
                <w:szCs w:val="18"/>
              </w:rPr>
            </w:pPr>
          </w:p>
          <w:p w14:paraId="3E46B3AB" w14:textId="77777777" w:rsidR="00E86BDA" w:rsidRDefault="00E86BDA" w:rsidP="00EC4332">
            <w:pPr>
              <w:tabs>
                <w:tab w:val="left" w:pos="360"/>
              </w:tabs>
              <w:rPr>
                <w:sz w:val="18"/>
                <w:szCs w:val="18"/>
              </w:rPr>
            </w:pPr>
          </w:p>
          <w:p w14:paraId="396778F2" w14:textId="77777777" w:rsidR="00E86BDA" w:rsidRDefault="00E86BDA" w:rsidP="00EC4332">
            <w:pPr>
              <w:tabs>
                <w:tab w:val="left" w:pos="360"/>
              </w:tabs>
              <w:rPr>
                <w:sz w:val="18"/>
                <w:szCs w:val="18"/>
              </w:rPr>
            </w:pPr>
          </w:p>
          <w:p w14:paraId="51979CE0" w14:textId="77777777" w:rsidR="00E86BDA" w:rsidRDefault="00E86BDA" w:rsidP="00EC4332">
            <w:pPr>
              <w:tabs>
                <w:tab w:val="left" w:pos="360"/>
              </w:tabs>
              <w:rPr>
                <w:sz w:val="18"/>
                <w:szCs w:val="18"/>
              </w:rPr>
            </w:pPr>
            <w:r w:rsidRPr="00EF1158">
              <w:rPr>
                <w:sz w:val="18"/>
                <w:szCs w:val="18"/>
              </w:rPr>
              <w:t>% of scenario</w:t>
            </w:r>
            <w:r>
              <w:rPr>
                <w:sz w:val="18"/>
                <w:szCs w:val="18"/>
              </w:rPr>
              <w:t xml:space="preserve"> events reviewed</w:t>
            </w:r>
            <w:r w:rsidRPr="00EF1158">
              <w:rPr>
                <w:sz w:val="18"/>
                <w:szCs w:val="18"/>
              </w:rPr>
              <w:t xml:space="preserve"> with flaws:</w:t>
            </w:r>
          </w:p>
          <w:p w14:paraId="406A29B9" w14:textId="77777777" w:rsidR="00E86BDA" w:rsidRPr="00EF1158" w:rsidRDefault="00E86BDA" w:rsidP="00EC4332">
            <w:pPr>
              <w:tabs>
                <w:tab w:val="left" w:pos="360"/>
              </w:tabs>
              <w:rPr>
                <w:sz w:val="18"/>
                <w:szCs w:val="18"/>
              </w:rPr>
            </w:pPr>
          </w:p>
          <w:p w14:paraId="43CF6AB5" w14:textId="77777777" w:rsidR="00E86BDA" w:rsidRDefault="00E86BDA" w:rsidP="00EC4332"/>
        </w:tc>
      </w:tr>
      <w:tr w:rsidR="00E86BDA" w14:paraId="4DA462D8" w14:textId="77777777" w:rsidTr="00EC4332">
        <w:tc>
          <w:tcPr>
            <w:tcW w:w="6540" w:type="dxa"/>
            <w:vAlign w:val="center"/>
          </w:tcPr>
          <w:p w14:paraId="5F5909C2" w14:textId="30E63DA4" w:rsidR="00E86BDA" w:rsidRDefault="0001189B" w:rsidP="00AC20B1">
            <w:pPr>
              <w:ind w:left="216" w:hanging="216"/>
            </w:pPr>
            <w:r>
              <w:rPr>
                <w:sz w:val="18"/>
                <w:szCs w:val="18"/>
              </w:rPr>
              <w:t>6</w:t>
            </w:r>
            <w:r w:rsidR="00E86BDA" w:rsidRPr="00EF1158">
              <w:rPr>
                <w:sz w:val="18"/>
                <w:szCs w:val="18"/>
              </w:rPr>
              <w:t>.</w:t>
            </w:r>
            <w:r w:rsidR="00240823">
              <w:rPr>
                <w:sz w:val="18"/>
                <w:szCs w:val="18"/>
              </w:rPr>
              <w:t xml:space="preserve"> </w:t>
            </w:r>
            <w:r w:rsidR="00E86BDA" w:rsidRPr="00EF1158">
              <w:rPr>
                <w:sz w:val="18"/>
                <w:szCs w:val="18"/>
              </w:rPr>
              <w:t>From line</w:t>
            </w:r>
            <w:r w:rsidR="00E86BDA">
              <w:rPr>
                <w:sz w:val="18"/>
                <w:szCs w:val="18"/>
              </w:rPr>
              <w:t xml:space="preserve"> 8.b</w:t>
            </w:r>
            <w:r w:rsidR="00E86BDA" w:rsidRPr="00EF1158">
              <w:rPr>
                <w:sz w:val="18"/>
                <w:szCs w:val="18"/>
              </w:rPr>
              <w:t>, less than or equal to 20% of the reviewed scenario</w:t>
            </w:r>
            <w:r w:rsidR="003A2626">
              <w:rPr>
                <w:sz w:val="18"/>
                <w:szCs w:val="18"/>
              </w:rPr>
              <w:t xml:space="preserve"> events</w:t>
            </w:r>
            <w:r w:rsidR="00A71778">
              <w:rPr>
                <w:sz w:val="18"/>
                <w:szCs w:val="18"/>
              </w:rPr>
              <w:t xml:space="preserve"> </w:t>
            </w:r>
            <w:r w:rsidR="00E86BDA" w:rsidRPr="00EF1158">
              <w:rPr>
                <w:sz w:val="18"/>
                <w:szCs w:val="18"/>
              </w:rPr>
              <w:t>contained flaws</w:t>
            </w:r>
            <w:r w:rsidR="00123D28">
              <w:rPr>
                <w:sz w:val="18"/>
                <w:szCs w:val="18"/>
              </w:rPr>
              <w:t>.</w:t>
            </w:r>
            <w:r w:rsidR="00240823">
              <w:rPr>
                <w:sz w:val="18"/>
                <w:szCs w:val="18"/>
              </w:rPr>
              <w:t xml:space="preserve"> </w:t>
            </w:r>
          </w:p>
        </w:tc>
        <w:tc>
          <w:tcPr>
            <w:tcW w:w="1429" w:type="dxa"/>
          </w:tcPr>
          <w:p w14:paraId="75D82FBD" w14:textId="77777777" w:rsidR="00E86BDA" w:rsidRDefault="00E86BDA" w:rsidP="00EC4332"/>
        </w:tc>
        <w:tc>
          <w:tcPr>
            <w:tcW w:w="1253" w:type="dxa"/>
          </w:tcPr>
          <w:p w14:paraId="01AC64D1" w14:textId="77777777" w:rsidR="00E86BDA" w:rsidRDefault="00E86BDA" w:rsidP="00EC4332"/>
        </w:tc>
      </w:tr>
    </w:tbl>
    <w:p w14:paraId="1F60FEF9" w14:textId="723FD3A8" w:rsidR="00E86BDA" w:rsidRDefault="00E86BDA" w:rsidP="00221D1B">
      <w:pPr>
        <w:pStyle w:val="BodyText"/>
      </w:pPr>
    </w:p>
    <w:p w14:paraId="66DBA497" w14:textId="07A7A450" w:rsidR="00E86BDA" w:rsidRDefault="00E86BDA" w:rsidP="00E86BDA">
      <w:pPr>
        <w:tabs>
          <w:tab w:val="left" w:pos="274"/>
          <w:tab w:val="left" w:pos="72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40" w:lineRule="auto"/>
        <w:sectPr w:rsidR="00E86BDA" w:rsidSect="0056768D">
          <w:headerReference w:type="default" r:id="rId25"/>
          <w:footerReference w:type="default" r:id="rId26"/>
          <w:pgSz w:w="12240" w:h="15840"/>
          <w:pgMar w:top="1440" w:right="1440" w:bottom="1440" w:left="1440" w:header="720" w:footer="720" w:gutter="0"/>
          <w:pgNumType w:start="1"/>
          <w:cols w:space="720"/>
          <w:docGrid w:linePitch="360"/>
        </w:sectPr>
      </w:pPr>
      <w:r w:rsidRPr="00CF65E3">
        <w:t xml:space="preserve">If any block in this checklist is checked “NO”, these items </w:t>
      </w:r>
      <w:ins w:id="77" w:author="Author">
        <w:r w:rsidR="00BB623E">
          <w:t>may</w:t>
        </w:r>
      </w:ins>
      <w:r w:rsidRPr="00CF65E3">
        <w:t xml:space="preserve"> be a performance deficiency against the expected quality standards for a licensed operator requalification operating test required by 10 CFR 55.59(a)(2), and as a possible finding</w:t>
      </w:r>
      <w:r w:rsidR="00123D28">
        <w:t xml:space="preserve">. </w:t>
      </w:r>
      <w:ins w:id="78" w:author="Author">
        <w:r w:rsidR="00063520">
          <w:t xml:space="preserve">Review </w:t>
        </w:r>
        <w:r w:rsidR="001C3E0B">
          <w:t xml:space="preserve">the quality of the test </w:t>
        </w:r>
        <w:r w:rsidR="00C16CDA">
          <w:t>against the facility licensee’s approved training program.</w:t>
        </w:r>
      </w:ins>
    </w:p>
    <w:p w14:paraId="13462FE4" w14:textId="77777777" w:rsidR="00E86BDA" w:rsidRPr="00E86BDA" w:rsidRDefault="00E86BDA" w:rsidP="00E86BDA">
      <w:pPr>
        <w:spacing w:line="240" w:lineRule="auto"/>
        <w:jc w:val="both"/>
        <w:rPr>
          <w:rFonts w:eastAsia="Times New Roman" w:cs="Times New Roman"/>
        </w:rPr>
      </w:pPr>
      <w:r w:rsidRPr="00E86BDA">
        <w:rPr>
          <w:rFonts w:eastAsia="Times New Roman" w:cs="Times New Roman"/>
        </w:rPr>
        <w:lastRenderedPageBreak/>
        <w:t>Requalification Job Performance Measure Review Worksheet</w:t>
      </w:r>
    </w:p>
    <w:p w14:paraId="06A7FB0C" w14:textId="77777777" w:rsidR="00E86BDA" w:rsidRPr="00E86BDA" w:rsidRDefault="00E86BDA" w:rsidP="00E86BDA">
      <w:pPr>
        <w:spacing w:line="240" w:lineRule="auto"/>
        <w:jc w:val="both"/>
        <w:rPr>
          <w:rFonts w:eastAsia="Times New Roman" w:cs="Times New Roman"/>
        </w:rPr>
      </w:pPr>
    </w:p>
    <w:p w14:paraId="7556BE31" w14:textId="77777777" w:rsidR="00E86BDA" w:rsidRPr="00E86BDA" w:rsidRDefault="00E86BDA" w:rsidP="00E86BDA">
      <w:pPr>
        <w:spacing w:line="240" w:lineRule="auto"/>
        <w:jc w:val="both"/>
        <w:rPr>
          <w:rFonts w:eastAsia="Times New Roman" w:cs="Times New Roman"/>
        </w:rPr>
      </w:pPr>
      <w:r w:rsidRPr="00E86BDA">
        <w:rPr>
          <w:rFonts w:eastAsia="Times New Roman" w:cs="Times New Roman"/>
        </w:rPr>
        <w:t>Operating test # or date(s) administered: _______</w:t>
      </w:r>
    </w:p>
    <w:tbl>
      <w:tblPr>
        <w:tblpPr w:leftFromText="180" w:rightFromText="180" w:vertAnchor="page" w:horzAnchor="margin" w:tblpX="115" w:tblpY="2356"/>
        <w:tblW w:w="127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58" w:type="dxa"/>
          <w:left w:w="115" w:type="dxa"/>
          <w:bottom w:w="58" w:type="dxa"/>
          <w:right w:w="115" w:type="dxa"/>
        </w:tblCellMar>
        <w:tblLook w:val="01E0" w:firstRow="1" w:lastRow="1" w:firstColumn="1" w:lastColumn="1" w:noHBand="0" w:noVBand="0"/>
      </w:tblPr>
      <w:tblGrid>
        <w:gridCol w:w="1757"/>
        <w:gridCol w:w="1080"/>
        <w:gridCol w:w="1260"/>
        <w:gridCol w:w="900"/>
        <w:gridCol w:w="720"/>
        <w:gridCol w:w="540"/>
        <w:gridCol w:w="720"/>
        <w:gridCol w:w="1080"/>
        <w:gridCol w:w="720"/>
        <w:gridCol w:w="900"/>
        <w:gridCol w:w="3038"/>
      </w:tblGrid>
      <w:tr w:rsidR="00E86BDA" w:rsidRPr="00E86BDA" w14:paraId="1EC5C38F" w14:textId="77777777" w:rsidTr="00B169AD">
        <w:trPr>
          <w:trHeight w:val="206"/>
        </w:trPr>
        <w:tc>
          <w:tcPr>
            <w:tcW w:w="1757" w:type="dxa"/>
            <w:vMerge w:val="restart"/>
            <w:tcBorders>
              <w:top w:val="double" w:sz="6" w:space="0" w:color="auto"/>
            </w:tcBorders>
          </w:tcPr>
          <w:p w14:paraId="1BCB5EE8" w14:textId="77777777"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JPM # or title</w:t>
            </w:r>
          </w:p>
        </w:tc>
        <w:tc>
          <w:tcPr>
            <w:tcW w:w="1080" w:type="dxa"/>
            <w:vMerge w:val="restart"/>
            <w:tcBorders>
              <w:top w:val="double" w:sz="6" w:space="0" w:color="auto"/>
            </w:tcBorders>
          </w:tcPr>
          <w:p w14:paraId="64049C8E" w14:textId="7F291059"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1.</w:t>
            </w:r>
            <w:r w:rsidR="00240823">
              <w:rPr>
                <w:rFonts w:eastAsia="Times New Roman"/>
                <w:sz w:val="16"/>
                <w:szCs w:val="16"/>
              </w:rPr>
              <w:t xml:space="preserve"> </w:t>
            </w:r>
            <w:r w:rsidRPr="00E86BDA">
              <w:rPr>
                <w:rFonts w:eastAsia="Times New Roman"/>
                <w:sz w:val="16"/>
                <w:szCs w:val="16"/>
              </w:rPr>
              <w:t>Type?</w:t>
            </w:r>
          </w:p>
          <w:p w14:paraId="1FF6EF38" w14:textId="77777777"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 xml:space="preserve">(S/P/O) </w:t>
            </w:r>
          </w:p>
        </w:tc>
        <w:tc>
          <w:tcPr>
            <w:tcW w:w="1260" w:type="dxa"/>
            <w:vMerge w:val="restart"/>
            <w:tcBorders>
              <w:top w:val="double" w:sz="6" w:space="0" w:color="auto"/>
            </w:tcBorders>
          </w:tcPr>
          <w:p w14:paraId="5F4405F1" w14:textId="77777777"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2. Alt. Path?</w:t>
            </w:r>
          </w:p>
          <w:p w14:paraId="4FA4DD25" w14:textId="77777777" w:rsidR="00E86BDA" w:rsidRPr="00E86BDA" w:rsidRDefault="00E86BDA" w:rsidP="00E86BDA">
            <w:pPr>
              <w:tabs>
                <w:tab w:val="left" w:pos="360"/>
              </w:tabs>
              <w:spacing w:line="240" w:lineRule="auto"/>
              <w:rPr>
                <w:rFonts w:eastAsia="Times New Roman"/>
                <w:b/>
                <w:sz w:val="16"/>
                <w:szCs w:val="16"/>
              </w:rPr>
            </w:pPr>
            <w:r w:rsidRPr="00E86BDA">
              <w:rPr>
                <w:rFonts w:eastAsia="Times New Roman"/>
                <w:sz w:val="16"/>
                <w:szCs w:val="16"/>
              </w:rPr>
              <w:t xml:space="preserve">(Y/N) </w:t>
            </w:r>
          </w:p>
        </w:tc>
        <w:tc>
          <w:tcPr>
            <w:tcW w:w="900" w:type="dxa"/>
            <w:vMerge w:val="restart"/>
            <w:tcBorders>
              <w:top w:val="double" w:sz="6" w:space="0" w:color="auto"/>
            </w:tcBorders>
            <w:tcMar>
              <w:top w:w="86" w:type="dxa"/>
            </w:tcMar>
          </w:tcPr>
          <w:p w14:paraId="02C4B22E" w14:textId="77777777"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3. LOD</w:t>
            </w:r>
          </w:p>
          <w:p w14:paraId="4EF44B1A" w14:textId="18A2FF41" w:rsidR="00E86BDA" w:rsidRPr="00E86BDA" w:rsidRDefault="00E86BDA" w:rsidP="00E86BDA">
            <w:pPr>
              <w:tabs>
                <w:tab w:val="left" w:pos="360"/>
              </w:tabs>
              <w:spacing w:line="240" w:lineRule="auto"/>
              <w:ind w:left="360" w:hanging="360"/>
              <w:rPr>
                <w:rFonts w:eastAsia="Times New Roman"/>
                <w:sz w:val="16"/>
                <w:szCs w:val="16"/>
              </w:rPr>
            </w:pPr>
            <w:r w:rsidRPr="00E86BDA">
              <w:rPr>
                <w:rFonts w:eastAsia="Times New Roman"/>
                <w:sz w:val="16"/>
                <w:szCs w:val="16"/>
              </w:rPr>
              <w:t>(1-5)</w:t>
            </w:r>
            <w:r w:rsidR="00240823">
              <w:rPr>
                <w:rFonts w:eastAsia="Times New Roman"/>
                <w:b/>
                <w:sz w:val="16"/>
                <w:szCs w:val="16"/>
              </w:rPr>
              <w:t xml:space="preserve"> </w:t>
            </w:r>
          </w:p>
        </w:tc>
        <w:tc>
          <w:tcPr>
            <w:tcW w:w="3780" w:type="dxa"/>
            <w:gridSpan w:val="5"/>
            <w:tcBorders>
              <w:top w:val="double" w:sz="6" w:space="0" w:color="auto"/>
            </w:tcBorders>
            <w:tcMar>
              <w:top w:w="86" w:type="dxa"/>
            </w:tcMar>
          </w:tcPr>
          <w:p w14:paraId="0CF20DBA" w14:textId="77777777"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4. JPM Flaws</w:t>
            </w:r>
          </w:p>
        </w:tc>
        <w:tc>
          <w:tcPr>
            <w:tcW w:w="900" w:type="dxa"/>
            <w:vMerge w:val="restart"/>
            <w:tcBorders>
              <w:top w:val="double" w:sz="6" w:space="0" w:color="auto"/>
            </w:tcBorders>
            <w:tcMar>
              <w:top w:w="86" w:type="dxa"/>
            </w:tcMar>
          </w:tcPr>
          <w:p w14:paraId="3D05448E" w14:textId="77777777"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5. JPM flawed or not flawed?</w:t>
            </w:r>
          </w:p>
          <w:p w14:paraId="0E23C6F8" w14:textId="77777777"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(F/NF)</w:t>
            </w:r>
          </w:p>
        </w:tc>
        <w:tc>
          <w:tcPr>
            <w:tcW w:w="3038" w:type="dxa"/>
            <w:vMerge w:val="restart"/>
            <w:tcBorders>
              <w:top w:val="double" w:sz="6" w:space="0" w:color="auto"/>
            </w:tcBorders>
            <w:tcMar>
              <w:top w:w="86" w:type="dxa"/>
            </w:tcMar>
          </w:tcPr>
          <w:p w14:paraId="0D94C13C" w14:textId="377863F0"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6.</w:t>
            </w:r>
            <w:r w:rsidR="00240823">
              <w:rPr>
                <w:rFonts w:eastAsia="Times New Roman"/>
                <w:sz w:val="16"/>
                <w:szCs w:val="16"/>
              </w:rPr>
              <w:t xml:space="preserve"> </w:t>
            </w:r>
            <w:r w:rsidRPr="00E86BDA">
              <w:rPr>
                <w:rFonts w:eastAsia="Times New Roman"/>
                <w:sz w:val="16"/>
                <w:szCs w:val="16"/>
              </w:rPr>
              <w:t>Explanation</w:t>
            </w:r>
          </w:p>
        </w:tc>
      </w:tr>
      <w:tr w:rsidR="00E86BDA" w:rsidRPr="00E86BDA" w14:paraId="16395750" w14:textId="77777777" w:rsidTr="00B169AD">
        <w:trPr>
          <w:trHeight w:val="205"/>
        </w:trPr>
        <w:tc>
          <w:tcPr>
            <w:tcW w:w="1757" w:type="dxa"/>
            <w:vMerge/>
            <w:tcBorders>
              <w:bottom w:val="double" w:sz="6" w:space="0" w:color="auto"/>
            </w:tcBorders>
          </w:tcPr>
          <w:p w14:paraId="23EC1799" w14:textId="77777777" w:rsidR="00E86BDA" w:rsidRPr="00E86BDA" w:rsidRDefault="00E86BDA" w:rsidP="00E86BDA">
            <w:pPr>
              <w:tabs>
                <w:tab w:val="left" w:pos="360"/>
              </w:tabs>
              <w:spacing w:line="240" w:lineRule="auto"/>
              <w:rPr>
                <w:rFonts w:eastAsia="Times New Roman"/>
                <w:sz w:val="16"/>
                <w:szCs w:val="16"/>
              </w:rPr>
            </w:pPr>
          </w:p>
        </w:tc>
        <w:tc>
          <w:tcPr>
            <w:tcW w:w="1080" w:type="dxa"/>
            <w:vMerge/>
            <w:tcBorders>
              <w:bottom w:val="double" w:sz="6" w:space="0" w:color="auto"/>
            </w:tcBorders>
          </w:tcPr>
          <w:p w14:paraId="33520979" w14:textId="77777777" w:rsidR="00E86BDA" w:rsidRPr="00E86BDA" w:rsidRDefault="00E86BDA" w:rsidP="00E86BDA">
            <w:pPr>
              <w:tabs>
                <w:tab w:val="left" w:pos="360"/>
              </w:tabs>
              <w:spacing w:line="240" w:lineRule="auto"/>
              <w:rPr>
                <w:rFonts w:eastAsia="Times New Roman"/>
                <w:sz w:val="16"/>
                <w:szCs w:val="16"/>
              </w:rPr>
            </w:pPr>
          </w:p>
        </w:tc>
        <w:tc>
          <w:tcPr>
            <w:tcW w:w="1260" w:type="dxa"/>
            <w:vMerge/>
            <w:tcBorders>
              <w:bottom w:val="double" w:sz="6" w:space="0" w:color="auto"/>
            </w:tcBorders>
          </w:tcPr>
          <w:p w14:paraId="6D4225F8" w14:textId="77777777" w:rsidR="00E86BDA" w:rsidRPr="00E86BDA" w:rsidRDefault="00E86BDA" w:rsidP="00E86BDA">
            <w:pPr>
              <w:tabs>
                <w:tab w:val="left" w:pos="360"/>
              </w:tabs>
              <w:spacing w:line="240" w:lineRule="auto"/>
              <w:rPr>
                <w:rFonts w:eastAsia="Times New Roman"/>
                <w:sz w:val="16"/>
                <w:szCs w:val="16"/>
              </w:rPr>
            </w:pPr>
          </w:p>
        </w:tc>
        <w:tc>
          <w:tcPr>
            <w:tcW w:w="900" w:type="dxa"/>
            <w:vMerge/>
            <w:tcBorders>
              <w:bottom w:val="double" w:sz="6" w:space="0" w:color="auto"/>
            </w:tcBorders>
          </w:tcPr>
          <w:p w14:paraId="1DB79215" w14:textId="77777777" w:rsidR="00E86BDA" w:rsidRPr="00E86BDA" w:rsidRDefault="00E86BDA" w:rsidP="00E86BDA">
            <w:pPr>
              <w:tabs>
                <w:tab w:val="left" w:pos="360"/>
              </w:tabs>
              <w:spacing w:line="240" w:lineRule="auto"/>
              <w:ind w:left="360" w:hanging="360"/>
              <w:rPr>
                <w:rFonts w:eastAsia="Times New Roman"/>
                <w:sz w:val="16"/>
                <w:szCs w:val="16"/>
              </w:rPr>
            </w:pPr>
          </w:p>
        </w:tc>
        <w:tc>
          <w:tcPr>
            <w:tcW w:w="720" w:type="dxa"/>
            <w:tcBorders>
              <w:bottom w:val="double" w:sz="6" w:space="0" w:color="auto"/>
            </w:tcBorders>
          </w:tcPr>
          <w:p w14:paraId="266BF431" w14:textId="77777777"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LOD</w:t>
            </w:r>
          </w:p>
        </w:tc>
        <w:tc>
          <w:tcPr>
            <w:tcW w:w="540" w:type="dxa"/>
            <w:tcBorders>
              <w:bottom w:val="double" w:sz="6" w:space="0" w:color="auto"/>
            </w:tcBorders>
          </w:tcPr>
          <w:p w14:paraId="1683B6FF" w14:textId="77777777"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IC</w:t>
            </w:r>
          </w:p>
        </w:tc>
        <w:tc>
          <w:tcPr>
            <w:tcW w:w="720" w:type="dxa"/>
            <w:tcBorders>
              <w:bottom w:val="double" w:sz="6" w:space="0" w:color="auto"/>
            </w:tcBorders>
          </w:tcPr>
          <w:p w14:paraId="56101B25" w14:textId="77777777"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Cues</w:t>
            </w:r>
          </w:p>
        </w:tc>
        <w:tc>
          <w:tcPr>
            <w:tcW w:w="1080" w:type="dxa"/>
            <w:tcBorders>
              <w:bottom w:val="double" w:sz="6" w:space="0" w:color="auto"/>
            </w:tcBorders>
          </w:tcPr>
          <w:p w14:paraId="42EE315C" w14:textId="77777777"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 xml:space="preserve">Perf. </w:t>
            </w:r>
            <w:proofErr w:type="spellStart"/>
            <w:r w:rsidRPr="00E86BDA">
              <w:rPr>
                <w:rFonts w:eastAsia="Times New Roman"/>
                <w:sz w:val="16"/>
                <w:szCs w:val="16"/>
              </w:rPr>
              <w:t>Stds</w:t>
            </w:r>
            <w:proofErr w:type="spellEnd"/>
          </w:p>
          <w:p w14:paraId="46E864DF" w14:textId="3A061C51" w:rsidR="00E86BDA" w:rsidRPr="00E86BDA" w:rsidRDefault="00240823" w:rsidP="00E86BDA">
            <w:pPr>
              <w:tabs>
                <w:tab w:val="left" w:pos="360"/>
              </w:tabs>
              <w:spacing w:line="240" w:lineRule="auto"/>
              <w:rPr>
                <w:rFonts w:eastAsia="Times New Roman"/>
                <w:sz w:val="16"/>
                <w:szCs w:val="16"/>
              </w:rPr>
            </w:pPr>
            <w:r>
              <w:rPr>
                <w:rFonts w:eastAsia="Times New Roman"/>
                <w:sz w:val="16"/>
                <w:szCs w:val="16"/>
              </w:rPr>
              <w:t xml:space="preserve"> </w:t>
            </w:r>
            <w:r w:rsidR="00E86BDA" w:rsidRPr="00E86BDA">
              <w:rPr>
                <w:rFonts w:eastAsia="Times New Roman"/>
                <w:sz w:val="16"/>
                <w:szCs w:val="16"/>
              </w:rPr>
              <w:t>&amp;</w:t>
            </w:r>
          </w:p>
          <w:p w14:paraId="5C729FAB" w14:textId="77777777" w:rsidR="00E86BDA" w:rsidRPr="00E86BDA" w:rsidRDefault="00E86BDA" w:rsidP="00E86BDA">
            <w:pPr>
              <w:tabs>
                <w:tab w:val="left" w:pos="360"/>
              </w:tabs>
              <w:spacing w:line="240" w:lineRule="auto"/>
              <w:rPr>
                <w:rFonts w:eastAsia="Times New Roman"/>
                <w:sz w:val="16"/>
                <w:szCs w:val="16"/>
              </w:rPr>
            </w:pPr>
            <w:proofErr w:type="spellStart"/>
            <w:proofErr w:type="gramStart"/>
            <w:r w:rsidRPr="00E86BDA">
              <w:rPr>
                <w:rFonts w:eastAsia="Times New Roman"/>
                <w:sz w:val="16"/>
                <w:szCs w:val="16"/>
              </w:rPr>
              <w:t>crit.steps</w:t>
            </w:r>
            <w:proofErr w:type="spellEnd"/>
            <w:proofErr w:type="gramEnd"/>
          </w:p>
        </w:tc>
        <w:tc>
          <w:tcPr>
            <w:tcW w:w="720" w:type="dxa"/>
            <w:tcBorders>
              <w:bottom w:val="double" w:sz="6" w:space="0" w:color="auto"/>
            </w:tcBorders>
          </w:tcPr>
          <w:p w14:paraId="34644919" w14:textId="794FD0F9"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Time</w:t>
            </w:r>
          </w:p>
          <w:p w14:paraId="06552618" w14:textId="77777777" w:rsidR="00E86BDA" w:rsidRPr="00E86BDA" w:rsidRDefault="00E86BDA" w:rsidP="00E86BDA">
            <w:pPr>
              <w:tabs>
                <w:tab w:val="left" w:pos="360"/>
              </w:tabs>
              <w:spacing w:line="240" w:lineRule="auto"/>
              <w:rPr>
                <w:rFonts w:eastAsia="Times New Roman"/>
                <w:sz w:val="16"/>
                <w:szCs w:val="16"/>
              </w:rPr>
            </w:pPr>
            <w:r w:rsidRPr="00E86BDA">
              <w:rPr>
                <w:rFonts w:eastAsia="Times New Roman"/>
                <w:sz w:val="16"/>
                <w:szCs w:val="16"/>
              </w:rPr>
              <w:t>Limit</w:t>
            </w:r>
          </w:p>
        </w:tc>
        <w:tc>
          <w:tcPr>
            <w:tcW w:w="900" w:type="dxa"/>
            <w:vMerge/>
            <w:tcBorders>
              <w:bottom w:val="double" w:sz="6" w:space="0" w:color="auto"/>
            </w:tcBorders>
          </w:tcPr>
          <w:p w14:paraId="0BA30A50" w14:textId="77777777" w:rsidR="00E86BDA" w:rsidRPr="00E86BDA" w:rsidRDefault="00E86BDA" w:rsidP="00E86BDA">
            <w:pPr>
              <w:tabs>
                <w:tab w:val="left" w:pos="360"/>
              </w:tabs>
              <w:spacing w:line="240" w:lineRule="auto"/>
              <w:rPr>
                <w:rFonts w:eastAsia="Times New Roman"/>
                <w:b/>
                <w:sz w:val="16"/>
                <w:szCs w:val="16"/>
              </w:rPr>
            </w:pPr>
          </w:p>
        </w:tc>
        <w:tc>
          <w:tcPr>
            <w:tcW w:w="3038" w:type="dxa"/>
            <w:vMerge/>
            <w:tcBorders>
              <w:bottom w:val="double" w:sz="6" w:space="0" w:color="auto"/>
            </w:tcBorders>
          </w:tcPr>
          <w:p w14:paraId="08CF5D42" w14:textId="77777777" w:rsidR="00E86BDA" w:rsidRPr="00E86BDA" w:rsidRDefault="00E86BDA" w:rsidP="00E86BDA">
            <w:pPr>
              <w:tabs>
                <w:tab w:val="left" w:pos="360"/>
              </w:tabs>
              <w:spacing w:line="240" w:lineRule="auto"/>
              <w:rPr>
                <w:rFonts w:eastAsia="Times New Roman"/>
                <w:b/>
                <w:sz w:val="16"/>
                <w:szCs w:val="16"/>
              </w:rPr>
            </w:pPr>
          </w:p>
        </w:tc>
      </w:tr>
      <w:tr w:rsidR="00E86BDA" w:rsidRPr="00E86BDA" w14:paraId="53524010" w14:textId="77777777" w:rsidTr="00B169AD">
        <w:tc>
          <w:tcPr>
            <w:tcW w:w="1757" w:type="dxa"/>
            <w:tcBorders>
              <w:top w:val="double" w:sz="6" w:space="0" w:color="auto"/>
              <w:bottom w:val="single" w:sz="6" w:space="0" w:color="auto"/>
            </w:tcBorders>
          </w:tcPr>
          <w:p w14:paraId="30D76397" w14:textId="77777777" w:rsidR="00E86BDA" w:rsidRPr="00E86BDA" w:rsidRDefault="00E86BDA" w:rsidP="00E86BDA">
            <w:pPr>
              <w:tabs>
                <w:tab w:val="left" w:pos="360"/>
              </w:tabs>
              <w:spacing w:line="240" w:lineRule="auto"/>
              <w:rPr>
                <w:rFonts w:eastAsia="Times New Roman"/>
                <w:b/>
                <w:sz w:val="16"/>
                <w:szCs w:val="16"/>
              </w:rPr>
            </w:pPr>
          </w:p>
        </w:tc>
        <w:tc>
          <w:tcPr>
            <w:tcW w:w="1080" w:type="dxa"/>
            <w:tcBorders>
              <w:top w:val="double" w:sz="6" w:space="0" w:color="auto"/>
              <w:bottom w:val="single" w:sz="6" w:space="0" w:color="auto"/>
            </w:tcBorders>
          </w:tcPr>
          <w:p w14:paraId="5214754A" w14:textId="77777777" w:rsidR="00E86BDA" w:rsidRPr="00E86BDA" w:rsidRDefault="00E86BDA" w:rsidP="00E86BDA">
            <w:pPr>
              <w:tabs>
                <w:tab w:val="left" w:pos="360"/>
              </w:tabs>
              <w:spacing w:line="240" w:lineRule="auto"/>
              <w:rPr>
                <w:rFonts w:eastAsia="Times New Roman"/>
                <w:b/>
                <w:sz w:val="16"/>
                <w:szCs w:val="16"/>
              </w:rPr>
            </w:pPr>
          </w:p>
        </w:tc>
        <w:tc>
          <w:tcPr>
            <w:tcW w:w="1260" w:type="dxa"/>
            <w:tcBorders>
              <w:top w:val="double" w:sz="6" w:space="0" w:color="auto"/>
              <w:bottom w:val="single" w:sz="6" w:space="0" w:color="auto"/>
            </w:tcBorders>
          </w:tcPr>
          <w:p w14:paraId="75E48520" w14:textId="77777777" w:rsidR="00E86BDA" w:rsidRPr="00E86BDA" w:rsidRDefault="00E86BDA" w:rsidP="00E86BDA">
            <w:pPr>
              <w:tabs>
                <w:tab w:val="left" w:pos="360"/>
              </w:tabs>
              <w:spacing w:line="240" w:lineRule="auto"/>
              <w:rPr>
                <w:rFonts w:eastAsia="Times New Roman"/>
                <w:b/>
                <w:sz w:val="16"/>
                <w:szCs w:val="16"/>
              </w:rPr>
            </w:pPr>
          </w:p>
        </w:tc>
        <w:tc>
          <w:tcPr>
            <w:tcW w:w="900" w:type="dxa"/>
            <w:tcBorders>
              <w:top w:val="double" w:sz="6" w:space="0" w:color="auto"/>
              <w:bottom w:val="single" w:sz="6" w:space="0" w:color="auto"/>
            </w:tcBorders>
          </w:tcPr>
          <w:p w14:paraId="5AD41662"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double" w:sz="6" w:space="0" w:color="auto"/>
              <w:bottom w:val="single" w:sz="6" w:space="0" w:color="auto"/>
            </w:tcBorders>
          </w:tcPr>
          <w:p w14:paraId="156B8DE3" w14:textId="77777777" w:rsidR="00E86BDA" w:rsidRPr="00E86BDA" w:rsidRDefault="00E86BDA" w:rsidP="00E86BDA">
            <w:pPr>
              <w:tabs>
                <w:tab w:val="left" w:pos="360"/>
              </w:tabs>
              <w:spacing w:line="240" w:lineRule="auto"/>
              <w:rPr>
                <w:rFonts w:eastAsia="Times New Roman"/>
                <w:b/>
                <w:sz w:val="16"/>
                <w:szCs w:val="16"/>
              </w:rPr>
            </w:pPr>
          </w:p>
        </w:tc>
        <w:tc>
          <w:tcPr>
            <w:tcW w:w="540" w:type="dxa"/>
            <w:tcBorders>
              <w:top w:val="double" w:sz="6" w:space="0" w:color="auto"/>
              <w:bottom w:val="single" w:sz="6" w:space="0" w:color="auto"/>
            </w:tcBorders>
          </w:tcPr>
          <w:p w14:paraId="5A2F0099"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double" w:sz="6" w:space="0" w:color="auto"/>
              <w:bottom w:val="single" w:sz="6" w:space="0" w:color="auto"/>
            </w:tcBorders>
          </w:tcPr>
          <w:p w14:paraId="5836E431" w14:textId="77777777" w:rsidR="00E86BDA" w:rsidRPr="00E86BDA" w:rsidRDefault="00E86BDA" w:rsidP="00E86BDA">
            <w:pPr>
              <w:tabs>
                <w:tab w:val="left" w:pos="360"/>
              </w:tabs>
              <w:spacing w:line="240" w:lineRule="auto"/>
              <w:rPr>
                <w:rFonts w:eastAsia="Times New Roman"/>
                <w:b/>
                <w:sz w:val="16"/>
                <w:szCs w:val="16"/>
              </w:rPr>
            </w:pPr>
          </w:p>
        </w:tc>
        <w:tc>
          <w:tcPr>
            <w:tcW w:w="1080" w:type="dxa"/>
            <w:tcBorders>
              <w:top w:val="double" w:sz="6" w:space="0" w:color="auto"/>
              <w:bottom w:val="single" w:sz="6" w:space="0" w:color="auto"/>
            </w:tcBorders>
          </w:tcPr>
          <w:p w14:paraId="4CDD1A3F"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double" w:sz="6" w:space="0" w:color="auto"/>
              <w:bottom w:val="single" w:sz="6" w:space="0" w:color="auto"/>
            </w:tcBorders>
          </w:tcPr>
          <w:p w14:paraId="5944B2AF" w14:textId="77777777" w:rsidR="00E86BDA" w:rsidRPr="00E86BDA" w:rsidRDefault="00E86BDA" w:rsidP="00E86BDA">
            <w:pPr>
              <w:tabs>
                <w:tab w:val="left" w:pos="360"/>
              </w:tabs>
              <w:spacing w:line="240" w:lineRule="auto"/>
              <w:rPr>
                <w:rFonts w:eastAsia="Times New Roman"/>
                <w:b/>
                <w:sz w:val="16"/>
                <w:szCs w:val="16"/>
              </w:rPr>
            </w:pPr>
          </w:p>
        </w:tc>
        <w:tc>
          <w:tcPr>
            <w:tcW w:w="900" w:type="dxa"/>
            <w:tcBorders>
              <w:top w:val="double" w:sz="6" w:space="0" w:color="auto"/>
              <w:bottom w:val="single" w:sz="6" w:space="0" w:color="auto"/>
            </w:tcBorders>
          </w:tcPr>
          <w:p w14:paraId="3B87CE93" w14:textId="77777777" w:rsidR="00E86BDA" w:rsidRPr="00E86BDA" w:rsidRDefault="00E86BDA" w:rsidP="00E86BDA">
            <w:pPr>
              <w:tabs>
                <w:tab w:val="left" w:pos="360"/>
              </w:tabs>
              <w:spacing w:line="240" w:lineRule="auto"/>
              <w:rPr>
                <w:rFonts w:eastAsia="Times New Roman"/>
                <w:b/>
                <w:sz w:val="16"/>
                <w:szCs w:val="16"/>
              </w:rPr>
            </w:pPr>
          </w:p>
        </w:tc>
        <w:tc>
          <w:tcPr>
            <w:tcW w:w="3038" w:type="dxa"/>
            <w:tcBorders>
              <w:top w:val="double" w:sz="6" w:space="0" w:color="auto"/>
              <w:bottom w:val="single" w:sz="6" w:space="0" w:color="auto"/>
            </w:tcBorders>
          </w:tcPr>
          <w:p w14:paraId="640C9F90" w14:textId="77777777" w:rsidR="00E86BDA" w:rsidRPr="00E86BDA" w:rsidRDefault="00E86BDA" w:rsidP="00E86BDA">
            <w:pPr>
              <w:tabs>
                <w:tab w:val="left" w:pos="360"/>
              </w:tabs>
              <w:spacing w:line="240" w:lineRule="auto"/>
              <w:rPr>
                <w:rFonts w:eastAsia="Times New Roman"/>
                <w:b/>
                <w:sz w:val="16"/>
                <w:szCs w:val="16"/>
              </w:rPr>
            </w:pPr>
          </w:p>
        </w:tc>
      </w:tr>
      <w:tr w:rsidR="00E86BDA" w:rsidRPr="00E86BDA" w14:paraId="4F335897" w14:textId="77777777" w:rsidTr="00B169AD">
        <w:tc>
          <w:tcPr>
            <w:tcW w:w="1757" w:type="dxa"/>
            <w:tcBorders>
              <w:top w:val="single" w:sz="6" w:space="0" w:color="auto"/>
            </w:tcBorders>
          </w:tcPr>
          <w:p w14:paraId="15707D1B" w14:textId="77777777" w:rsidR="00E86BDA" w:rsidRPr="00E86BDA" w:rsidRDefault="00E86BDA" w:rsidP="00E86BDA">
            <w:pPr>
              <w:tabs>
                <w:tab w:val="left" w:pos="360"/>
              </w:tabs>
              <w:spacing w:line="240" w:lineRule="auto"/>
              <w:rPr>
                <w:rFonts w:eastAsia="Times New Roman"/>
                <w:b/>
                <w:sz w:val="16"/>
                <w:szCs w:val="16"/>
              </w:rPr>
            </w:pPr>
          </w:p>
        </w:tc>
        <w:tc>
          <w:tcPr>
            <w:tcW w:w="1080" w:type="dxa"/>
            <w:tcBorders>
              <w:top w:val="single" w:sz="6" w:space="0" w:color="auto"/>
            </w:tcBorders>
          </w:tcPr>
          <w:p w14:paraId="177C3FBD" w14:textId="77777777" w:rsidR="00E86BDA" w:rsidRPr="00E86BDA" w:rsidRDefault="00E86BDA" w:rsidP="00E86BDA">
            <w:pPr>
              <w:tabs>
                <w:tab w:val="left" w:pos="360"/>
              </w:tabs>
              <w:spacing w:line="240" w:lineRule="auto"/>
              <w:rPr>
                <w:rFonts w:eastAsia="Times New Roman"/>
                <w:b/>
                <w:sz w:val="16"/>
                <w:szCs w:val="16"/>
              </w:rPr>
            </w:pPr>
          </w:p>
        </w:tc>
        <w:tc>
          <w:tcPr>
            <w:tcW w:w="1260" w:type="dxa"/>
            <w:tcBorders>
              <w:top w:val="single" w:sz="6" w:space="0" w:color="auto"/>
            </w:tcBorders>
          </w:tcPr>
          <w:p w14:paraId="14A601B7" w14:textId="77777777" w:rsidR="00E86BDA" w:rsidRPr="00E86BDA" w:rsidRDefault="00E86BDA" w:rsidP="00E86BDA">
            <w:pPr>
              <w:tabs>
                <w:tab w:val="left" w:pos="360"/>
              </w:tabs>
              <w:spacing w:line="240" w:lineRule="auto"/>
              <w:rPr>
                <w:rFonts w:eastAsia="Times New Roman"/>
                <w:b/>
                <w:sz w:val="16"/>
                <w:szCs w:val="16"/>
              </w:rPr>
            </w:pPr>
          </w:p>
        </w:tc>
        <w:tc>
          <w:tcPr>
            <w:tcW w:w="900" w:type="dxa"/>
            <w:tcBorders>
              <w:top w:val="single" w:sz="6" w:space="0" w:color="auto"/>
            </w:tcBorders>
          </w:tcPr>
          <w:p w14:paraId="3F9C8AF8"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738C1C7D" w14:textId="77777777" w:rsidR="00E86BDA" w:rsidRPr="00E86BDA" w:rsidRDefault="00E86BDA" w:rsidP="00E86BDA">
            <w:pPr>
              <w:tabs>
                <w:tab w:val="left" w:pos="360"/>
              </w:tabs>
              <w:spacing w:line="240" w:lineRule="auto"/>
              <w:rPr>
                <w:rFonts w:eastAsia="Times New Roman"/>
                <w:b/>
                <w:sz w:val="16"/>
                <w:szCs w:val="16"/>
              </w:rPr>
            </w:pPr>
          </w:p>
        </w:tc>
        <w:tc>
          <w:tcPr>
            <w:tcW w:w="540" w:type="dxa"/>
            <w:tcBorders>
              <w:top w:val="single" w:sz="6" w:space="0" w:color="auto"/>
            </w:tcBorders>
          </w:tcPr>
          <w:p w14:paraId="612DE3CA"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3888AA4E" w14:textId="77777777" w:rsidR="00E86BDA" w:rsidRPr="00E86BDA" w:rsidRDefault="00E86BDA" w:rsidP="00E86BDA">
            <w:pPr>
              <w:tabs>
                <w:tab w:val="left" w:pos="360"/>
              </w:tabs>
              <w:spacing w:line="240" w:lineRule="auto"/>
              <w:rPr>
                <w:rFonts w:eastAsia="Times New Roman"/>
                <w:b/>
                <w:sz w:val="16"/>
                <w:szCs w:val="16"/>
              </w:rPr>
            </w:pPr>
          </w:p>
        </w:tc>
        <w:tc>
          <w:tcPr>
            <w:tcW w:w="1080" w:type="dxa"/>
            <w:tcBorders>
              <w:top w:val="single" w:sz="6" w:space="0" w:color="auto"/>
            </w:tcBorders>
          </w:tcPr>
          <w:p w14:paraId="6DFA37B8"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33386F54" w14:textId="77777777" w:rsidR="00E86BDA" w:rsidRPr="00E86BDA" w:rsidRDefault="00E86BDA" w:rsidP="00E86BDA">
            <w:pPr>
              <w:tabs>
                <w:tab w:val="left" w:pos="360"/>
              </w:tabs>
              <w:spacing w:line="240" w:lineRule="auto"/>
              <w:rPr>
                <w:rFonts w:eastAsia="Times New Roman"/>
                <w:b/>
                <w:sz w:val="16"/>
                <w:szCs w:val="16"/>
              </w:rPr>
            </w:pPr>
          </w:p>
        </w:tc>
        <w:tc>
          <w:tcPr>
            <w:tcW w:w="900" w:type="dxa"/>
            <w:tcBorders>
              <w:top w:val="single" w:sz="6" w:space="0" w:color="auto"/>
            </w:tcBorders>
          </w:tcPr>
          <w:p w14:paraId="1713A922" w14:textId="77777777" w:rsidR="00E86BDA" w:rsidRPr="00E86BDA" w:rsidRDefault="00E86BDA" w:rsidP="00E86BDA">
            <w:pPr>
              <w:tabs>
                <w:tab w:val="left" w:pos="360"/>
              </w:tabs>
              <w:spacing w:line="240" w:lineRule="auto"/>
              <w:rPr>
                <w:rFonts w:eastAsia="Times New Roman"/>
                <w:b/>
                <w:sz w:val="16"/>
                <w:szCs w:val="16"/>
              </w:rPr>
            </w:pPr>
          </w:p>
        </w:tc>
        <w:tc>
          <w:tcPr>
            <w:tcW w:w="3038" w:type="dxa"/>
            <w:tcBorders>
              <w:top w:val="single" w:sz="6" w:space="0" w:color="auto"/>
            </w:tcBorders>
          </w:tcPr>
          <w:p w14:paraId="684C38FE" w14:textId="77777777" w:rsidR="00E86BDA" w:rsidRPr="00E86BDA" w:rsidRDefault="00E86BDA" w:rsidP="00E86BDA">
            <w:pPr>
              <w:tabs>
                <w:tab w:val="left" w:pos="360"/>
              </w:tabs>
              <w:spacing w:line="240" w:lineRule="auto"/>
              <w:rPr>
                <w:rFonts w:eastAsia="Times New Roman"/>
                <w:b/>
                <w:sz w:val="16"/>
                <w:szCs w:val="16"/>
              </w:rPr>
            </w:pPr>
          </w:p>
        </w:tc>
      </w:tr>
      <w:tr w:rsidR="00E86BDA" w:rsidRPr="00E86BDA" w14:paraId="51293B97" w14:textId="77777777" w:rsidTr="00B169AD">
        <w:tc>
          <w:tcPr>
            <w:tcW w:w="1757" w:type="dxa"/>
            <w:tcBorders>
              <w:top w:val="single" w:sz="6" w:space="0" w:color="auto"/>
            </w:tcBorders>
          </w:tcPr>
          <w:p w14:paraId="7FDA7D68" w14:textId="77777777" w:rsidR="00E86BDA" w:rsidRPr="00E86BDA" w:rsidRDefault="00E86BDA" w:rsidP="00E86BDA">
            <w:pPr>
              <w:tabs>
                <w:tab w:val="left" w:pos="360"/>
              </w:tabs>
              <w:spacing w:line="240" w:lineRule="auto"/>
              <w:rPr>
                <w:rFonts w:eastAsia="Times New Roman"/>
                <w:b/>
                <w:sz w:val="16"/>
                <w:szCs w:val="16"/>
              </w:rPr>
            </w:pPr>
          </w:p>
        </w:tc>
        <w:tc>
          <w:tcPr>
            <w:tcW w:w="1080" w:type="dxa"/>
            <w:tcBorders>
              <w:top w:val="single" w:sz="6" w:space="0" w:color="auto"/>
            </w:tcBorders>
          </w:tcPr>
          <w:p w14:paraId="7C09F5D7" w14:textId="77777777" w:rsidR="00E86BDA" w:rsidRPr="00E86BDA" w:rsidRDefault="00E86BDA" w:rsidP="00E86BDA">
            <w:pPr>
              <w:tabs>
                <w:tab w:val="left" w:pos="360"/>
              </w:tabs>
              <w:spacing w:line="240" w:lineRule="auto"/>
              <w:rPr>
                <w:rFonts w:eastAsia="Times New Roman"/>
                <w:b/>
                <w:sz w:val="16"/>
                <w:szCs w:val="16"/>
              </w:rPr>
            </w:pPr>
          </w:p>
        </w:tc>
        <w:tc>
          <w:tcPr>
            <w:tcW w:w="1260" w:type="dxa"/>
            <w:tcBorders>
              <w:top w:val="single" w:sz="6" w:space="0" w:color="auto"/>
            </w:tcBorders>
          </w:tcPr>
          <w:p w14:paraId="25292B13" w14:textId="77777777" w:rsidR="00E86BDA" w:rsidRPr="00E86BDA" w:rsidRDefault="00E86BDA" w:rsidP="00E86BDA">
            <w:pPr>
              <w:tabs>
                <w:tab w:val="left" w:pos="360"/>
              </w:tabs>
              <w:spacing w:line="240" w:lineRule="auto"/>
              <w:rPr>
                <w:rFonts w:eastAsia="Times New Roman"/>
                <w:b/>
                <w:sz w:val="16"/>
                <w:szCs w:val="16"/>
              </w:rPr>
            </w:pPr>
          </w:p>
        </w:tc>
        <w:tc>
          <w:tcPr>
            <w:tcW w:w="900" w:type="dxa"/>
            <w:tcBorders>
              <w:top w:val="single" w:sz="6" w:space="0" w:color="auto"/>
            </w:tcBorders>
          </w:tcPr>
          <w:p w14:paraId="37663605"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6733278B" w14:textId="77777777" w:rsidR="00E86BDA" w:rsidRPr="00E86BDA" w:rsidRDefault="00E86BDA" w:rsidP="00E86BDA">
            <w:pPr>
              <w:tabs>
                <w:tab w:val="left" w:pos="360"/>
              </w:tabs>
              <w:spacing w:line="240" w:lineRule="auto"/>
              <w:rPr>
                <w:rFonts w:eastAsia="Times New Roman"/>
                <w:b/>
                <w:sz w:val="16"/>
                <w:szCs w:val="16"/>
              </w:rPr>
            </w:pPr>
          </w:p>
        </w:tc>
        <w:tc>
          <w:tcPr>
            <w:tcW w:w="540" w:type="dxa"/>
            <w:tcBorders>
              <w:top w:val="single" w:sz="6" w:space="0" w:color="auto"/>
            </w:tcBorders>
          </w:tcPr>
          <w:p w14:paraId="3080F582"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5E575949" w14:textId="77777777" w:rsidR="00E86BDA" w:rsidRPr="00E86BDA" w:rsidRDefault="00E86BDA" w:rsidP="00E86BDA">
            <w:pPr>
              <w:tabs>
                <w:tab w:val="left" w:pos="360"/>
              </w:tabs>
              <w:spacing w:line="240" w:lineRule="auto"/>
              <w:rPr>
                <w:rFonts w:eastAsia="Times New Roman"/>
                <w:b/>
                <w:sz w:val="16"/>
                <w:szCs w:val="16"/>
              </w:rPr>
            </w:pPr>
          </w:p>
        </w:tc>
        <w:tc>
          <w:tcPr>
            <w:tcW w:w="1080" w:type="dxa"/>
            <w:tcBorders>
              <w:top w:val="single" w:sz="6" w:space="0" w:color="auto"/>
            </w:tcBorders>
          </w:tcPr>
          <w:p w14:paraId="58093649"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74747684" w14:textId="77777777" w:rsidR="00E86BDA" w:rsidRPr="00E86BDA" w:rsidRDefault="00E86BDA" w:rsidP="00E86BDA">
            <w:pPr>
              <w:tabs>
                <w:tab w:val="left" w:pos="360"/>
              </w:tabs>
              <w:spacing w:line="240" w:lineRule="auto"/>
              <w:rPr>
                <w:rFonts w:eastAsia="Times New Roman"/>
                <w:b/>
                <w:sz w:val="16"/>
                <w:szCs w:val="16"/>
              </w:rPr>
            </w:pPr>
          </w:p>
        </w:tc>
        <w:tc>
          <w:tcPr>
            <w:tcW w:w="900" w:type="dxa"/>
            <w:tcBorders>
              <w:top w:val="single" w:sz="6" w:space="0" w:color="auto"/>
            </w:tcBorders>
          </w:tcPr>
          <w:p w14:paraId="32F3AAA7" w14:textId="77777777" w:rsidR="00E86BDA" w:rsidRPr="00E86BDA" w:rsidRDefault="00E86BDA" w:rsidP="00E86BDA">
            <w:pPr>
              <w:tabs>
                <w:tab w:val="left" w:pos="360"/>
              </w:tabs>
              <w:spacing w:line="240" w:lineRule="auto"/>
              <w:rPr>
                <w:rFonts w:eastAsia="Times New Roman"/>
                <w:b/>
                <w:sz w:val="16"/>
                <w:szCs w:val="16"/>
              </w:rPr>
            </w:pPr>
          </w:p>
        </w:tc>
        <w:tc>
          <w:tcPr>
            <w:tcW w:w="3038" w:type="dxa"/>
            <w:tcBorders>
              <w:top w:val="single" w:sz="6" w:space="0" w:color="auto"/>
            </w:tcBorders>
          </w:tcPr>
          <w:p w14:paraId="48E69685" w14:textId="77777777" w:rsidR="00E86BDA" w:rsidRPr="00E86BDA" w:rsidRDefault="00E86BDA" w:rsidP="00E86BDA">
            <w:pPr>
              <w:tabs>
                <w:tab w:val="left" w:pos="360"/>
              </w:tabs>
              <w:spacing w:line="240" w:lineRule="auto"/>
              <w:rPr>
                <w:rFonts w:eastAsia="Times New Roman"/>
                <w:b/>
                <w:sz w:val="16"/>
                <w:szCs w:val="16"/>
              </w:rPr>
            </w:pPr>
          </w:p>
        </w:tc>
      </w:tr>
      <w:tr w:rsidR="00E86BDA" w:rsidRPr="00E86BDA" w14:paraId="08EC13E9" w14:textId="77777777" w:rsidTr="00B169AD">
        <w:tc>
          <w:tcPr>
            <w:tcW w:w="1757" w:type="dxa"/>
            <w:tcBorders>
              <w:top w:val="single" w:sz="6" w:space="0" w:color="auto"/>
            </w:tcBorders>
          </w:tcPr>
          <w:p w14:paraId="35DFF070" w14:textId="77777777" w:rsidR="00E86BDA" w:rsidRPr="00E86BDA" w:rsidRDefault="00E86BDA" w:rsidP="00E86BDA">
            <w:pPr>
              <w:tabs>
                <w:tab w:val="left" w:pos="360"/>
              </w:tabs>
              <w:spacing w:line="240" w:lineRule="auto"/>
              <w:rPr>
                <w:rFonts w:eastAsia="Times New Roman"/>
                <w:b/>
                <w:sz w:val="16"/>
                <w:szCs w:val="16"/>
              </w:rPr>
            </w:pPr>
          </w:p>
        </w:tc>
        <w:tc>
          <w:tcPr>
            <w:tcW w:w="1080" w:type="dxa"/>
            <w:tcBorders>
              <w:top w:val="single" w:sz="6" w:space="0" w:color="auto"/>
            </w:tcBorders>
          </w:tcPr>
          <w:p w14:paraId="6B17D7B2" w14:textId="77777777" w:rsidR="00E86BDA" w:rsidRPr="00E86BDA" w:rsidRDefault="00E86BDA" w:rsidP="00E86BDA">
            <w:pPr>
              <w:tabs>
                <w:tab w:val="left" w:pos="360"/>
              </w:tabs>
              <w:spacing w:line="240" w:lineRule="auto"/>
              <w:rPr>
                <w:rFonts w:eastAsia="Times New Roman"/>
                <w:b/>
                <w:sz w:val="16"/>
                <w:szCs w:val="16"/>
              </w:rPr>
            </w:pPr>
          </w:p>
        </w:tc>
        <w:tc>
          <w:tcPr>
            <w:tcW w:w="1260" w:type="dxa"/>
            <w:tcBorders>
              <w:top w:val="single" w:sz="6" w:space="0" w:color="auto"/>
            </w:tcBorders>
          </w:tcPr>
          <w:p w14:paraId="0CBAADCB" w14:textId="77777777" w:rsidR="00E86BDA" w:rsidRPr="00E86BDA" w:rsidRDefault="00E86BDA" w:rsidP="00E86BDA">
            <w:pPr>
              <w:tabs>
                <w:tab w:val="left" w:pos="360"/>
              </w:tabs>
              <w:spacing w:line="240" w:lineRule="auto"/>
              <w:rPr>
                <w:rFonts w:eastAsia="Times New Roman"/>
                <w:b/>
                <w:sz w:val="16"/>
                <w:szCs w:val="16"/>
              </w:rPr>
            </w:pPr>
          </w:p>
        </w:tc>
        <w:tc>
          <w:tcPr>
            <w:tcW w:w="900" w:type="dxa"/>
            <w:tcBorders>
              <w:top w:val="single" w:sz="6" w:space="0" w:color="auto"/>
            </w:tcBorders>
          </w:tcPr>
          <w:p w14:paraId="70AA0E66"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46F74E19" w14:textId="77777777" w:rsidR="00E86BDA" w:rsidRPr="00E86BDA" w:rsidRDefault="00E86BDA" w:rsidP="00E86BDA">
            <w:pPr>
              <w:tabs>
                <w:tab w:val="left" w:pos="360"/>
              </w:tabs>
              <w:spacing w:line="240" w:lineRule="auto"/>
              <w:rPr>
                <w:rFonts w:eastAsia="Times New Roman"/>
                <w:b/>
                <w:sz w:val="16"/>
                <w:szCs w:val="16"/>
              </w:rPr>
            </w:pPr>
          </w:p>
        </w:tc>
        <w:tc>
          <w:tcPr>
            <w:tcW w:w="540" w:type="dxa"/>
            <w:tcBorders>
              <w:top w:val="single" w:sz="6" w:space="0" w:color="auto"/>
            </w:tcBorders>
          </w:tcPr>
          <w:p w14:paraId="187BF66B"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66A91879" w14:textId="77777777" w:rsidR="00E86BDA" w:rsidRPr="00E86BDA" w:rsidRDefault="00E86BDA" w:rsidP="00E86BDA">
            <w:pPr>
              <w:tabs>
                <w:tab w:val="left" w:pos="360"/>
              </w:tabs>
              <w:spacing w:line="240" w:lineRule="auto"/>
              <w:rPr>
                <w:rFonts w:eastAsia="Times New Roman"/>
                <w:b/>
                <w:sz w:val="16"/>
                <w:szCs w:val="16"/>
              </w:rPr>
            </w:pPr>
          </w:p>
        </w:tc>
        <w:tc>
          <w:tcPr>
            <w:tcW w:w="1080" w:type="dxa"/>
            <w:tcBorders>
              <w:top w:val="single" w:sz="6" w:space="0" w:color="auto"/>
            </w:tcBorders>
          </w:tcPr>
          <w:p w14:paraId="001CBD3E"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69949A7C" w14:textId="77777777" w:rsidR="00E86BDA" w:rsidRPr="00E86BDA" w:rsidRDefault="00E86BDA" w:rsidP="00E86BDA">
            <w:pPr>
              <w:tabs>
                <w:tab w:val="left" w:pos="360"/>
              </w:tabs>
              <w:spacing w:line="240" w:lineRule="auto"/>
              <w:rPr>
                <w:rFonts w:eastAsia="Times New Roman"/>
                <w:b/>
                <w:sz w:val="16"/>
                <w:szCs w:val="16"/>
              </w:rPr>
            </w:pPr>
          </w:p>
        </w:tc>
        <w:tc>
          <w:tcPr>
            <w:tcW w:w="900" w:type="dxa"/>
            <w:tcBorders>
              <w:top w:val="single" w:sz="6" w:space="0" w:color="auto"/>
            </w:tcBorders>
          </w:tcPr>
          <w:p w14:paraId="04F77246" w14:textId="77777777" w:rsidR="00E86BDA" w:rsidRPr="00E86BDA" w:rsidRDefault="00E86BDA" w:rsidP="00E86BDA">
            <w:pPr>
              <w:tabs>
                <w:tab w:val="left" w:pos="360"/>
              </w:tabs>
              <w:spacing w:line="240" w:lineRule="auto"/>
              <w:rPr>
                <w:rFonts w:eastAsia="Times New Roman"/>
                <w:b/>
                <w:sz w:val="16"/>
                <w:szCs w:val="16"/>
              </w:rPr>
            </w:pPr>
          </w:p>
        </w:tc>
        <w:tc>
          <w:tcPr>
            <w:tcW w:w="3038" w:type="dxa"/>
            <w:tcBorders>
              <w:top w:val="single" w:sz="6" w:space="0" w:color="auto"/>
            </w:tcBorders>
          </w:tcPr>
          <w:p w14:paraId="23E7A685" w14:textId="77777777" w:rsidR="00E86BDA" w:rsidRPr="00E86BDA" w:rsidRDefault="00E86BDA" w:rsidP="00E86BDA">
            <w:pPr>
              <w:tabs>
                <w:tab w:val="left" w:pos="360"/>
              </w:tabs>
              <w:spacing w:line="240" w:lineRule="auto"/>
              <w:rPr>
                <w:rFonts w:eastAsia="Times New Roman"/>
                <w:b/>
                <w:sz w:val="16"/>
                <w:szCs w:val="16"/>
              </w:rPr>
            </w:pPr>
          </w:p>
        </w:tc>
      </w:tr>
      <w:tr w:rsidR="00E86BDA" w:rsidRPr="00E86BDA" w14:paraId="63BD8196" w14:textId="77777777" w:rsidTr="00B169AD">
        <w:tc>
          <w:tcPr>
            <w:tcW w:w="1757" w:type="dxa"/>
            <w:tcBorders>
              <w:top w:val="single" w:sz="6" w:space="0" w:color="auto"/>
            </w:tcBorders>
          </w:tcPr>
          <w:p w14:paraId="63C49215" w14:textId="77777777" w:rsidR="00E86BDA" w:rsidRPr="00E86BDA" w:rsidRDefault="00E86BDA" w:rsidP="00E86BDA">
            <w:pPr>
              <w:tabs>
                <w:tab w:val="left" w:pos="360"/>
              </w:tabs>
              <w:spacing w:line="240" w:lineRule="auto"/>
              <w:rPr>
                <w:rFonts w:eastAsia="Times New Roman"/>
                <w:b/>
                <w:sz w:val="16"/>
                <w:szCs w:val="16"/>
              </w:rPr>
            </w:pPr>
          </w:p>
        </w:tc>
        <w:tc>
          <w:tcPr>
            <w:tcW w:w="1080" w:type="dxa"/>
            <w:tcBorders>
              <w:top w:val="single" w:sz="6" w:space="0" w:color="auto"/>
            </w:tcBorders>
          </w:tcPr>
          <w:p w14:paraId="07251190" w14:textId="77777777" w:rsidR="00E86BDA" w:rsidRPr="00E86BDA" w:rsidRDefault="00E86BDA" w:rsidP="00E86BDA">
            <w:pPr>
              <w:tabs>
                <w:tab w:val="left" w:pos="360"/>
              </w:tabs>
              <w:spacing w:line="240" w:lineRule="auto"/>
              <w:rPr>
                <w:rFonts w:eastAsia="Times New Roman"/>
                <w:b/>
                <w:sz w:val="16"/>
                <w:szCs w:val="16"/>
              </w:rPr>
            </w:pPr>
          </w:p>
        </w:tc>
        <w:tc>
          <w:tcPr>
            <w:tcW w:w="1260" w:type="dxa"/>
            <w:tcBorders>
              <w:top w:val="single" w:sz="6" w:space="0" w:color="auto"/>
            </w:tcBorders>
          </w:tcPr>
          <w:p w14:paraId="341F844D" w14:textId="77777777" w:rsidR="00E86BDA" w:rsidRPr="00E86BDA" w:rsidRDefault="00E86BDA" w:rsidP="00E86BDA">
            <w:pPr>
              <w:tabs>
                <w:tab w:val="left" w:pos="360"/>
              </w:tabs>
              <w:spacing w:line="240" w:lineRule="auto"/>
              <w:rPr>
                <w:rFonts w:eastAsia="Times New Roman"/>
                <w:b/>
                <w:sz w:val="16"/>
                <w:szCs w:val="16"/>
              </w:rPr>
            </w:pPr>
          </w:p>
        </w:tc>
        <w:tc>
          <w:tcPr>
            <w:tcW w:w="900" w:type="dxa"/>
            <w:tcBorders>
              <w:top w:val="single" w:sz="6" w:space="0" w:color="auto"/>
            </w:tcBorders>
          </w:tcPr>
          <w:p w14:paraId="38234049"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3B6600D8" w14:textId="77777777" w:rsidR="00E86BDA" w:rsidRPr="00E86BDA" w:rsidRDefault="00E86BDA" w:rsidP="00E86BDA">
            <w:pPr>
              <w:tabs>
                <w:tab w:val="left" w:pos="360"/>
              </w:tabs>
              <w:spacing w:line="240" w:lineRule="auto"/>
              <w:rPr>
                <w:rFonts w:eastAsia="Times New Roman"/>
                <w:b/>
                <w:sz w:val="16"/>
                <w:szCs w:val="16"/>
              </w:rPr>
            </w:pPr>
          </w:p>
        </w:tc>
        <w:tc>
          <w:tcPr>
            <w:tcW w:w="540" w:type="dxa"/>
            <w:tcBorders>
              <w:top w:val="single" w:sz="6" w:space="0" w:color="auto"/>
            </w:tcBorders>
          </w:tcPr>
          <w:p w14:paraId="533B2D84"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204E12FF" w14:textId="77777777" w:rsidR="00E86BDA" w:rsidRPr="00E86BDA" w:rsidRDefault="00E86BDA" w:rsidP="00E86BDA">
            <w:pPr>
              <w:tabs>
                <w:tab w:val="left" w:pos="360"/>
              </w:tabs>
              <w:spacing w:line="240" w:lineRule="auto"/>
              <w:rPr>
                <w:rFonts w:eastAsia="Times New Roman"/>
                <w:b/>
                <w:sz w:val="16"/>
                <w:szCs w:val="16"/>
              </w:rPr>
            </w:pPr>
          </w:p>
        </w:tc>
        <w:tc>
          <w:tcPr>
            <w:tcW w:w="1080" w:type="dxa"/>
            <w:tcBorders>
              <w:top w:val="single" w:sz="6" w:space="0" w:color="auto"/>
            </w:tcBorders>
          </w:tcPr>
          <w:p w14:paraId="6E3B85A5"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7C82EFF1" w14:textId="77777777" w:rsidR="00E86BDA" w:rsidRPr="00E86BDA" w:rsidRDefault="00E86BDA" w:rsidP="00E86BDA">
            <w:pPr>
              <w:tabs>
                <w:tab w:val="left" w:pos="360"/>
              </w:tabs>
              <w:spacing w:line="240" w:lineRule="auto"/>
              <w:rPr>
                <w:rFonts w:eastAsia="Times New Roman"/>
                <w:b/>
                <w:sz w:val="16"/>
                <w:szCs w:val="16"/>
              </w:rPr>
            </w:pPr>
          </w:p>
        </w:tc>
        <w:tc>
          <w:tcPr>
            <w:tcW w:w="900" w:type="dxa"/>
            <w:tcBorders>
              <w:top w:val="single" w:sz="6" w:space="0" w:color="auto"/>
            </w:tcBorders>
          </w:tcPr>
          <w:p w14:paraId="463BEB0F" w14:textId="77777777" w:rsidR="00E86BDA" w:rsidRPr="00E86BDA" w:rsidRDefault="00E86BDA" w:rsidP="00E86BDA">
            <w:pPr>
              <w:tabs>
                <w:tab w:val="left" w:pos="360"/>
              </w:tabs>
              <w:spacing w:line="240" w:lineRule="auto"/>
              <w:rPr>
                <w:rFonts w:eastAsia="Times New Roman"/>
                <w:b/>
                <w:sz w:val="16"/>
                <w:szCs w:val="16"/>
              </w:rPr>
            </w:pPr>
          </w:p>
        </w:tc>
        <w:tc>
          <w:tcPr>
            <w:tcW w:w="3038" w:type="dxa"/>
            <w:tcBorders>
              <w:top w:val="single" w:sz="6" w:space="0" w:color="auto"/>
            </w:tcBorders>
          </w:tcPr>
          <w:p w14:paraId="03B577B1" w14:textId="77777777" w:rsidR="00E86BDA" w:rsidRPr="00E86BDA" w:rsidRDefault="00E86BDA" w:rsidP="00E86BDA">
            <w:pPr>
              <w:tabs>
                <w:tab w:val="left" w:pos="360"/>
              </w:tabs>
              <w:spacing w:line="240" w:lineRule="auto"/>
              <w:rPr>
                <w:rFonts w:eastAsia="Times New Roman"/>
                <w:b/>
                <w:sz w:val="16"/>
                <w:szCs w:val="16"/>
              </w:rPr>
            </w:pPr>
          </w:p>
        </w:tc>
      </w:tr>
      <w:tr w:rsidR="00E86BDA" w:rsidRPr="00E86BDA" w14:paraId="48DBB939" w14:textId="77777777" w:rsidTr="00B169AD">
        <w:tc>
          <w:tcPr>
            <w:tcW w:w="1757" w:type="dxa"/>
            <w:tcBorders>
              <w:top w:val="single" w:sz="6" w:space="0" w:color="auto"/>
            </w:tcBorders>
          </w:tcPr>
          <w:p w14:paraId="782151D9" w14:textId="77777777" w:rsidR="00E86BDA" w:rsidRPr="00E86BDA" w:rsidRDefault="00E86BDA" w:rsidP="00E86BDA">
            <w:pPr>
              <w:tabs>
                <w:tab w:val="left" w:pos="360"/>
              </w:tabs>
              <w:spacing w:line="240" w:lineRule="auto"/>
              <w:rPr>
                <w:rFonts w:eastAsia="Times New Roman"/>
                <w:b/>
                <w:sz w:val="16"/>
                <w:szCs w:val="16"/>
              </w:rPr>
            </w:pPr>
          </w:p>
        </w:tc>
        <w:tc>
          <w:tcPr>
            <w:tcW w:w="1080" w:type="dxa"/>
            <w:tcBorders>
              <w:top w:val="single" w:sz="6" w:space="0" w:color="auto"/>
            </w:tcBorders>
          </w:tcPr>
          <w:p w14:paraId="314DE36D" w14:textId="77777777" w:rsidR="00E86BDA" w:rsidRPr="00E86BDA" w:rsidRDefault="00E86BDA" w:rsidP="00E86BDA">
            <w:pPr>
              <w:tabs>
                <w:tab w:val="left" w:pos="360"/>
              </w:tabs>
              <w:spacing w:line="240" w:lineRule="auto"/>
              <w:rPr>
                <w:rFonts w:eastAsia="Times New Roman"/>
                <w:b/>
                <w:sz w:val="16"/>
                <w:szCs w:val="16"/>
              </w:rPr>
            </w:pPr>
          </w:p>
        </w:tc>
        <w:tc>
          <w:tcPr>
            <w:tcW w:w="1260" w:type="dxa"/>
            <w:tcBorders>
              <w:top w:val="single" w:sz="6" w:space="0" w:color="auto"/>
            </w:tcBorders>
          </w:tcPr>
          <w:p w14:paraId="141A8E2A" w14:textId="77777777" w:rsidR="00E86BDA" w:rsidRPr="00E86BDA" w:rsidRDefault="00E86BDA" w:rsidP="00E86BDA">
            <w:pPr>
              <w:tabs>
                <w:tab w:val="left" w:pos="360"/>
              </w:tabs>
              <w:spacing w:line="240" w:lineRule="auto"/>
              <w:rPr>
                <w:rFonts w:eastAsia="Times New Roman"/>
                <w:b/>
                <w:sz w:val="16"/>
                <w:szCs w:val="16"/>
              </w:rPr>
            </w:pPr>
          </w:p>
        </w:tc>
        <w:tc>
          <w:tcPr>
            <w:tcW w:w="900" w:type="dxa"/>
            <w:tcBorders>
              <w:top w:val="single" w:sz="6" w:space="0" w:color="auto"/>
            </w:tcBorders>
          </w:tcPr>
          <w:p w14:paraId="59CC9242"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1813E63D" w14:textId="77777777" w:rsidR="00E86BDA" w:rsidRPr="00E86BDA" w:rsidRDefault="00E86BDA" w:rsidP="00E86BDA">
            <w:pPr>
              <w:tabs>
                <w:tab w:val="left" w:pos="360"/>
              </w:tabs>
              <w:spacing w:line="240" w:lineRule="auto"/>
              <w:rPr>
                <w:rFonts w:eastAsia="Times New Roman"/>
                <w:b/>
                <w:sz w:val="16"/>
                <w:szCs w:val="16"/>
              </w:rPr>
            </w:pPr>
          </w:p>
        </w:tc>
        <w:tc>
          <w:tcPr>
            <w:tcW w:w="540" w:type="dxa"/>
            <w:tcBorders>
              <w:top w:val="single" w:sz="6" w:space="0" w:color="auto"/>
            </w:tcBorders>
          </w:tcPr>
          <w:p w14:paraId="4E747A17"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657CAC94" w14:textId="77777777" w:rsidR="00E86BDA" w:rsidRPr="00E86BDA" w:rsidRDefault="00E86BDA" w:rsidP="00E86BDA">
            <w:pPr>
              <w:tabs>
                <w:tab w:val="left" w:pos="360"/>
              </w:tabs>
              <w:spacing w:line="240" w:lineRule="auto"/>
              <w:rPr>
                <w:rFonts w:eastAsia="Times New Roman"/>
                <w:b/>
                <w:sz w:val="16"/>
                <w:szCs w:val="16"/>
              </w:rPr>
            </w:pPr>
          </w:p>
        </w:tc>
        <w:tc>
          <w:tcPr>
            <w:tcW w:w="1080" w:type="dxa"/>
            <w:tcBorders>
              <w:top w:val="single" w:sz="6" w:space="0" w:color="auto"/>
            </w:tcBorders>
          </w:tcPr>
          <w:p w14:paraId="7AF59D01"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3B951724" w14:textId="77777777" w:rsidR="00E86BDA" w:rsidRPr="00E86BDA" w:rsidRDefault="00E86BDA" w:rsidP="00E86BDA">
            <w:pPr>
              <w:tabs>
                <w:tab w:val="left" w:pos="360"/>
              </w:tabs>
              <w:spacing w:line="240" w:lineRule="auto"/>
              <w:rPr>
                <w:rFonts w:eastAsia="Times New Roman"/>
                <w:b/>
                <w:sz w:val="16"/>
                <w:szCs w:val="16"/>
              </w:rPr>
            </w:pPr>
          </w:p>
        </w:tc>
        <w:tc>
          <w:tcPr>
            <w:tcW w:w="900" w:type="dxa"/>
            <w:tcBorders>
              <w:top w:val="single" w:sz="6" w:space="0" w:color="auto"/>
            </w:tcBorders>
          </w:tcPr>
          <w:p w14:paraId="61A58995" w14:textId="77777777" w:rsidR="00E86BDA" w:rsidRPr="00E86BDA" w:rsidRDefault="00E86BDA" w:rsidP="00E86BDA">
            <w:pPr>
              <w:tabs>
                <w:tab w:val="left" w:pos="360"/>
              </w:tabs>
              <w:spacing w:line="240" w:lineRule="auto"/>
              <w:rPr>
                <w:rFonts w:eastAsia="Times New Roman"/>
                <w:b/>
                <w:sz w:val="16"/>
                <w:szCs w:val="16"/>
              </w:rPr>
            </w:pPr>
          </w:p>
        </w:tc>
        <w:tc>
          <w:tcPr>
            <w:tcW w:w="3038" w:type="dxa"/>
            <w:tcBorders>
              <w:top w:val="single" w:sz="6" w:space="0" w:color="auto"/>
            </w:tcBorders>
          </w:tcPr>
          <w:p w14:paraId="269BFA3D" w14:textId="77777777" w:rsidR="00E86BDA" w:rsidRPr="00E86BDA" w:rsidRDefault="00E86BDA" w:rsidP="00E86BDA">
            <w:pPr>
              <w:tabs>
                <w:tab w:val="left" w:pos="360"/>
              </w:tabs>
              <w:spacing w:line="240" w:lineRule="auto"/>
              <w:rPr>
                <w:rFonts w:eastAsia="Times New Roman"/>
                <w:b/>
                <w:sz w:val="16"/>
                <w:szCs w:val="16"/>
              </w:rPr>
            </w:pPr>
          </w:p>
        </w:tc>
      </w:tr>
      <w:tr w:rsidR="00E86BDA" w:rsidRPr="00E86BDA" w14:paraId="0FC2A4E4" w14:textId="77777777" w:rsidTr="00B169AD">
        <w:tc>
          <w:tcPr>
            <w:tcW w:w="1757" w:type="dxa"/>
            <w:tcBorders>
              <w:top w:val="single" w:sz="6" w:space="0" w:color="auto"/>
            </w:tcBorders>
          </w:tcPr>
          <w:p w14:paraId="305D88FD" w14:textId="77777777" w:rsidR="00E86BDA" w:rsidRPr="00E86BDA" w:rsidRDefault="00E86BDA" w:rsidP="00E86BDA">
            <w:pPr>
              <w:tabs>
                <w:tab w:val="left" w:pos="360"/>
              </w:tabs>
              <w:spacing w:line="240" w:lineRule="auto"/>
              <w:rPr>
                <w:rFonts w:eastAsia="Times New Roman"/>
                <w:b/>
                <w:sz w:val="16"/>
                <w:szCs w:val="16"/>
              </w:rPr>
            </w:pPr>
          </w:p>
        </w:tc>
        <w:tc>
          <w:tcPr>
            <w:tcW w:w="1080" w:type="dxa"/>
            <w:tcBorders>
              <w:top w:val="single" w:sz="6" w:space="0" w:color="auto"/>
            </w:tcBorders>
          </w:tcPr>
          <w:p w14:paraId="0F5D1E1E" w14:textId="77777777" w:rsidR="00E86BDA" w:rsidRPr="00E86BDA" w:rsidRDefault="00E86BDA" w:rsidP="00E86BDA">
            <w:pPr>
              <w:tabs>
                <w:tab w:val="left" w:pos="360"/>
              </w:tabs>
              <w:spacing w:line="240" w:lineRule="auto"/>
              <w:rPr>
                <w:rFonts w:eastAsia="Times New Roman"/>
                <w:b/>
                <w:sz w:val="16"/>
                <w:szCs w:val="16"/>
              </w:rPr>
            </w:pPr>
          </w:p>
        </w:tc>
        <w:tc>
          <w:tcPr>
            <w:tcW w:w="1260" w:type="dxa"/>
            <w:tcBorders>
              <w:top w:val="single" w:sz="6" w:space="0" w:color="auto"/>
            </w:tcBorders>
          </w:tcPr>
          <w:p w14:paraId="02590DF7" w14:textId="77777777" w:rsidR="00E86BDA" w:rsidRPr="00E86BDA" w:rsidRDefault="00E86BDA" w:rsidP="00E86BDA">
            <w:pPr>
              <w:tabs>
                <w:tab w:val="left" w:pos="360"/>
              </w:tabs>
              <w:spacing w:line="240" w:lineRule="auto"/>
              <w:rPr>
                <w:rFonts w:eastAsia="Times New Roman"/>
                <w:b/>
                <w:sz w:val="16"/>
                <w:szCs w:val="16"/>
              </w:rPr>
            </w:pPr>
          </w:p>
        </w:tc>
        <w:tc>
          <w:tcPr>
            <w:tcW w:w="900" w:type="dxa"/>
            <w:tcBorders>
              <w:top w:val="single" w:sz="6" w:space="0" w:color="auto"/>
            </w:tcBorders>
          </w:tcPr>
          <w:p w14:paraId="2D795E86"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242C1173" w14:textId="77777777" w:rsidR="00E86BDA" w:rsidRPr="00E86BDA" w:rsidRDefault="00E86BDA" w:rsidP="00E86BDA">
            <w:pPr>
              <w:tabs>
                <w:tab w:val="left" w:pos="360"/>
              </w:tabs>
              <w:spacing w:line="240" w:lineRule="auto"/>
              <w:rPr>
                <w:rFonts w:eastAsia="Times New Roman"/>
                <w:b/>
                <w:sz w:val="16"/>
                <w:szCs w:val="16"/>
              </w:rPr>
            </w:pPr>
          </w:p>
        </w:tc>
        <w:tc>
          <w:tcPr>
            <w:tcW w:w="540" w:type="dxa"/>
            <w:tcBorders>
              <w:top w:val="single" w:sz="6" w:space="0" w:color="auto"/>
            </w:tcBorders>
          </w:tcPr>
          <w:p w14:paraId="49A6404B"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09FD5D15" w14:textId="77777777" w:rsidR="00E86BDA" w:rsidRPr="00E86BDA" w:rsidRDefault="00E86BDA" w:rsidP="00E86BDA">
            <w:pPr>
              <w:tabs>
                <w:tab w:val="left" w:pos="360"/>
              </w:tabs>
              <w:spacing w:line="240" w:lineRule="auto"/>
              <w:rPr>
                <w:rFonts w:eastAsia="Times New Roman"/>
                <w:b/>
                <w:sz w:val="16"/>
                <w:szCs w:val="16"/>
              </w:rPr>
            </w:pPr>
          </w:p>
        </w:tc>
        <w:tc>
          <w:tcPr>
            <w:tcW w:w="1080" w:type="dxa"/>
            <w:tcBorders>
              <w:top w:val="single" w:sz="6" w:space="0" w:color="auto"/>
            </w:tcBorders>
          </w:tcPr>
          <w:p w14:paraId="57E8AE51" w14:textId="77777777" w:rsidR="00E86BDA" w:rsidRPr="00E86BDA" w:rsidRDefault="00E86BDA" w:rsidP="00E86BDA">
            <w:pPr>
              <w:tabs>
                <w:tab w:val="left" w:pos="360"/>
              </w:tabs>
              <w:spacing w:line="240" w:lineRule="auto"/>
              <w:rPr>
                <w:rFonts w:eastAsia="Times New Roman"/>
                <w:b/>
                <w:sz w:val="16"/>
                <w:szCs w:val="16"/>
              </w:rPr>
            </w:pPr>
          </w:p>
        </w:tc>
        <w:tc>
          <w:tcPr>
            <w:tcW w:w="720" w:type="dxa"/>
            <w:tcBorders>
              <w:top w:val="single" w:sz="6" w:space="0" w:color="auto"/>
            </w:tcBorders>
          </w:tcPr>
          <w:p w14:paraId="14744267" w14:textId="77777777" w:rsidR="00E86BDA" w:rsidRPr="00E86BDA" w:rsidRDefault="00E86BDA" w:rsidP="00E86BDA">
            <w:pPr>
              <w:tabs>
                <w:tab w:val="left" w:pos="360"/>
              </w:tabs>
              <w:spacing w:line="240" w:lineRule="auto"/>
              <w:rPr>
                <w:rFonts w:eastAsia="Times New Roman"/>
                <w:b/>
                <w:sz w:val="16"/>
                <w:szCs w:val="16"/>
              </w:rPr>
            </w:pPr>
          </w:p>
        </w:tc>
        <w:tc>
          <w:tcPr>
            <w:tcW w:w="900" w:type="dxa"/>
            <w:tcBorders>
              <w:top w:val="single" w:sz="6" w:space="0" w:color="auto"/>
            </w:tcBorders>
          </w:tcPr>
          <w:p w14:paraId="4B242F40" w14:textId="77777777" w:rsidR="00E86BDA" w:rsidRPr="00E86BDA" w:rsidRDefault="00E86BDA" w:rsidP="00E86BDA">
            <w:pPr>
              <w:tabs>
                <w:tab w:val="left" w:pos="360"/>
              </w:tabs>
              <w:spacing w:line="240" w:lineRule="auto"/>
              <w:rPr>
                <w:rFonts w:eastAsia="Times New Roman"/>
                <w:b/>
                <w:sz w:val="16"/>
                <w:szCs w:val="16"/>
              </w:rPr>
            </w:pPr>
          </w:p>
        </w:tc>
        <w:tc>
          <w:tcPr>
            <w:tcW w:w="3038" w:type="dxa"/>
            <w:tcBorders>
              <w:top w:val="single" w:sz="6" w:space="0" w:color="auto"/>
            </w:tcBorders>
          </w:tcPr>
          <w:p w14:paraId="46358F2E" w14:textId="77777777" w:rsidR="00E86BDA" w:rsidRPr="00E86BDA" w:rsidRDefault="00E86BDA" w:rsidP="00E86BDA">
            <w:pPr>
              <w:tabs>
                <w:tab w:val="left" w:pos="360"/>
              </w:tabs>
              <w:spacing w:line="240" w:lineRule="auto"/>
              <w:rPr>
                <w:rFonts w:eastAsia="Times New Roman"/>
                <w:b/>
                <w:sz w:val="16"/>
                <w:szCs w:val="16"/>
              </w:rPr>
            </w:pPr>
          </w:p>
        </w:tc>
      </w:tr>
      <w:tr w:rsidR="00E86BDA" w:rsidRPr="00E86BDA" w14:paraId="389A5F4B" w14:textId="77777777" w:rsidTr="00B169AD">
        <w:tc>
          <w:tcPr>
            <w:tcW w:w="1757" w:type="dxa"/>
          </w:tcPr>
          <w:p w14:paraId="393C75C0" w14:textId="77777777" w:rsidR="00E86BDA" w:rsidRPr="00E86BDA" w:rsidRDefault="00E86BDA" w:rsidP="00E86BDA">
            <w:pPr>
              <w:tabs>
                <w:tab w:val="left" w:pos="360"/>
              </w:tabs>
              <w:spacing w:line="240" w:lineRule="auto"/>
              <w:rPr>
                <w:rFonts w:eastAsia="Times New Roman"/>
                <w:b/>
                <w:sz w:val="16"/>
                <w:szCs w:val="16"/>
              </w:rPr>
            </w:pPr>
          </w:p>
        </w:tc>
        <w:tc>
          <w:tcPr>
            <w:tcW w:w="1080" w:type="dxa"/>
          </w:tcPr>
          <w:p w14:paraId="5F7E260F" w14:textId="77777777" w:rsidR="00E86BDA" w:rsidRPr="00E86BDA" w:rsidRDefault="00E86BDA" w:rsidP="00E86BDA">
            <w:pPr>
              <w:tabs>
                <w:tab w:val="left" w:pos="360"/>
              </w:tabs>
              <w:spacing w:line="240" w:lineRule="auto"/>
              <w:rPr>
                <w:rFonts w:eastAsia="Times New Roman"/>
                <w:b/>
                <w:sz w:val="16"/>
                <w:szCs w:val="16"/>
              </w:rPr>
            </w:pPr>
          </w:p>
        </w:tc>
        <w:tc>
          <w:tcPr>
            <w:tcW w:w="1260" w:type="dxa"/>
          </w:tcPr>
          <w:p w14:paraId="0586E917" w14:textId="77777777" w:rsidR="00E86BDA" w:rsidRPr="00E86BDA" w:rsidRDefault="00E86BDA" w:rsidP="00E86BDA">
            <w:pPr>
              <w:tabs>
                <w:tab w:val="left" w:pos="360"/>
              </w:tabs>
              <w:spacing w:line="240" w:lineRule="auto"/>
              <w:rPr>
                <w:rFonts w:eastAsia="Times New Roman"/>
                <w:b/>
                <w:sz w:val="16"/>
                <w:szCs w:val="16"/>
              </w:rPr>
            </w:pPr>
          </w:p>
        </w:tc>
        <w:tc>
          <w:tcPr>
            <w:tcW w:w="900" w:type="dxa"/>
          </w:tcPr>
          <w:p w14:paraId="23A8D074" w14:textId="77777777" w:rsidR="00E86BDA" w:rsidRPr="00E86BDA" w:rsidRDefault="00E86BDA" w:rsidP="00E86BDA">
            <w:pPr>
              <w:tabs>
                <w:tab w:val="left" w:pos="360"/>
              </w:tabs>
              <w:spacing w:line="240" w:lineRule="auto"/>
              <w:rPr>
                <w:rFonts w:eastAsia="Times New Roman"/>
                <w:b/>
                <w:sz w:val="16"/>
                <w:szCs w:val="16"/>
              </w:rPr>
            </w:pPr>
          </w:p>
        </w:tc>
        <w:tc>
          <w:tcPr>
            <w:tcW w:w="720" w:type="dxa"/>
          </w:tcPr>
          <w:p w14:paraId="1E51B55B" w14:textId="77777777" w:rsidR="00E86BDA" w:rsidRPr="00E86BDA" w:rsidRDefault="00E86BDA" w:rsidP="00E86BDA">
            <w:pPr>
              <w:tabs>
                <w:tab w:val="left" w:pos="360"/>
              </w:tabs>
              <w:spacing w:line="240" w:lineRule="auto"/>
              <w:rPr>
                <w:rFonts w:eastAsia="Times New Roman"/>
                <w:b/>
                <w:sz w:val="16"/>
                <w:szCs w:val="16"/>
              </w:rPr>
            </w:pPr>
          </w:p>
        </w:tc>
        <w:tc>
          <w:tcPr>
            <w:tcW w:w="540" w:type="dxa"/>
          </w:tcPr>
          <w:p w14:paraId="3FA714EA" w14:textId="77777777" w:rsidR="00E86BDA" w:rsidRPr="00E86BDA" w:rsidRDefault="00E86BDA" w:rsidP="00E86BDA">
            <w:pPr>
              <w:tabs>
                <w:tab w:val="left" w:pos="360"/>
              </w:tabs>
              <w:spacing w:line="240" w:lineRule="auto"/>
              <w:rPr>
                <w:rFonts w:eastAsia="Times New Roman"/>
                <w:b/>
                <w:sz w:val="16"/>
                <w:szCs w:val="16"/>
              </w:rPr>
            </w:pPr>
          </w:p>
        </w:tc>
        <w:tc>
          <w:tcPr>
            <w:tcW w:w="720" w:type="dxa"/>
          </w:tcPr>
          <w:p w14:paraId="07DA18F9" w14:textId="77777777" w:rsidR="00E86BDA" w:rsidRPr="00E86BDA" w:rsidRDefault="00E86BDA" w:rsidP="00E86BDA">
            <w:pPr>
              <w:tabs>
                <w:tab w:val="left" w:pos="360"/>
              </w:tabs>
              <w:spacing w:line="240" w:lineRule="auto"/>
              <w:rPr>
                <w:rFonts w:eastAsia="Times New Roman"/>
                <w:b/>
                <w:sz w:val="16"/>
                <w:szCs w:val="16"/>
              </w:rPr>
            </w:pPr>
          </w:p>
        </w:tc>
        <w:tc>
          <w:tcPr>
            <w:tcW w:w="1080" w:type="dxa"/>
          </w:tcPr>
          <w:p w14:paraId="54FCB244" w14:textId="77777777" w:rsidR="00E86BDA" w:rsidRPr="00E86BDA" w:rsidRDefault="00E86BDA" w:rsidP="00E86BDA">
            <w:pPr>
              <w:tabs>
                <w:tab w:val="left" w:pos="360"/>
              </w:tabs>
              <w:spacing w:line="240" w:lineRule="auto"/>
              <w:rPr>
                <w:rFonts w:eastAsia="Times New Roman"/>
                <w:b/>
                <w:sz w:val="16"/>
                <w:szCs w:val="16"/>
              </w:rPr>
            </w:pPr>
          </w:p>
        </w:tc>
        <w:tc>
          <w:tcPr>
            <w:tcW w:w="720" w:type="dxa"/>
          </w:tcPr>
          <w:p w14:paraId="7D4FC22D" w14:textId="77777777" w:rsidR="00E86BDA" w:rsidRPr="00E86BDA" w:rsidRDefault="00E86BDA" w:rsidP="00E86BDA">
            <w:pPr>
              <w:tabs>
                <w:tab w:val="left" w:pos="360"/>
              </w:tabs>
              <w:spacing w:line="240" w:lineRule="auto"/>
              <w:rPr>
                <w:rFonts w:eastAsia="Times New Roman"/>
                <w:b/>
                <w:sz w:val="16"/>
                <w:szCs w:val="16"/>
              </w:rPr>
            </w:pPr>
          </w:p>
        </w:tc>
        <w:tc>
          <w:tcPr>
            <w:tcW w:w="900" w:type="dxa"/>
          </w:tcPr>
          <w:p w14:paraId="77D932A1" w14:textId="77777777" w:rsidR="00E86BDA" w:rsidRPr="00E86BDA" w:rsidRDefault="00E86BDA" w:rsidP="00E86BDA">
            <w:pPr>
              <w:tabs>
                <w:tab w:val="left" w:pos="360"/>
              </w:tabs>
              <w:spacing w:line="240" w:lineRule="auto"/>
              <w:rPr>
                <w:rFonts w:eastAsia="Times New Roman"/>
                <w:b/>
                <w:sz w:val="16"/>
                <w:szCs w:val="16"/>
              </w:rPr>
            </w:pPr>
          </w:p>
        </w:tc>
        <w:tc>
          <w:tcPr>
            <w:tcW w:w="3038" w:type="dxa"/>
          </w:tcPr>
          <w:p w14:paraId="6278351C" w14:textId="77777777" w:rsidR="00E86BDA" w:rsidRPr="00E86BDA" w:rsidRDefault="00E86BDA" w:rsidP="00E86BDA">
            <w:pPr>
              <w:tabs>
                <w:tab w:val="left" w:pos="360"/>
              </w:tabs>
              <w:spacing w:line="240" w:lineRule="auto"/>
              <w:rPr>
                <w:rFonts w:eastAsia="Times New Roman"/>
                <w:b/>
                <w:sz w:val="16"/>
                <w:szCs w:val="16"/>
              </w:rPr>
            </w:pPr>
          </w:p>
        </w:tc>
      </w:tr>
      <w:tr w:rsidR="00E86BDA" w:rsidRPr="00E86BDA" w14:paraId="416392FB" w14:textId="77777777" w:rsidTr="00B169AD">
        <w:tc>
          <w:tcPr>
            <w:tcW w:w="1757" w:type="dxa"/>
          </w:tcPr>
          <w:p w14:paraId="15469E36" w14:textId="77777777" w:rsidR="00E86BDA" w:rsidRPr="00E86BDA" w:rsidRDefault="00E86BDA" w:rsidP="00E86BDA">
            <w:pPr>
              <w:tabs>
                <w:tab w:val="left" w:pos="360"/>
              </w:tabs>
              <w:spacing w:line="240" w:lineRule="auto"/>
              <w:rPr>
                <w:rFonts w:eastAsia="Times New Roman"/>
                <w:b/>
                <w:sz w:val="16"/>
                <w:szCs w:val="16"/>
              </w:rPr>
            </w:pPr>
          </w:p>
        </w:tc>
        <w:tc>
          <w:tcPr>
            <w:tcW w:w="1080" w:type="dxa"/>
          </w:tcPr>
          <w:p w14:paraId="5130288D" w14:textId="77777777" w:rsidR="00E86BDA" w:rsidRPr="00E86BDA" w:rsidRDefault="00E86BDA" w:rsidP="00E86BDA">
            <w:pPr>
              <w:tabs>
                <w:tab w:val="left" w:pos="360"/>
              </w:tabs>
              <w:spacing w:line="240" w:lineRule="auto"/>
              <w:rPr>
                <w:rFonts w:eastAsia="Times New Roman"/>
                <w:b/>
                <w:sz w:val="16"/>
                <w:szCs w:val="16"/>
              </w:rPr>
            </w:pPr>
          </w:p>
        </w:tc>
        <w:tc>
          <w:tcPr>
            <w:tcW w:w="1260" w:type="dxa"/>
          </w:tcPr>
          <w:p w14:paraId="3F908622" w14:textId="77777777" w:rsidR="00E86BDA" w:rsidRPr="00E86BDA" w:rsidRDefault="00E86BDA" w:rsidP="00E86BDA">
            <w:pPr>
              <w:tabs>
                <w:tab w:val="left" w:pos="360"/>
              </w:tabs>
              <w:spacing w:line="240" w:lineRule="auto"/>
              <w:rPr>
                <w:rFonts w:eastAsia="Times New Roman"/>
                <w:b/>
                <w:sz w:val="16"/>
                <w:szCs w:val="16"/>
              </w:rPr>
            </w:pPr>
          </w:p>
        </w:tc>
        <w:tc>
          <w:tcPr>
            <w:tcW w:w="900" w:type="dxa"/>
          </w:tcPr>
          <w:p w14:paraId="2676A92F" w14:textId="77777777" w:rsidR="00E86BDA" w:rsidRPr="00E86BDA" w:rsidRDefault="00E86BDA" w:rsidP="00E86BDA">
            <w:pPr>
              <w:tabs>
                <w:tab w:val="left" w:pos="360"/>
              </w:tabs>
              <w:spacing w:line="240" w:lineRule="auto"/>
              <w:rPr>
                <w:rFonts w:eastAsia="Times New Roman"/>
                <w:b/>
                <w:sz w:val="16"/>
                <w:szCs w:val="16"/>
              </w:rPr>
            </w:pPr>
          </w:p>
        </w:tc>
        <w:tc>
          <w:tcPr>
            <w:tcW w:w="720" w:type="dxa"/>
          </w:tcPr>
          <w:p w14:paraId="314539F4" w14:textId="77777777" w:rsidR="00E86BDA" w:rsidRPr="00E86BDA" w:rsidRDefault="00E86BDA" w:rsidP="00E86BDA">
            <w:pPr>
              <w:tabs>
                <w:tab w:val="left" w:pos="360"/>
              </w:tabs>
              <w:spacing w:line="240" w:lineRule="auto"/>
              <w:rPr>
                <w:rFonts w:eastAsia="Times New Roman"/>
                <w:b/>
                <w:sz w:val="16"/>
                <w:szCs w:val="16"/>
              </w:rPr>
            </w:pPr>
          </w:p>
        </w:tc>
        <w:tc>
          <w:tcPr>
            <w:tcW w:w="540" w:type="dxa"/>
          </w:tcPr>
          <w:p w14:paraId="47CD233A" w14:textId="77777777" w:rsidR="00E86BDA" w:rsidRPr="00E86BDA" w:rsidRDefault="00E86BDA" w:rsidP="00E86BDA">
            <w:pPr>
              <w:tabs>
                <w:tab w:val="left" w:pos="360"/>
              </w:tabs>
              <w:spacing w:line="240" w:lineRule="auto"/>
              <w:rPr>
                <w:rFonts w:eastAsia="Times New Roman"/>
                <w:b/>
                <w:sz w:val="16"/>
                <w:szCs w:val="16"/>
              </w:rPr>
            </w:pPr>
          </w:p>
        </w:tc>
        <w:tc>
          <w:tcPr>
            <w:tcW w:w="720" w:type="dxa"/>
          </w:tcPr>
          <w:p w14:paraId="23CD3CE4" w14:textId="77777777" w:rsidR="00E86BDA" w:rsidRPr="00E86BDA" w:rsidRDefault="00E86BDA" w:rsidP="00E86BDA">
            <w:pPr>
              <w:tabs>
                <w:tab w:val="left" w:pos="360"/>
              </w:tabs>
              <w:spacing w:line="240" w:lineRule="auto"/>
              <w:rPr>
                <w:rFonts w:eastAsia="Times New Roman"/>
                <w:b/>
                <w:sz w:val="16"/>
                <w:szCs w:val="16"/>
              </w:rPr>
            </w:pPr>
          </w:p>
        </w:tc>
        <w:tc>
          <w:tcPr>
            <w:tcW w:w="1080" w:type="dxa"/>
          </w:tcPr>
          <w:p w14:paraId="13A5C1FC" w14:textId="77777777" w:rsidR="00E86BDA" w:rsidRPr="00E86BDA" w:rsidRDefault="00E86BDA" w:rsidP="00E86BDA">
            <w:pPr>
              <w:tabs>
                <w:tab w:val="left" w:pos="360"/>
              </w:tabs>
              <w:spacing w:line="240" w:lineRule="auto"/>
              <w:rPr>
                <w:rFonts w:eastAsia="Times New Roman"/>
                <w:b/>
                <w:sz w:val="16"/>
                <w:szCs w:val="16"/>
              </w:rPr>
            </w:pPr>
          </w:p>
        </w:tc>
        <w:tc>
          <w:tcPr>
            <w:tcW w:w="720" w:type="dxa"/>
          </w:tcPr>
          <w:p w14:paraId="590F9B24" w14:textId="77777777" w:rsidR="00E86BDA" w:rsidRPr="00E86BDA" w:rsidRDefault="00E86BDA" w:rsidP="00E86BDA">
            <w:pPr>
              <w:tabs>
                <w:tab w:val="left" w:pos="360"/>
              </w:tabs>
              <w:spacing w:line="240" w:lineRule="auto"/>
              <w:rPr>
                <w:rFonts w:eastAsia="Times New Roman"/>
                <w:b/>
                <w:sz w:val="16"/>
                <w:szCs w:val="16"/>
              </w:rPr>
            </w:pPr>
          </w:p>
        </w:tc>
        <w:tc>
          <w:tcPr>
            <w:tcW w:w="900" w:type="dxa"/>
          </w:tcPr>
          <w:p w14:paraId="46BF8F91" w14:textId="77777777" w:rsidR="00E86BDA" w:rsidRPr="00E86BDA" w:rsidRDefault="00E86BDA" w:rsidP="00E86BDA">
            <w:pPr>
              <w:tabs>
                <w:tab w:val="left" w:pos="360"/>
              </w:tabs>
              <w:spacing w:line="240" w:lineRule="auto"/>
              <w:rPr>
                <w:rFonts w:eastAsia="Times New Roman"/>
                <w:b/>
                <w:sz w:val="16"/>
                <w:szCs w:val="16"/>
              </w:rPr>
            </w:pPr>
          </w:p>
        </w:tc>
        <w:tc>
          <w:tcPr>
            <w:tcW w:w="3038" w:type="dxa"/>
          </w:tcPr>
          <w:p w14:paraId="3DF37F33" w14:textId="77777777" w:rsidR="00E86BDA" w:rsidRPr="00E86BDA" w:rsidRDefault="00E86BDA" w:rsidP="00E86BDA">
            <w:pPr>
              <w:tabs>
                <w:tab w:val="left" w:pos="360"/>
              </w:tabs>
              <w:spacing w:line="240" w:lineRule="auto"/>
              <w:rPr>
                <w:rFonts w:eastAsia="Times New Roman"/>
                <w:b/>
                <w:sz w:val="16"/>
                <w:szCs w:val="16"/>
              </w:rPr>
            </w:pPr>
          </w:p>
        </w:tc>
      </w:tr>
      <w:tr w:rsidR="00E86BDA" w:rsidRPr="00E86BDA" w14:paraId="1BBBFFF1" w14:textId="77777777" w:rsidTr="00B169AD">
        <w:tc>
          <w:tcPr>
            <w:tcW w:w="1757" w:type="dxa"/>
          </w:tcPr>
          <w:p w14:paraId="240A7DA7" w14:textId="77777777" w:rsidR="00E86BDA" w:rsidRPr="00E86BDA" w:rsidRDefault="00E86BDA" w:rsidP="00E86BDA">
            <w:pPr>
              <w:tabs>
                <w:tab w:val="left" w:pos="360"/>
              </w:tabs>
              <w:spacing w:line="240" w:lineRule="auto"/>
              <w:rPr>
                <w:rFonts w:eastAsia="Times New Roman"/>
                <w:b/>
                <w:sz w:val="16"/>
                <w:szCs w:val="16"/>
              </w:rPr>
            </w:pPr>
          </w:p>
        </w:tc>
        <w:tc>
          <w:tcPr>
            <w:tcW w:w="1080" w:type="dxa"/>
          </w:tcPr>
          <w:p w14:paraId="41833AAC" w14:textId="77777777" w:rsidR="00E86BDA" w:rsidRPr="00E86BDA" w:rsidRDefault="00E86BDA" w:rsidP="00E86BDA">
            <w:pPr>
              <w:tabs>
                <w:tab w:val="left" w:pos="360"/>
              </w:tabs>
              <w:spacing w:line="240" w:lineRule="auto"/>
              <w:rPr>
                <w:rFonts w:eastAsia="Times New Roman"/>
                <w:b/>
                <w:sz w:val="16"/>
                <w:szCs w:val="16"/>
              </w:rPr>
            </w:pPr>
          </w:p>
        </w:tc>
        <w:tc>
          <w:tcPr>
            <w:tcW w:w="1260" w:type="dxa"/>
          </w:tcPr>
          <w:p w14:paraId="626EAB81" w14:textId="77777777" w:rsidR="00E86BDA" w:rsidRPr="00E86BDA" w:rsidRDefault="00E86BDA" w:rsidP="00E86BDA">
            <w:pPr>
              <w:tabs>
                <w:tab w:val="left" w:pos="360"/>
              </w:tabs>
              <w:spacing w:line="240" w:lineRule="auto"/>
              <w:rPr>
                <w:rFonts w:eastAsia="Times New Roman"/>
                <w:b/>
                <w:sz w:val="16"/>
                <w:szCs w:val="16"/>
              </w:rPr>
            </w:pPr>
          </w:p>
        </w:tc>
        <w:tc>
          <w:tcPr>
            <w:tcW w:w="900" w:type="dxa"/>
          </w:tcPr>
          <w:p w14:paraId="4AB65798" w14:textId="77777777" w:rsidR="00E86BDA" w:rsidRPr="00E86BDA" w:rsidRDefault="00E86BDA" w:rsidP="00E86BDA">
            <w:pPr>
              <w:tabs>
                <w:tab w:val="left" w:pos="360"/>
              </w:tabs>
              <w:spacing w:line="240" w:lineRule="auto"/>
              <w:rPr>
                <w:rFonts w:eastAsia="Times New Roman"/>
                <w:b/>
                <w:sz w:val="16"/>
                <w:szCs w:val="16"/>
              </w:rPr>
            </w:pPr>
          </w:p>
        </w:tc>
        <w:tc>
          <w:tcPr>
            <w:tcW w:w="720" w:type="dxa"/>
          </w:tcPr>
          <w:p w14:paraId="504B32FE" w14:textId="77777777" w:rsidR="00E86BDA" w:rsidRPr="00E86BDA" w:rsidRDefault="00E86BDA" w:rsidP="00E86BDA">
            <w:pPr>
              <w:tabs>
                <w:tab w:val="left" w:pos="360"/>
              </w:tabs>
              <w:spacing w:line="240" w:lineRule="auto"/>
              <w:rPr>
                <w:rFonts w:eastAsia="Times New Roman"/>
                <w:b/>
                <w:sz w:val="16"/>
                <w:szCs w:val="16"/>
              </w:rPr>
            </w:pPr>
          </w:p>
        </w:tc>
        <w:tc>
          <w:tcPr>
            <w:tcW w:w="540" w:type="dxa"/>
          </w:tcPr>
          <w:p w14:paraId="6FF00CC4" w14:textId="77777777" w:rsidR="00E86BDA" w:rsidRPr="00E86BDA" w:rsidRDefault="00E86BDA" w:rsidP="00E86BDA">
            <w:pPr>
              <w:tabs>
                <w:tab w:val="left" w:pos="360"/>
              </w:tabs>
              <w:spacing w:line="240" w:lineRule="auto"/>
              <w:rPr>
                <w:rFonts w:eastAsia="Times New Roman"/>
                <w:b/>
                <w:sz w:val="16"/>
                <w:szCs w:val="16"/>
              </w:rPr>
            </w:pPr>
          </w:p>
        </w:tc>
        <w:tc>
          <w:tcPr>
            <w:tcW w:w="720" w:type="dxa"/>
          </w:tcPr>
          <w:p w14:paraId="6726BAE1" w14:textId="77777777" w:rsidR="00E86BDA" w:rsidRPr="00E86BDA" w:rsidRDefault="00E86BDA" w:rsidP="00E86BDA">
            <w:pPr>
              <w:tabs>
                <w:tab w:val="left" w:pos="360"/>
              </w:tabs>
              <w:spacing w:line="240" w:lineRule="auto"/>
              <w:rPr>
                <w:rFonts w:eastAsia="Times New Roman"/>
                <w:b/>
                <w:sz w:val="16"/>
                <w:szCs w:val="16"/>
              </w:rPr>
            </w:pPr>
          </w:p>
        </w:tc>
        <w:tc>
          <w:tcPr>
            <w:tcW w:w="1080" w:type="dxa"/>
          </w:tcPr>
          <w:p w14:paraId="53DC375C" w14:textId="77777777" w:rsidR="00E86BDA" w:rsidRPr="00E86BDA" w:rsidRDefault="00E86BDA" w:rsidP="00E86BDA">
            <w:pPr>
              <w:tabs>
                <w:tab w:val="left" w:pos="360"/>
              </w:tabs>
              <w:spacing w:line="240" w:lineRule="auto"/>
              <w:rPr>
                <w:rFonts w:eastAsia="Times New Roman"/>
                <w:b/>
                <w:sz w:val="16"/>
                <w:szCs w:val="16"/>
              </w:rPr>
            </w:pPr>
          </w:p>
        </w:tc>
        <w:tc>
          <w:tcPr>
            <w:tcW w:w="720" w:type="dxa"/>
          </w:tcPr>
          <w:p w14:paraId="4244944C" w14:textId="77777777" w:rsidR="00E86BDA" w:rsidRPr="00E86BDA" w:rsidRDefault="00E86BDA" w:rsidP="00E86BDA">
            <w:pPr>
              <w:tabs>
                <w:tab w:val="left" w:pos="360"/>
              </w:tabs>
              <w:spacing w:line="240" w:lineRule="auto"/>
              <w:rPr>
                <w:rFonts w:eastAsia="Times New Roman"/>
                <w:b/>
                <w:sz w:val="16"/>
                <w:szCs w:val="16"/>
              </w:rPr>
            </w:pPr>
          </w:p>
        </w:tc>
        <w:tc>
          <w:tcPr>
            <w:tcW w:w="900" w:type="dxa"/>
          </w:tcPr>
          <w:p w14:paraId="5BF9F336" w14:textId="77777777" w:rsidR="00E86BDA" w:rsidRPr="00E86BDA" w:rsidRDefault="00E86BDA" w:rsidP="00E86BDA">
            <w:pPr>
              <w:tabs>
                <w:tab w:val="left" w:pos="360"/>
              </w:tabs>
              <w:spacing w:line="240" w:lineRule="auto"/>
              <w:rPr>
                <w:rFonts w:eastAsia="Times New Roman"/>
                <w:b/>
                <w:sz w:val="16"/>
                <w:szCs w:val="16"/>
              </w:rPr>
            </w:pPr>
          </w:p>
        </w:tc>
        <w:tc>
          <w:tcPr>
            <w:tcW w:w="3038" w:type="dxa"/>
          </w:tcPr>
          <w:p w14:paraId="1EF44306" w14:textId="77777777" w:rsidR="00E86BDA" w:rsidRPr="00E86BDA" w:rsidRDefault="00E86BDA" w:rsidP="00E86BDA">
            <w:pPr>
              <w:tabs>
                <w:tab w:val="left" w:pos="360"/>
              </w:tabs>
              <w:spacing w:line="240" w:lineRule="auto"/>
              <w:rPr>
                <w:rFonts w:eastAsia="Times New Roman"/>
                <w:b/>
                <w:sz w:val="16"/>
                <w:szCs w:val="16"/>
              </w:rPr>
            </w:pPr>
          </w:p>
        </w:tc>
      </w:tr>
    </w:tbl>
    <w:p w14:paraId="16569453" w14:textId="77777777" w:rsidR="00E86BDA" w:rsidRPr="00E86BDA" w:rsidRDefault="00E86BDA" w:rsidP="00E86BDA">
      <w:pPr>
        <w:tabs>
          <w:tab w:val="left" w:pos="0"/>
        </w:tabs>
        <w:spacing w:line="240" w:lineRule="auto"/>
        <w:rPr>
          <w:rFonts w:eastAsia="Times New Roman" w:cs="Times New Roman"/>
          <w:sz w:val="16"/>
          <w:szCs w:val="16"/>
        </w:rPr>
      </w:pPr>
    </w:p>
    <w:p w14:paraId="1284EA7A" w14:textId="77777777" w:rsidR="00E86BDA" w:rsidRPr="00E86BDA" w:rsidRDefault="00E86BDA" w:rsidP="00E86BDA">
      <w:pPr>
        <w:tabs>
          <w:tab w:val="left" w:pos="0"/>
        </w:tabs>
        <w:spacing w:line="240" w:lineRule="auto"/>
        <w:rPr>
          <w:rFonts w:eastAsia="Times New Roman" w:cs="Times New Roman"/>
          <w:sz w:val="16"/>
          <w:szCs w:val="16"/>
        </w:rPr>
      </w:pPr>
      <w:r w:rsidRPr="00E86BDA">
        <w:rPr>
          <w:rFonts w:eastAsia="Times New Roman" w:cs="Times New Roman"/>
          <w:sz w:val="16"/>
          <w:szCs w:val="16"/>
        </w:rPr>
        <w:t>Instructions:</w:t>
      </w:r>
    </w:p>
    <w:p w14:paraId="10241840" w14:textId="77777777" w:rsidR="00E86BDA" w:rsidRPr="00E86BDA" w:rsidRDefault="00E86BDA" w:rsidP="00E86BDA">
      <w:pPr>
        <w:tabs>
          <w:tab w:val="left" w:pos="360"/>
        </w:tabs>
        <w:spacing w:line="240" w:lineRule="auto"/>
        <w:ind w:left="360" w:hanging="360"/>
        <w:rPr>
          <w:rFonts w:eastAsia="Times New Roman" w:cs="Times New Roman"/>
          <w:sz w:val="16"/>
          <w:szCs w:val="16"/>
        </w:rPr>
      </w:pPr>
      <w:r w:rsidRPr="00E86BDA">
        <w:rPr>
          <w:rFonts w:eastAsia="Times New Roman" w:cs="Times New Roman"/>
          <w:sz w:val="16"/>
          <w:szCs w:val="16"/>
        </w:rPr>
        <w:t>1.</w:t>
      </w:r>
      <w:r w:rsidRPr="00E86BDA">
        <w:rPr>
          <w:rFonts w:eastAsia="Times New Roman" w:cs="Times New Roman"/>
          <w:sz w:val="16"/>
          <w:szCs w:val="16"/>
        </w:rPr>
        <w:tab/>
        <w:t>Enter the type of JPM – (S)</w:t>
      </w:r>
      <w:proofErr w:type="spellStart"/>
      <w:r w:rsidRPr="00E86BDA">
        <w:rPr>
          <w:rFonts w:eastAsia="Times New Roman" w:cs="Times New Roman"/>
          <w:sz w:val="16"/>
          <w:szCs w:val="16"/>
        </w:rPr>
        <w:t>imulator</w:t>
      </w:r>
      <w:proofErr w:type="spellEnd"/>
      <w:r w:rsidRPr="00E86BDA">
        <w:rPr>
          <w:rFonts w:eastAsia="Times New Roman" w:cs="Times New Roman"/>
          <w:sz w:val="16"/>
          <w:szCs w:val="16"/>
        </w:rPr>
        <w:t>, (P)lant, or (O)</w:t>
      </w:r>
      <w:proofErr w:type="spellStart"/>
      <w:r w:rsidRPr="00E86BDA">
        <w:rPr>
          <w:rFonts w:eastAsia="Times New Roman" w:cs="Times New Roman"/>
          <w:sz w:val="16"/>
          <w:szCs w:val="16"/>
        </w:rPr>
        <w:t>ther</w:t>
      </w:r>
      <w:proofErr w:type="spellEnd"/>
      <w:r w:rsidRPr="00E86BDA">
        <w:rPr>
          <w:rFonts w:eastAsia="Times New Roman" w:cs="Times New Roman"/>
          <w:sz w:val="16"/>
          <w:szCs w:val="16"/>
        </w:rPr>
        <w:t>.</w:t>
      </w:r>
    </w:p>
    <w:p w14:paraId="53C2FF21" w14:textId="0610C637" w:rsidR="00E86BDA" w:rsidRPr="00E86BDA" w:rsidRDefault="00E86BDA" w:rsidP="00CD16C3">
      <w:pPr>
        <w:tabs>
          <w:tab w:val="left" w:pos="360"/>
        </w:tabs>
        <w:spacing w:line="240" w:lineRule="auto"/>
        <w:ind w:left="360" w:hanging="360"/>
        <w:rPr>
          <w:rFonts w:eastAsia="Times New Roman" w:cs="Times New Roman"/>
          <w:sz w:val="16"/>
          <w:szCs w:val="16"/>
        </w:rPr>
      </w:pPr>
      <w:r w:rsidRPr="00E86BDA">
        <w:rPr>
          <w:rFonts w:eastAsia="Times New Roman" w:cs="Times New Roman"/>
          <w:sz w:val="16"/>
          <w:szCs w:val="16"/>
        </w:rPr>
        <w:t>2.</w:t>
      </w:r>
      <w:r w:rsidRPr="00E86BDA">
        <w:rPr>
          <w:rFonts w:eastAsia="Times New Roman" w:cs="Times New Roman"/>
          <w:sz w:val="16"/>
          <w:szCs w:val="16"/>
        </w:rPr>
        <w:tab/>
        <w:t>Enter (Y)es or (N)o whether the JPM is alternate path or not</w:t>
      </w:r>
      <w:ins w:id="79" w:author="Author">
        <w:r w:rsidR="00890503">
          <w:rPr>
            <w:rFonts w:eastAsia="Times New Roman" w:cs="Times New Roman"/>
            <w:sz w:val="16"/>
            <w:szCs w:val="16"/>
          </w:rPr>
          <w:t>, as defined by the training program</w:t>
        </w:r>
      </w:ins>
      <w:r w:rsidRPr="00E86BDA">
        <w:rPr>
          <w:rFonts w:eastAsia="Times New Roman" w:cs="Times New Roman"/>
          <w:sz w:val="16"/>
          <w:szCs w:val="16"/>
        </w:rPr>
        <w:t>.</w:t>
      </w:r>
      <w:ins w:id="80" w:author="Author">
        <w:r w:rsidR="00890503">
          <w:rPr>
            <w:rFonts w:eastAsia="Times New Roman" w:cs="Times New Roman"/>
            <w:sz w:val="16"/>
            <w:szCs w:val="16"/>
          </w:rPr>
          <w:t xml:space="preserve"> </w:t>
        </w:r>
        <w:r w:rsidR="00D1773F">
          <w:rPr>
            <w:rFonts w:eastAsia="Times New Roman" w:cs="Times New Roman"/>
            <w:sz w:val="16"/>
            <w:szCs w:val="16"/>
          </w:rPr>
          <w:t>Check that a</w:t>
        </w:r>
        <w:r w:rsidR="00812A79">
          <w:rPr>
            <w:rFonts w:eastAsia="Times New Roman" w:cs="Times New Roman"/>
            <w:sz w:val="16"/>
            <w:szCs w:val="16"/>
          </w:rPr>
          <w:t xml:space="preserve">t least </w:t>
        </w:r>
        <w:r w:rsidR="00890503">
          <w:rPr>
            <w:rFonts w:eastAsia="Times New Roman" w:cs="Times New Roman"/>
            <w:sz w:val="16"/>
            <w:szCs w:val="16"/>
          </w:rPr>
          <w:t>40%</w:t>
        </w:r>
        <w:r w:rsidR="007C707A">
          <w:rPr>
            <w:rFonts w:eastAsia="Times New Roman" w:cs="Times New Roman"/>
            <w:sz w:val="16"/>
            <w:szCs w:val="16"/>
          </w:rPr>
          <w:t xml:space="preserve"> </w:t>
        </w:r>
        <w:r w:rsidR="007A2149">
          <w:rPr>
            <w:rFonts w:eastAsia="Times New Roman" w:cs="Times New Roman"/>
            <w:sz w:val="16"/>
            <w:szCs w:val="16"/>
          </w:rPr>
          <w:t xml:space="preserve">of JPMs </w:t>
        </w:r>
        <w:r w:rsidR="00812A79">
          <w:rPr>
            <w:rFonts w:eastAsia="Times New Roman" w:cs="Times New Roman"/>
            <w:sz w:val="16"/>
            <w:szCs w:val="16"/>
          </w:rPr>
          <w:t>are</w:t>
        </w:r>
        <w:r w:rsidR="007A2149">
          <w:rPr>
            <w:rFonts w:eastAsia="Times New Roman" w:cs="Times New Roman"/>
            <w:sz w:val="16"/>
            <w:szCs w:val="16"/>
          </w:rPr>
          <w:t xml:space="preserve"> </w:t>
        </w:r>
        <w:r w:rsidR="00515168">
          <w:rPr>
            <w:rFonts w:eastAsia="Times New Roman" w:cs="Times New Roman"/>
            <w:sz w:val="16"/>
            <w:szCs w:val="16"/>
          </w:rPr>
          <w:t>alternate path</w:t>
        </w:r>
        <w:r w:rsidR="00812A79">
          <w:rPr>
            <w:rFonts w:eastAsia="Times New Roman" w:cs="Times New Roman"/>
            <w:sz w:val="16"/>
            <w:szCs w:val="16"/>
          </w:rPr>
          <w:t xml:space="preserve">. </w:t>
        </w:r>
        <w:r w:rsidR="00403B2B">
          <w:rPr>
            <w:rFonts w:eastAsia="Times New Roman" w:cs="Times New Roman"/>
            <w:sz w:val="16"/>
            <w:szCs w:val="16"/>
          </w:rPr>
          <w:t>Count one flaw for e</w:t>
        </w:r>
        <w:r w:rsidR="00812A79">
          <w:rPr>
            <w:rFonts w:eastAsia="Times New Roman" w:cs="Times New Roman"/>
            <w:sz w:val="16"/>
            <w:szCs w:val="16"/>
          </w:rPr>
          <w:t>ach</w:t>
        </w:r>
        <w:r w:rsidR="00B0048B">
          <w:rPr>
            <w:rFonts w:eastAsia="Times New Roman" w:cs="Times New Roman"/>
            <w:sz w:val="16"/>
            <w:szCs w:val="16"/>
          </w:rPr>
          <w:t xml:space="preserve"> </w:t>
        </w:r>
        <w:r w:rsidR="007A2149">
          <w:rPr>
            <w:rFonts w:eastAsia="Times New Roman" w:cs="Times New Roman"/>
            <w:sz w:val="16"/>
            <w:szCs w:val="16"/>
          </w:rPr>
          <w:t>JPM</w:t>
        </w:r>
        <w:r w:rsidR="00B66096">
          <w:rPr>
            <w:rFonts w:eastAsia="Times New Roman" w:cs="Times New Roman"/>
            <w:sz w:val="16"/>
            <w:szCs w:val="16"/>
          </w:rPr>
          <w:t xml:space="preserve"> </w:t>
        </w:r>
        <w:r w:rsidR="00D1773F">
          <w:rPr>
            <w:rFonts w:eastAsia="Times New Roman" w:cs="Times New Roman"/>
            <w:sz w:val="16"/>
            <w:szCs w:val="16"/>
          </w:rPr>
          <w:t>that should have been alternate path and is not</w:t>
        </w:r>
        <w:r w:rsidR="00B66096">
          <w:rPr>
            <w:rFonts w:eastAsia="Times New Roman" w:cs="Times New Roman"/>
            <w:sz w:val="16"/>
            <w:szCs w:val="16"/>
          </w:rPr>
          <w:t>.</w:t>
        </w:r>
      </w:ins>
    </w:p>
    <w:p w14:paraId="7AC27172" w14:textId="4C90D2DE" w:rsidR="00E86BDA" w:rsidRPr="00E86BDA" w:rsidRDefault="00E86BDA" w:rsidP="00E86BDA">
      <w:pPr>
        <w:tabs>
          <w:tab w:val="left" w:pos="360"/>
        </w:tabs>
        <w:spacing w:line="240" w:lineRule="auto"/>
        <w:ind w:left="360" w:hanging="360"/>
        <w:rPr>
          <w:rFonts w:eastAsia="Times New Roman" w:cs="Times New Roman"/>
          <w:sz w:val="16"/>
          <w:szCs w:val="16"/>
        </w:rPr>
      </w:pPr>
      <w:r w:rsidRPr="00E86BDA">
        <w:rPr>
          <w:rFonts w:eastAsia="Times New Roman" w:cs="Times New Roman"/>
          <w:sz w:val="16"/>
          <w:szCs w:val="16"/>
        </w:rPr>
        <w:t>3.</w:t>
      </w:r>
      <w:r w:rsidRPr="00E86BDA">
        <w:rPr>
          <w:rFonts w:eastAsia="Times New Roman" w:cs="Times New Roman"/>
          <w:sz w:val="16"/>
          <w:szCs w:val="16"/>
        </w:rPr>
        <w:tab/>
        <w:t>Enter the level of difficulty (LOD) of each JPM using a 1-5 (easy – difficult) rating scale. (LOD &gt; 1 and &lt; 5 are acceptable)</w:t>
      </w:r>
      <w:r w:rsidR="00123D28">
        <w:rPr>
          <w:rFonts w:eastAsia="Times New Roman" w:cs="Times New Roman"/>
          <w:sz w:val="16"/>
          <w:szCs w:val="16"/>
        </w:rPr>
        <w:t xml:space="preserve">. </w:t>
      </w:r>
      <w:r w:rsidRPr="00E86BDA">
        <w:rPr>
          <w:rFonts w:eastAsia="Times New Roman" w:cs="Times New Roman"/>
          <w:sz w:val="16"/>
          <w:szCs w:val="16"/>
        </w:rPr>
        <w:t>Also see below.</w:t>
      </w:r>
    </w:p>
    <w:p w14:paraId="1087282A" w14:textId="77777777" w:rsidR="00E86BDA" w:rsidRPr="00E86BDA" w:rsidRDefault="00E86BDA" w:rsidP="00D65181">
      <w:pPr>
        <w:tabs>
          <w:tab w:val="left" w:pos="360"/>
        </w:tabs>
        <w:spacing w:after="180" w:line="240" w:lineRule="auto"/>
        <w:ind w:left="360" w:hanging="360"/>
        <w:rPr>
          <w:rFonts w:eastAsia="Times New Roman" w:cs="Times New Roman"/>
          <w:sz w:val="16"/>
          <w:szCs w:val="16"/>
        </w:rPr>
      </w:pPr>
      <w:r w:rsidRPr="00E86BDA">
        <w:rPr>
          <w:rFonts w:eastAsia="Times New Roman" w:cs="Times New Roman"/>
          <w:sz w:val="16"/>
          <w:szCs w:val="16"/>
        </w:rPr>
        <w:t>4.</w:t>
      </w:r>
      <w:r w:rsidRPr="00E86BDA">
        <w:rPr>
          <w:rFonts w:eastAsia="Times New Roman" w:cs="Times New Roman"/>
          <w:sz w:val="16"/>
          <w:szCs w:val="16"/>
        </w:rPr>
        <w:tab/>
        <w:t>Check the appropriate block if a JPM flaw is identified:</w:t>
      </w:r>
    </w:p>
    <w:p w14:paraId="5EBCDCB5" w14:textId="6AF672E6" w:rsidR="00E86BDA" w:rsidRPr="00D65181" w:rsidRDefault="00E86BDA" w:rsidP="00D65181">
      <w:pPr>
        <w:pStyle w:val="ListBullet2"/>
        <w:rPr>
          <w:sz w:val="16"/>
          <w:szCs w:val="16"/>
        </w:rPr>
      </w:pPr>
      <w:r w:rsidRPr="00E86BDA">
        <w:rPr>
          <w:rFonts w:eastAsia="Times New Roman" w:cs="Times New Roman"/>
          <w:sz w:val="16"/>
          <w:szCs w:val="16"/>
        </w:rPr>
        <w:t>T</w:t>
      </w:r>
      <w:r w:rsidRPr="00D65181">
        <w:rPr>
          <w:sz w:val="16"/>
          <w:szCs w:val="16"/>
        </w:rPr>
        <w:t>he JPM’s level of difficulty is inappropriate</w:t>
      </w:r>
      <w:r w:rsidR="00123D28" w:rsidRPr="00D65181">
        <w:rPr>
          <w:sz w:val="16"/>
          <w:szCs w:val="16"/>
        </w:rPr>
        <w:t>.</w:t>
      </w:r>
      <w:r w:rsidR="00240823">
        <w:rPr>
          <w:sz w:val="16"/>
          <w:szCs w:val="16"/>
        </w:rPr>
        <w:t xml:space="preserve"> </w:t>
      </w:r>
      <w:r w:rsidRPr="00D65181">
        <w:rPr>
          <w:sz w:val="16"/>
          <w:szCs w:val="16"/>
        </w:rPr>
        <w:t>Simple one-step JPMs, or a JPM that tests solely for recall or memorization, or a JPM which requires directly looking-up a single correct answer is likely LOD = 1 and too easy</w:t>
      </w:r>
      <w:r w:rsidR="00123D28" w:rsidRPr="00D65181">
        <w:rPr>
          <w:sz w:val="16"/>
          <w:szCs w:val="16"/>
        </w:rPr>
        <w:t xml:space="preserve">. </w:t>
      </w:r>
      <w:r w:rsidRPr="00D65181">
        <w:rPr>
          <w:sz w:val="16"/>
          <w:szCs w:val="16"/>
        </w:rPr>
        <w:t xml:space="preserve">Conversely, a JPM with over 30 steps or that takes </w:t>
      </w:r>
      <w:proofErr w:type="gramStart"/>
      <w:r w:rsidRPr="00D65181">
        <w:rPr>
          <w:sz w:val="16"/>
          <w:szCs w:val="16"/>
        </w:rPr>
        <w:t>in excess of</w:t>
      </w:r>
      <w:proofErr w:type="gramEnd"/>
      <w:r w:rsidRPr="00D65181">
        <w:rPr>
          <w:sz w:val="16"/>
          <w:szCs w:val="16"/>
        </w:rPr>
        <w:t xml:space="preserve"> 45 minutes to complete is likely LOD = 5 and too hard.</w:t>
      </w:r>
    </w:p>
    <w:p w14:paraId="0E6BF196" w14:textId="431FA5D5" w:rsidR="00E86BDA" w:rsidRPr="00D65181" w:rsidRDefault="00E86BDA" w:rsidP="00D65181">
      <w:pPr>
        <w:pStyle w:val="ListBullet2"/>
        <w:rPr>
          <w:sz w:val="16"/>
          <w:szCs w:val="16"/>
        </w:rPr>
      </w:pPr>
      <w:r w:rsidRPr="00D65181">
        <w:rPr>
          <w:sz w:val="16"/>
          <w:szCs w:val="16"/>
        </w:rPr>
        <w:t>The JPM lacks adequate initial conditions</w:t>
      </w:r>
      <w:ins w:id="81" w:author="Author">
        <w:r w:rsidR="00BF3457" w:rsidRPr="00D65181">
          <w:rPr>
            <w:sz w:val="16"/>
            <w:szCs w:val="16"/>
          </w:rPr>
          <w:t>,</w:t>
        </w:r>
      </w:ins>
      <w:del w:id="82" w:author="Author">
        <w:r w:rsidRPr="00D65181" w:rsidDel="00BF3457">
          <w:rPr>
            <w:sz w:val="16"/>
            <w:szCs w:val="16"/>
          </w:rPr>
          <w:delText xml:space="preserve"> or</w:delText>
        </w:r>
      </w:del>
      <w:r w:rsidRPr="00D65181">
        <w:rPr>
          <w:sz w:val="16"/>
          <w:szCs w:val="16"/>
        </w:rPr>
        <w:t xml:space="preserve"> lacks an adequate initiating cue</w:t>
      </w:r>
      <w:ins w:id="83" w:author="Author">
        <w:r w:rsidR="00BF3457" w:rsidRPr="00D65181">
          <w:rPr>
            <w:sz w:val="16"/>
            <w:szCs w:val="16"/>
          </w:rPr>
          <w:t>, or contains an inappropriate cue</w:t>
        </w:r>
      </w:ins>
      <w:r w:rsidR="00123D28" w:rsidRPr="00D65181">
        <w:rPr>
          <w:sz w:val="16"/>
          <w:szCs w:val="16"/>
        </w:rPr>
        <w:t xml:space="preserve">. </w:t>
      </w:r>
      <w:r w:rsidRPr="00D65181">
        <w:rPr>
          <w:sz w:val="16"/>
          <w:szCs w:val="16"/>
        </w:rPr>
        <w:tab/>
      </w:r>
    </w:p>
    <w:p w14:paraId="5E1FB532" w14:textId="0BA2E31C" w:rsidR="00E86BDA" w:rsidRPr="00D65181" w:rsidRDefault="00E86BDA" w:rsidP="00D65181">
      <w:pPr>
        <w:pStyle w:val="ListBullet2"/>
        <w:rPr>
          <w:sz w:val="16"/>
          <w:szCs w:val="16"/>
        </w:rPr>
      </w:pPr>
      <w:r w:rsidRPr="00D65181">
        <w:rPr>
          <w:sz w:val="16"/>
          <w:szCs w:val="16"/>
        </w:rPr>
        <w:t>The JPM lacks adequate evaluator cues to allow the examinee to complete the task.</w:t>
      </w:r>
    </w:p>
    <w:p w14:paraId="017737BA" w14:textId="02EF5EE6" w:rsidR="00E86BDA" w:rsidRPr="00D65181" w:rsidRDefault="00E86BDA" w:rsidP="00D65181">
      <w:pPr>
        <w:pStyle w:val="ListBullet2"/>
        <w:rPr>
          <w:sz w:val="16"/>
          <w:szCs w:val="16"/>
        </w:rPr>
      </w:pPr>
      <w:r w:rsidRPr="00D65181">
        <w:rPr>
          <w:sz w:val="16"/>
          <w:szCs w:val="16"/>
        </w:rPr>
        <w:t>The JPM lacks adequate performance standards and/or contains errors in designating critical steps.</w:t>
      </w:r>
    </w:p>
    <w:p w14:paraId="55A19803" w14:textId="77777777" w:rsidR="00E86BDA" w:rsidRPr="00E86BDA" w:rsidRDefault="00E86BDA" w:rsidP="00D65181">
      <w:pPr>
        <w:pStyle w:val="ListBullet2"/>
        <w:rPr>
          <w:rFonts w:eastAsia="Times New Roman" w:cs="Times New Roman"/>
          <w:sz w:val="16"/>
          <w:szCs w:val="16"/>
        </w:rPr>
      </w:pPr>
      <w:r w:rsidRPr="00D65181">
        <w:rPr>
          <w:sz w:val="16"/>
          <w:szCs w:val="16"/>
        </w:rPr>
        <w:t>The JP</w:t>
      </w:r>
      <w:r w:rsidRPr="00E86BDA">
        <w:rPr>
          <w:rFonts w:eastAsia="Times New Roman" w:cs="Times New Roman"/>
          <w:sz w:val="16"/>
          <w:szCs w:val="16"/>
        </w:rPr>
        <w:t>M lacks an appropriate validation time or lacks a time for completion standard.</w:t>
      </w:r>
    </w:p>
    <w:p w14:paraId="5914FF37" w14:textId="77777777" w:rsidR="00E86BDA" w:rsidRPr="00E86BDA" w:rsidRDefault="00E86BDA" w:rsidP="00E86BDA">
      <w:pPr>
        <w:tabs>
          <w:tab w:val="left" w:pos="360"/>
        </w:tabs>
        <w:spacing w:line="240" w:lineRule="auto"/>
        <w:rPr>
          <w:rFonts w:eastAsia="Times New Roman" w:cs="Times New Roman"/>
          <w:sz w:val="16"/>
          <w:szCs w:val="16"/>
        </w:rPr>
      </w:pPr>
      <w:r w:rsidRPr="00E86BDA">
        <w:rPr>
          <w:rFonts w:eastAsia="Times New Roman" w:cs="Times New Roman"/>
          <w:sz w:val="16"/>
          <w:szCs w:val="16"/>
        </w:rPr>
        <w:t>5.</w:t>
      </w:r>
      <w:r w:rsidRPr="00E86BDA">
        <w:rPr>
          <w:rFonts w:eastAsia="Times New Roman" w:cs="Times New Roman"/>
          <w:sz w:val="16"/>
          <w:szCs w:val="16"/>
        </w:rPr>
        <w:tab/>
        <w:t>Based on the review of item 4 above, the JPM as written is either flawed (F) or not flawed (NF).</w:t>
      </w:r>
    </w:p>
    <w:p w14:paraId="7621F7B1" w14:textId="77777777" w:rsidR="00E86BDA" w:rsidRPr="00E86BDA" w:rsidRDefault="00E86BDA" w:rsidP="00E86BDA">
      <w:pPr>
        <w:tabs>
          <w:tab w:val="left" w:pos="360"/>
        </w:tabs>
        <w:spacing w:line="240" w:lineRule="auto"/>
        <w:rPr>
          <w:rFonts w:eastAsia="Times New Roman" w:cs="Times New Roman"/>
          <w:sz w:val="16"/>
          <w:szCs w:val="16"/>
        </w:rPr>
        <w:sectPr w:rsidR="00E86BDA" w:rsidRPr="00E86BDA" w:rsidSect="0056768D">
          <w:footerReference w:type="default" r:id="rId27"/>
          <w:pgSz w:w="15840" w:h="12240" w:orient="landscape"/>
          <w:pgMar w:top="1440" w:right="1440" w:bottom="1440" w:left="1440" w:header="720" w:footer="720" w:gutter="0"/>
          <w:cols w:space="720"/>
          <w:docGrid w:linePitch="360"/>
        </w:sectPr>
      </w:pPr>
      <w:r w:rsidRPr="00E86BDA">
        <w:rPr>
          <w:rFonts w:eastAsia="Times New Roman" w:cs="Times New Roman"/>
          <w:sz w:val="16"/>
          <w:szCs w:val="16"/>
        </w:rPr>
        <w:t>6.</w:t>
      </w:r>
      <w:r w:rsidRPr="00E86BDA">
        <w:rPr>
          <w:rFonts w:eastAsia="Times New Roman" w:cs="Times New Roman"/>
          <w:sz w:val="16"/>
          <w:szCs w:val="16"/>
        </w:rPr>
        <w:tab/>
        <w:t>Provide a brief explanation for all JPMs that are determined to be flawed (F).</w:t>
      </w:r>
    </w:p>
    <w:p w14:paraId="1028336B" w14:textId="77777777" w:rsidR="00DE721F" w:rsidRPr="00DE721F" w:rsidRDefault="00DE721F" w:rsidP="00C33FBC">
      <w:pPr>
        <w:spacing w:line="240" w:lineRule="auto"/>
        <w:rPr>
          <w:rFonts w:eastAsia="Times New Roman" w:cs="Times New Roman"/>
        </w:rPr>
      </w:pPr>
      <w:r w:rsidRPr="00DE721F">
        <w:rPr>
          <w:rFonts w:eastAsia="Times New Roman" w:cs="Times New Roman"/>
        </w:rPr>
        <w:lastRenderedPageBreak/>
        <w:t>Simulator Scenario Review Worksheet</w:t>
      </w:r>
    </w:p>
    <w:p w14:paraId="71495BEC" w14:textId="77777777" w:rsidR="00DE721F" w:rsidRPr="00DE721F" w:rsidRDefault="00DE721F" w:rsidP="00C33FBC">
      <w:pPr>
        <w:spacing w:line="240" w:lineRule="auto"/>
        <w:rPr>
          <w:rFonts w:eastAsia="Times New Roman" w:cs="Times New Roman"/>
          <w:color w:val="FF0000"/>
        </w:rPr>
      </w:pPr>
    </w:p>
    <w:tbl>
      <w:tblPr>
        <w:tblW w:w="9270" w:type="dxa"/>
        <w:tblInd w:w="1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58" w:type="dxa"/>
          <w:left w:w="115" w:type="dxa"/>
          <w:bottom w:w="58" w:type="dxa"/>
          <w:right w:w="115" w:type="dxa"/>
        </w:tblCellMar>
        <w:tblLook w:val="01E0" w:firstRow="1" w:lastRow="1" w:firstColumn="1" w:lastColumn="1" w:noHBand="0" w:noVBand="0"/>
      </w:tblPr>
      <w:tblGrid>
        <w:gridCol w:w="2070"/>
        <w:gridCol w:w="720"/>
        <w:gridCol w:w="720"/>
        <w:gridCol w:w="720"/>
        <w:gridCol w:w="720"/>
        <w:gridCol w:w="900"/>
        <w:gridCol w:w="630"/>
        <w:gridCol w:w="540"/>
        <w:gridCol w:w="2250"/>
      </w:tblGrid>
      <w:tr w:rsidR="00DE721F" w:rsidRPr="00DE721F" w14:paraId="31609697" w14:textId="77777777" w:rsidTr="00B169AD">
        <w:tc>
          <w:tcPr>
            <w:tcW w:w="9270" w:type="dxa"/>
            <w:gridSpan w:val="9"/>
            <w:tcBorders>
              <w:top w:val="double" w:sz="4" w:space="0" w:color="auto"/>
              <w:left w:val="double" w:sz="4" w:space="0" w:color="auto"/>
              <w:bottom w:val="single" w:sz="4" w:space="0" w:color="auto"/>
              <w:right w:val="double" w:sz="4" w:space="0" w:color="auto"/>
            </w:tcBorders>
          </w:tcPr>
          <w:p w14:paraId="26585496" w14:textId="74B0AB54" w:rsidR="00DE721F" w:rsidRPr="00DE721F" w:rsidRDefault="00DE721F" w:rsidP="00DE721F">
            <w:pPr>
              <w:spacing w:line="240" w:lineRule="auto"/>
              <w:rPr>
                <w:rFonts w:eastAsia="Times New Roman"/>
                <w:sz w:val="18"/>
                <w:szCs w:val="18"/>
              </w:rPr>
            </w:pPr>
            <w:r w:rsidRPr="00DE721F">
              <w:rPr>
                <w:rFonts w:eastAsia="Times New Roman"/>
                <w:sz w:val="18"/>
                <w:szCs w:val="18"/>
              </w:rPr>
              <w:t>1.</w:t>
            </w:r>
            <w:r w:rsidR="00240823">
              <w:rPr>
                <w:rFonts w:eastAsia="Times New Roman"/>
                <w:sz w:val="18"/>
                <w:szCs w:val="18"/>
              </w:rPr>
              <w:t xml:space="preserve"> </w:t>
            </w:r>
            <w:r w:rsidRPr="00DE721F">
              <w:rPr>
                <w:rFonts w:eastAsia="Times New Roman"/>
                <w:sz w:val="18"/>
                <w:szCs w:val="18"/>
              </w:rPr>
              <w:t xml:space="preserve">Scenario ID (e.g., # or title) </w:t>
            </w:r>
            <w:r w:rsidRPr="00DE721F">
              <w:rPr>
                <w:rFonts w:eastAsia="Times New Roman"/>
                <w:sz w:val="18"/>
                <w:szCs w:val="18"/>
              </w:rPr>
              <w:tab/>
            </w:r>
            <w:r w:rsidRPr="00DE721F">
              <w:rPr>
                <w:rFonts w:eastAsia="Times New Roman"/>
                <w:sz w:val="18"/>
                <w:szCs w:val="18"/>
              </w:rPr>
              <w:tab/>
            </w:r>
            <w:r w:rsidRPr="00DE721F">
              <w:rPr>
                <w:rFonts w:eastAsia="Times New Roman"/>
                <w:sz w:val="18"/>
                <w:szCs w:val="18"/>
              </w:rPr>
              <w:tab/>
            </w:r>
            <w:r w:rsidRPr="00DE721F">
              <w:rPr>
                <w:rFonts w:eastAsia="Times New Roman"/>
                <w:sz w:val="18"/>
                <w:szCs w:val="18"/>
              </w:rPr>
              <w:tab/>
            </w:r>
            <w:r w:rsidRPr="00DE721F">
              <w:rPr>
                <w:rFonts w:eastAsia="Times New Roman"/>
                <w:sz w:val="18"/>
                <w:szCs w:val="18"/>
              </w:rPr>
              <w:tab/>
            </w:r>
            <w:r w:rsidRPr="00DE721F">
              <w:rPr>
                <w:rFonts w:eastAsia="Times New Roman"/>
                <w:sz w:val="18"/>
                <w:szCs w:val="18"/>
              </w:rPr>
              <w:tab/>
            </w:r>
            <w:r w:rsidRPr="00DE721F">
              <w:rPr>
                <w:rFonts w:eastAsia="Times New Roman"/>
                <w:sz w:val="18"/>
                <w:szCs w:val="18"/>
              </w:rPr>
              <w:tab/>
            </w:r>
            <w:r w:rsidRPr="00DE721F">
              <w:rPr>
                <w:rFonts w:eastAsia="Times New Roman"/>
                <w:sz w:val="18"/>
                <w:szCs w:val="18"/>
              </w:rPr>
              <w:tab/>
              <w:t>Week Used:</w:t>
            </w:r>
          </w:p>
          <w:p w14:paraId="25B1CF0B" w14:textId="77777777" w:rsidR="00DE721F" w:rsidRPr="00DE721F" w:rsidRDefault="00DE721F" w:rsidP="00DE721F">
            <w:pPr>
              <w:spacing w:line="240" w:lineRule="auto"/>
              <w:rPr>
                <w:rFonts w:eastAsia="Times New Roman"/>
                <w:sz w:val="18"/>
                <w:szCs w:val="18"/>
              </w:rPr>
            </w:pPr>
          </w:p>
        </w:tc>
      </w:tr>
      <w:tr w:rsidR="00DE721F" w:rsidRPr="00DE721F" w14:paraId="6CED1079" w14:textId="77777777" w:rsidTr="00B169AD">
        <w:tc>
          <w:tcPr>
            <w:tcW w:w="2070" w:type="dxa"/>
            <w:tcBorders>
              <w:top w:val="single" w:sz="4" w:space="0" w:color="auto"/>
              <w:left w:val="double" w:sz="4" w:space="0" w:color="auto"/>
              <w:bottom w:val="single" w:sz="4" w:space="0" w:color="auto"/>
            </w:tcBorders>
          </w:tcPr>
          <w:p w14:paraId="617DDE2B" w14:textId="77777777" w:rsidR="00DE721F" w:rsidRPr="00DE721F" w:rsidRDefault="00DE721F" w:rsidP="00DE721F">
            <w:pPr>
              <w:spacing w:line="240" w:lineRule="auto"/>
              <w:rPr>
                <w:rFonts w:eastAsia="Times New Roman"/>
                <w:sz w:val="18"/>
                <w:szCs w:val="18"/>
              </w:rPr>
            </w:pPr>
          </w:p>
        </w:tc>
        <w:tc>
          <w:tcPr>
            <w:tcW w:w="720" w:type="dxa"/>
            <w:tcBorders>
              <w:top w:val="single" w:sz="4" w:space="0" w:color="auto"/>
              <w:bottom w:val="single" w:sz="4" w:space="0" w:color="auto"/>
            </w:tcBorders>
          </w:tcPr>
          <w:p w14:paraId="34C1041E" w14:textId="77777777" w:rsidR="00DE721F" w:rsidRPr="00DE721F" w:rsidRDefault="00DE721F" w:rsidP="00DE721F">
            <w:pPr>
              <w:spacing w:line="240" w:lineRule="auto"/>
              <w:rPr>
                <w:rFonts w:eastAsia="Times New Roman"/>
                <w:sz w:val="18"/>
                <w:szCs w:val="18"/>
              </w:rPr>
            </w:pPr>
            <w:r w:rsidRPr="00DE721F">
              <w:rPr>
                <w:rFonts w:eastAsia="Times New Roman"/>
                <w:sz w:val="18"/>
                <w:szCs w:val="18"/>
              </w:rPr>
              <w:t xml:space="preserve">Total </w:t>
            </w:r>
            <w:proofErr w:type="spellStart"/>
            <w:r w:rsidRPr="00DE721F">
              <w:rPr>
                <w:rFonts w:eastAsia="Times New Roman"/>
                <w:sz w:val="18"/>
                <w:szCs w:val="18"/>
              </w:rPr>
              <w:t>Malf</w:t>
            </w:r>
            <w:proofErr w:type="spellEnd"/>
            <w:r w:rsidRPr="00DE721F">
              <w:rPr>
                <w:rFonts w:eastAsia="Times New Roman"/>
                <w:sz w:val="18"/>
                <w:szCs w:val="18"/>
              </w:rPr>
              <w:t>.</w:t>
            </w:r>
          </w:p>
        </w:tc>
        <w:tc>
          <w:tcPr>
            <w:tcW w:w="720" w:type="dxa"/>
            <w:tcBorders>
              <w:top w:val="single" w:sz="4" w:space="0" w:color="auto"/>
              <w:bottom w:val="single" w:sz="4" w:space="0" w:color="auto"/>
            </w:tcBorders>
          </w:tcPr>
          <w:p w14:paraId="6BC7CD56" w14:textId="77777777" w:rsidR="00DE721F" w:rsidRPr="00DE721F" w:rsidRDefault="00DE721F" w:rsidP="00DE721F">
            <w:pPr>
              <w:spacing w:line="240" w:lineRule="auto"/>
              <w:rPr>
                <w:rFonts w:eastAsia="Times New Roman"/>
                <w:sz w:val="18"/>
                <w:szCs w:val="18"/>
              </w:rPr>
            </w:pPr>
            <w:proofErr w:type="spellStart"/>
            <w:r w:rsidRPr="00DE721F">
              <w:rPr>
                <w:rFonts w:eastAsia="Times New Roman"/>
                <w:sz w:val="18"/>
                <w:szCs w:val="18"/>
              </w:rPr>
              <w:t>Malf</w:t>
            </w:r>
            <w:proofErr w:type="spellEnd"/>
            <w:r w:rsidRPr="00DE721F">
              <w:rPr>
                <w:rFonts w:eastAsia="Times New Roman"/>
                <w:sz w:val="18"/>
                <w:szCs w:val="18"/>
              </w:rPr>
              <w:t>. After EOPs</w:t>
            </w:r>
          </w:p>
        </w:tc>
        <w:tc>
          <w:tcPr>
            <w:tcW w:w="720" w:type="dxa"/>
            <w:tcBorders>
              <w:top w:val="single" w:sz="4" w:space="0" w:color="auto"/>
              <w:bottom w:val="single" w:sz="4" w:space="0" w:color="auto"/>
            </w:tcBorders>
          </w:tcPr>
          <w:p w14:paraId="6B1D3F4C" w14:textId="77777777" w:rsidR="00DE721F" w:rsidRPr="00DE721F" w:rsidRDefault="00DE721F" w:rsidP="00DE721F">
            <w:pPr>
              <w:spacing w:line="240" w:lineRule="auto"/>
              <w:rPr>
                <w:rFonts w:eastAsia="Times New Roman"/>
                <w:sz w:val="18"/>
                <w:szCs w:val="18"/>
              </w:rPr>
            </w:pPr>
            <w:r w:rsidRPr="00DE721F">
              <w:rPr>
                <w:rFonts w:eastAsia="Times New Roman"/>
                <w:sz w:val="18"/>
                <w:szCs w:val="18"/>
              </w:rPr>
              <w:t>ABNs</w:t>
            </w:r>
          </w:p>
        </w:tc>
        <w:tc>
          <w:tcPr>
            <w:tcW w:w="720" w:type="dxa"/>
            <w:tcBorders>
              <w:top w:val="single" w:sz="4" w:space="0" w:color="auto"/>
              <w:bottom w:val="single" w:sz="4" w:space="0" w:color="auto"/>
            </w:tcBorders>
          </w:tcPr>
          <w:p w14:paraId="5C12258B" w14:textId="77777777" w:rsidR="00DE721F" w:rsidRPr="00DE721F" w:rsidRDefault="00DE721F" w:rsidP="00DE721F">
            <w:pPr>
              <w:spacing w:line="240" w:lineRule="auto"/>
              <w:rPr>
                <w:rFonts w:eastAsia="Times New Roman"/>
                <w:sz w:val="18"/>
                <w:szCs w:val="18"/>
              </w:rPr>
            </w:pPr>
            <w:r w:rsidRPr="00DE721F">
              <w:rPr>
                <w:rFonts w:eastAsia="Times New Roman"/>
                <w:sz w:val="18"/>
                <w:szCs w:val="18"/>
              </w:rPr>
              <w:t>MTs</w:t>
            </w:r>
          </w:p>
        </w:tc>
        <w:tc>
          <w:tcPr>
            <w:tcW w:w="900" w:type="dxa"/>
            <w:tcBorders>
              <w:top w:val="single" w:sz="4" w:space="0" w:color="auto"/>
              <w:bottom w:val="single" w:sz="4" w:space="0" w:color="auto"/>
            </w:tcBorders>
          </w:tcPr>
          <w:p w14:paraId="3F3724BB" w14:textId="77777777" w:rsidR="00DE721F" w:rsidRPr="00DE721F" w:rsidRDefault="00DE721F" w:rsidP="00DE721F">
            <w:pPr>
              <w:spacing w:line="240" w:lineRule="auto"/>
              <w:rPr>
                <w:rFonts w:eastAsia="Times New Roman"/>
                <w:sz w:val="18"/>
                <w:szCs w:val="18"/>
              </w:rPr>
            </w:pPr>
            <w:r w:rsidRPr="00DE721F">
              <w:rPr>
                <w:rFonts w:eastAsia="Times New Roman"/>
                <w:sz w:val="18"/>
                <w:szCs w:val="18"/>
              </w:rPr>
              <w:t>EOPs beyond scram</w:t>
            </w:r>
          </w:p>
        </w:tc>
        <w:tc>
          <w:tcPr>
            <w:tcW w:w="630" w:type="dxa"/>
            <w:tcBorders>
              <w:top w:val="single" w:sz="4" w:space="0" w:color="auto"/>
              <w:bottom w:val="single" w:sz="4" w:space="0" w:color="auto"/>
            </w:tcBorders>
          </w:tcPr>
          <w:p w14:paraId="4188EE9A" w14:textId="77777777" w:rsidR="00DE721F" w:rsidRPr="00DE721F" w:rsidRDefault="00DE721F" w:rsidP="00DE721F">
            <w:pPr>
              <w:spacing w:line="240" w:lineRule="auto"/>
              <w:rPr>
                <w:rFonts w:eastAsia="Times New Roman"/>
                <w:sz w:val="18"/>
                <w:szCs w:val="18"/>
              </w:rPr>
            </w:pPr>
            <w:r w:rsidRPr="00DE721F">
              <w:rPr>
                <w:rFonts w:eastAsia="Times New Roman"/>
                <w:sz w:val="18"/>
                <w:szCs w:val="18"/>
              </w:rPr>
              <w:t>CTs</w:t>
            </w:r>
          </w:p>
        </w:tc>
        <w:tc>
          <w:tcPr>
            <w:tcW w:w="540" w:type="dxa"/>
            <w:tcBorders>
              <w:top w:val="single" w:sz="4" w:space="0" w:color="auto"/>
              <w:bottom w:val="single" w:sz="4" w:space="0" w:color="auto"/>
            </w:tcBorders>
          </w:tcPr>
          <w:p w14:paraId="3D366D87" w14:textId="77777777" w:rsidR="00DE721F" w:rsidRPr="00DE721F" w:rsidRDefault="00DE721F" w:rsidP="00DE721F">
            <w:pPr>
              <w:spacing w:line="240" w:lineRule="auto"/>
              <w:rPr>
                <w:rFonts w:eastAsia="Times New Roman"/>
                <w:sz w:val="18"/>
                <w:szCs w:val="18"/>
              </w:rPr>
            </w:pPr>
            <w:r w:rsidRPr="00DE721F">
              <w:rPr>
                <w:rFonts w:eastAsia="Times New Roman"/>
                <w:sz w:val="18"/>
                <w:szCs w:val="18"/>
              </w:rPr>
              <w:t>TS</w:t>
            </w:r>
          </w:p>
        </w:tc>
        <w:tc>
          <w:tcPr>
            <w:tcW w:w="2250" w:type="dxa"/>
            <w:tcBorders>
              <w:top w:val="single" w:sz="4" w:space="0" w:color="auto"/>
              <w:bottom w:val="single" w:sz="4" w:space="0" w:color="auto"/>
              <w:right w:val="double" w:sz="4" w:space="0" w:color="auto"/>
            </w:tcBorders>
          </w:tcPr>
          <w:p w14:paraId="6C1496E0" w14:textId="77777777" w:rsidR="00DE721F" w:rsidRPr="00DE721F" w:rsidRDefault="00DE721F" w:rsidP="00DE721F">
            <w:pPr>
              <w:spacing w:line="240" w:lineRule="auto"/>
              <w:rPr>
                <w:rFonts w:eastAsia="Times New Roman"/>
                <w:sz w:val="18"/>
                <w:szCs w:val="18"/>
              </w:rPr>
            </w:pPr>
          </w:p>
        </w:tc>
      </w:tr>
      <w:tr w:rsidR="00DE721F" w:rsidRPr="00DE721F" w14:paraId="52993804" w14:textId="77777777" w:rsidTr="00B169AD">
        <w:tc>
          <w:tcPr>
            <w:tcW w:w="2070" w:type="dxa"/>
            <w:tcBorders>
              <w:top w:val="single" w:sz="4" w:space="0" w:color="auto"/>
              <w:left w:val="double" w:sz="4" w:space="0" w:color="auto"/>
              <w:bottom w:val="single" w:sz="4" w:space="0" w:color="auto"/>
            </w:tcBorders>
          </w:tcPr>
          <w:p w14:paraId="5D9DF0F6" w14:textId="36EE4F2E" w:rsidR="00DE721F" w:rsidRPr="006F548A" w:rsidRDefault="00DE721F" w:rsidP="00CD2CAC">
            <w:pPr>
              <w:pStyle w:val="ListParagraph"/>
              <w:numPr>
                <w:ilvl w:val="0"/>
                <w:numId w:val="21"/>
              </w:numPr>
              <w:spacing w:line="240" w:lineRule="auto"/>
              <w:ind w:left="245" w:hanging="245"/>
              <w:rPr>
                <w:rFonts w:eastAsia="Times New Roman"/>
                <w:sz w:val="18"/>
                <w:szCs w:val="18"/>
              </w:rPr>
            </w:pPr>
            <w:r w:rsidRPr="006F548A">
              <w:rPr>
                <w:rFonts w:eastAsia="Times New Roman"/>
                <w:sz w:val="18"/>
                <w:szCs w:val="18"/>
              </w:rPr>
              <w:t xml:space="preserve">Minimum number of events </w:t>
            </w:r>
          </w:p>
        </w:tc>
        <w:tc>
          <w:tcPr>
            <w:tcW w:w="720" w:type="dxa"/>
            <w:tcBorders>
              <w:top w:val="single" w:sz="4" w:space="0" w:color="auto"/>
              <w:bottom w:val="single" w:sz="4" w:space="0" w:color="auto"/>
            </w:tcBorders>
          </w:tcPr>
          <w:p w14:paraId="0F31E2B7" w14:textId="77777777" w:rsidR="00DE721F" w:rsidRPr="00DE721F" w:rsidRDefault="00DE721F" w:rsidP="00DE721F">
            <w:pPr>
              <w:spacing w:line="240" w:lineRule="auto"/>
              <w:jc w:val="center"/>
              <w:rPr>
                <w:rFonts w:eastAsia="Times New Roman"/>
                <w:sz w:val="18"/>
                <w:szCs w:val="18"/>
              </w:rPr>
            </w:pPr>
            <w:r w:rsidRPr="00DE721F">
              <w:rPr>
                <w:rFonts w:eastAsia="Times New Roman"/>
                <w:sz w:val="18"/>
                <w:szCs w:val="18"/>
              </w:rPr>
              <w:t>5</w:t>
            </w:r>
          </w:p>
        </w:tc>
        <w:tc>
          <w:tcPr>
            <w:tcW w:w="720" w:type="dxa"/>
            <w:tcBorders>
              <w:top w:val="single" w:sz="4" w:space="0" w:color="auto"/>
              <w:bottom w:val="single" w:sz="4" w:space="0" w:color="auto"/>
            </w:tcBorders>
          </w:tcPr>
          <w:p w14:paraId="07D335B0" w14:textId="77777777" w:rsidR="00DE721F" w:rsidRPr="00DE721F" w:rsidRDefault="00DE721F" w:rsidP="00DE721F">
            <w:pPr>
              <w:spacing w:line="240" w:lineRule="auto"/>
              <w:jc w:val="center"/>
              <w:rPr>
                <w:rFonts w:eastAsia="Times New Roman"/>
                <w:sz w:val="18"/>
                <w:szCs w:val="18"/>
              </w:rPr>
            </w:pPr>
            <w:r w:rsidRPr="00DE721F">
              <w:rPr>
                <w:rFonts w:eastAsia="Times New Roman"/>
                <w:sz w:val="18"/>
                <w:szCs w:val="18"/>
              </w:rPr>
              <w:t>1</w:t>
            </w:r>
          </w:p>
        </w:tc>
        <w:tc>
          <w:tcPr>
            <w:tcW w:w="720" w:type="dxa"/>
            <w:tcBorders>
              <w:top w:val="single" w:sz="4" w:space="0" w:color="auto"/>
              <w:bottom w:val="single" w:sz="4" w:space="0" w:color="auto"/>
              <w:right w:val="single" w:sz="4" w:space="0" w:color="auto"/>
            </w:tcBorders>
          </w:tcPr>
          <w:p w14:paraId="4CBF650C" w14:textId="77777777" w:rsidR="00DE721F" w:rsidRPr="00DE721F" w:rsidRDefault="00DE721F" w:rsidP="00DE721F">
            <w:pPr>
              <w:spacing w:line="240" w:lineRule="auto"/>
              <w:jc w:val="center"/>
              <w:rPr>
                <w:rFonts w:eastAsia="Times New Roman"/>
                <w:sz w:val="18"/>
                <w:szCs w:val="18"/>
              </w:rPr>
            </w:pPr>
            <w:r w:rsidRPr="00DE721F">
              <w:rPr>
                <w:rFonts w:eastAsia="Times New Roman"/>
                <w:sz w:val="18"/>
                <w:szCs w:val="18"/>
              </w:rPr>
              <w:t>2</w:t>
            </w:r>
          </w:p>
        </w:tc>
        <w:tc>
          <w:tcPr>
            <w:tcW w:w="720" w:type="dxa"/>
            <w:tcBorders>
              <w:top w:val="single" w:sz="4" w:space="0" w:color="auto"/>
              <w:left w:val="single" w:sz="4" w:space="0" w:color="auto"/>
              <w:bottom w:val="single" w:sz="4" w:space="0" w:color="auto"/>
            </w:tcBorders>
          </w:tcPr>
          <w:p w14:paraId="65945B78" w14:textId="77777777" w:rsidR="00DE721F" w:rsidRPr="00DE721F" w:rsidRDefault="00DE721F" w:rsidP="00DE721F">
            <w:pPr>
              <w:spacing w:line="240" w:lineRule="auto"/>
              <w:jc w:val="center"/>
              <w:rPr>
                <w:rFonts w:eastAsia="Times New Roman"/>
                <w:sz w:val="18"/>
                <w:szCs w:val="18"/>
              </w:rPr>
            </w:pPr>
            <w:r w:rsidRPr="00DE721F">
              <w:rPr>
                <w:rFonts w:eastAsia="Times New Roman"/>
                <w:sz w:val="18"/>
                <w:szCs w:val="18"/>
              </w:rPr>
              <w:t>1</w:t>
            </w:r>
          </w:p>
        </w:tc>
        <w:tc>
          <w:tcPr>
            <w:tcW w:w="900" w:type="dxa"/>
            <w:tcBorders>
              <w:top w:val="single" w:sz="4" w:space="0" w:color="auto"/>
              <w:bottom w:val="single" w:sz="4" w:space="0" w:color="auto"/>
            </w:tcBorders>
          </w:tcPr>
          <w:p w14:paraId="0785E9D5" w14:textId="77777777" w:rsidR="00DE721F" w:rsidRPr="00DE721F" w:rsidRDefault="00DE721F" w:rsidP="00DE721F">
            <w:pPr>
              <w:spacing w:line="240" w:lineRule="auto"/>
              <w:jc w:val="center"/>
              <w:rPr>
                <w:rFonts w:eastAsia="Times New Roman"/>
                <w:sz w:val="18"/>
                <w:szCs w:val="18"/>
              </w:rPr>
            </w:pPr>
            <w:r w:rsidRPr="00DE721F">
              <w:rPr>
                <w:rFonts w:eastAsia="Times New Roman"/>
                <w:sz w:val="18"/>
                <w:szCs w:val="18"/>
              </w:rPr>
              <w:t>1</w:t>
            </w:r>
          </w:p>
        </w:tc>
        <w:tc>
          <w:tcPr>
            <w:tcW w:w="630" w:type="dxa"/>
            <w:tcBorders>
              <w:top w:val="single" w:sz="4" w:space="0" w:color="auto"/>
              <w:bottom w:val="single" w:sz="4" w:space="0" w:color="auto"/>
            </w:tcBorders>
          </w:tcPr>
          <w:p w14:paraId="37683EAF" w14:textId="77777777" w:rsidR="00DE721F" w:rsidRPr="00DE721F" w:rsidRDefault="00DE721F" w:rsidP="00DE721F">
            <w:pPr>
              <w:spacing w:line="240" w:lineRule="auto"/>
              <w:jc w:val="center"/>
              <w:rPr>
                <w:rFonts w:eastAsia="Times New Roman"/>
                <w:sz w:val="18"/>
                <w:szCs w:val="18"/>
              </w:rPr>
            </w:pPr>
            <w:r w:rsidRPr="00DE721F">
              <w:rPr>
                <w:rFonts w:eastAsia="Times New Roman"/>
                <w:sz w:val="18"/>
                <w:szCs w:val="18"/>
              </w:rPr>
              <w:t>2</w:t>
            </w:r>
          </w:p>
        </w:tc>
        <w:tc>
          <w:tcPr>
            <w:tcW w:w="540" w:type="dxa"/>
            <w:tcBorders>
              <w:top w:val="single" w:sz="4" w:space="0" w:color="auto"/>
              <w:bottom w:val="single" w:sz="4" w:space="0" w:color="auto"/>
            </w:tcBorders>
          </w:tcPr>
          <w:p w14:paraId="3539A328" w14:textId="77777777" w:rsidR="00DE721F" w:rsidRPr="00DE721F" w:rsidRDefault="00DE721F" w:rsidP="00DE721F">
            <w:pPr>
              <w:spacing w:line="240" w:lineRule="auto"/>
              <w:jc w:val="center"/>
              <w:rPr>
                <w:rFonts w:eastAsia="Times New Roman"/>
                <w:sz w:val="18"/>
                <w:szCs w:val="18"/>
              </w:rPr>
            </w:pPr>
            <w:r w:rsidRPr="00DE721F">
              <w:rPr>
                <w:rFonts w:eastAsia="Times New Roman"/>
                <w:sz w:val="18"/>
                <w:szCs w:val="18"/>
              </w:rPr>
              <w:t>1</w:t>
            </w:r>
          </w:p>
        </w:tc>
        <w:tc>
          <w:tcPr>
            <w:tcW w:w="2250" w:type="dxa"/>
            <w:vMerge w:val="restart"/>
            <w:tcBorders>
              <w:top w:val="single" w:sz="4" w:space="0" w:color="auto"/>
              <w:bottom w:val="double" w:sz="4" w:space="0" w:color="auto"/>
              <w:right w:val="double" w:sz="4" w:space="0" w:color="auto"/>
            </w:tcBorders>
          </w:tcPr>
          <w:p w14:paraId="7F34F85D" w14:textId="77777777" w:rsidR="00DE721F" w:rsidRPr="00DE721F" w:rsidRDefault="00DE721F" w:rsidP="00DE721F">
            <w:pPr>
              <w:spacing w:line="240" w:lineRule="auto"/>
              <w:rPr>
                <w:rFonts w:eastAsia="Times New Roman"/>
                <w:sz w:val="18"/>
                <w:szCs w:val="18"/>
              </w:rPr>
            </w:pPr>
            <w:r w:rsidRPr="00DE721F">
              <w:rPr>
                <w:rFonts w:eastAsia="Times New Roman"/>
                <w:sz w:val="18"/>
                <w:szCs w:val="18"/>
              </w:rPr>
              <w:t>5. Total deficit:</w:t>
            </w:r>
          </w:p>
          <w:p w14:paraId="2E2908E3" w14:textId="77777777" w:rsidR="00DE721F" w:rsidRPr="00DE721F" w:rsidRDefault="00DE721F" w:rsidP="00DE721F">
            <w:pPr>
              <w:spacing w:line="240" w:lineRule="auto"/>
              <w:rPr>
                <w:rFonts w:eastAsia="Times New Roman"/>
                <w:sz w:val="18"/>
                <w:szCs w:val="18"/>
              </w:rPr>
            </w:pPr>
          </w:p>
          <w:p w14:paraId="7746C51A" w14:textId="77777777" w:rsidR="00DE721F" w:rsidRPr="00DE721F" w:rsidRDefault="00DE721F" w:rsidP="00DE721F">
            <w:pPr>
              <w:spacing w:line="240" w:lineRule="auto"/>
              <w:rPr>
                <w:rFonts w:eastAsia="Times New Roman"/>
                <w:sz w:val="18"/>
                <w:szCs w:val="18"/>
              </w:rPr>
            </w:pPr>
          </w:p>
          <w:p w14:paraId="71047213" w14:textId="77777777" w:rsidR="00DE721F" w:rsidRPr="00DE721F" w:rsidRDefault="00DE721F" w:rsidP="00DE721F">
            <w:pPr>
              <w:spacing w:line="240" w:lineRule="auto"/>
              <w:rPr>
                <w:rFonts w:eastAsia="Times New Roman"/>
                <w:sz w:val="18"/>
                <w:szCs w:val="18"/>
              </w:rPr>
            </w:pPr>
            <w:r w:rsidRPr="00DE721F">
              <w:rPr>
                <w:rFonts w:eastAsia="Times New Roman"/>
                <w:sz w:val="18"/>
                <w:szCs w:val="18"/>
              </w:rPr>
              <w:t>Explanation:</w:t>
            </w:r>
          </w:p>
        </w:tc>
      </w:tr>
      <w:tr w:rsidR="00DE721F" w:rsidRPr="00DE721F" w14:paraId="5766C98D" w14:textId="77777777" w:rsidTr="00B169AD">
        <w:tc>
          <w:tcPr>
            <w:tcW w:w="2070" w:type="dxa"/>
            <w:tcBorders>
              <w:top w:val="single" w:sz="4" w:space="0" w:color="auto"/>
              <w:left w:val="double" w:sz="4" w:space="0" w:color="auto"/>
              <w:bottom w:val="single" w:sz="4" w:space="0" w:color="auto"/>
            </w:tcBorders>
          </w:tcPr>
          <w:p w14:paraId="5B06C7B2" w14:textId="5806DCD6" w:rsidR="00DE721F" w:rsidRPr="006F548A" w:rsidRDefault="00DE721F" w:rsidP="00CD2CAC">
            <w:pPr>
              <w:pStyle w:val="ListParagraph"/>
              <w:numPr>
                <w:ilvl w:val="0"/>
                <w:numId w:val="21"/>
              </w:numPr>
              <w:spacing w:line="240" w:lineRule="auto"/>
              <w:ind w:left="245" w:hanging="245"/>
              <w:rPr>
                <w:rFonts w:eastAsia="Times New Roman"/>
                <w:sz w:val="18"/>
                <w:szCs w:val="18"/>
              </w:rPr>
            </w:pPr>
            <w:r w:rsidRPr="006F548A">
              <w:rPr>
                <w:rFonts w:eastAsia="Times New Roman"/>
                <w:sz w:val="18"/>
                <w:szCs w:val="18"/>
              </w:rPr>
              <w:t>Actual number and type of events in the scenario</w:t>
            </w:r>
          </w:p>
        </w:tc>
        <w:tc>
          <w:tcPr>
            <w:tcW w:w="720" w:type="dxa"/>
            <w:tcBorders>
              <w:top w:val="single" w:sz="4" w:space="0" w:color="auto"/>
              <w:bottom w:val="single" w:sz="4" w:space="0" w:color="auto"/>
            </w:tcBorders>
          </w:tcPr>
          <w:p w14:paraId="2E27D421" w14:textId="77777777" w:rsidR="00DE721F" w:rsidRPr="00DE721F" w:rsidRDefault="00DE721F" w:rsidP="00DE721F">
            <w:pPr>
              <w:spacing w:line="240" w:lineRule="auto"/>
              <w:jc w:val="center"/>
              <w:rPr>
                <w:rFonts w:eastAsia="Times New Roman"/>
                <w:sz w:val="18"/>
                <w:szCs w:val="18"/>
              </w:rPr>
            </w:pPr>
          </w:p>
        </w:tc>
        <w:tc>
          <w:tcPr>
            <w:tcW w:w="720" w:type="dxa"/>
            <w:tcBorders>
              <w:top w:val="single" w:sz="4" w:space="0" w:color="auto"/>
              <w:bottom w:val="single" w:sz="4" w:space="0" w:color="auto"/>
            </w:tcBorders>
          </w:tcPr>
          <w:p w14:paraId="4901AF02" w14:textId="77777777" w:rsidR="00DE721F" w:rsidRPr="00DE721F" w:rsidRDefault="00DE721F" w:rsidP="00DE721F">
            <w:pPr>
              <w:spacing w:line="240" w:lineRule="auto"/>
              <w:jc w:val="center"/>
              <w:rPr>
                <w:rFonts w:eastAsia="Times New Roman"/>
                <w:sz w:val="18"/>
                <w:szCs w:val="18"/>
              </w:rPr>
            </w:pPr>
          </w:p>
        </w:tc>
        <w:tc>
          <w:tcPr>
            <w:tcW w:w="720" w:type="dxa"/>
            <w:tcBorders>
              <w:top w:val="single" w:sz="4" w:space="0" w:color="auto"/>
              <w:bottom w:val="single" w:sz="4" w:space="0" w:color="auto"/>
              <w:right w:val="single" w:sz="4" w:space="0" w:color="auto"/>
            </w:tcBorders>
          </w:tcPr>
          <w:p w14:paraId="60A3C255" w14:textId="77777777" w:rsidR="00DE721F" w:rsidRPr="00DE721F" w:rsidRDefault="00DE721F" w:rsidP="00DE721F">
            <w:pPr>
              <w:spacing w:line="240" w:lineRule="auto"/>
              <w:jc w:val="center"/>
              <w:rPr>
                <w:rFonts w:eastAsia="Times New Roman"/>
                <w:sz w:val="18"/>
                <w:szCs w:val="18"/>
              </w:rPr>
            </w:pPr>
          </w:p>
        </w:tc>
        <w:tc>
          <w:tcPr>
            <w:tcW w:w="720" w:type="dxa"/>
            <w:tcBorders>
              <w:top w:val="single" w:sz="4" w:space="0" w:color="auto"/>
              <w:left w:val="single" w:sz="4" w:space="0" w:color="auto"/>
              <w:bottom w:val="single" w:sz="4" w:space="0" w:color="auto"/>
            </w:tcBorders>
          </w:tcPr>
          <w:p w14:paraId="05631238" w14:textId="77777777" w:rsidR="00DE721F" w:rsidRPr="00DE721F" w:rsidRDefault="00DE721F" w:rsidP="00DE721F">
            <w:pPr>
              <w:spacing w:line="240" w:lineRule="auto"/>
              <w:jc w:val="center"/>
              <w:rPr>
                <w:rFonts w:eastAsia="Times New Roman"/>
                <w:sz w:val="18"/>
                <w:szCs w:val="18"/>
              </w:rPr>
            </w:pPr>
          </w:p>
        </w:tc>
        <w:tc>
          <w:tcPr>
            <w:tcW w:w="900" w:type="dxa"/>
            <w:tcBorders>
              <w:top w:val="single" w:sz="4" w:space="0" w:color="auto"/>
              <w:bottom w:val="single" w:sz="4" w:space="0" w:color="auto"/>
            </w:tcBorders>
          </w:tcPr>
          <w:p w14:paraId="44BEB1EE" w14:textId="77777777" w:rsidR="00DE721F" w:rsidRPr="00DE721F" w:rsidRDefault="00DE721F" w:rsidP="00DE721F">
            <w:pPr>
              <w:spacing w:line="240" w:lineRule="auto"/>
              <w:jc w:val="center"/>
              <w:rPr>
                <w:rFonts w:eastAsia="Times New Roman"/>
                <w:sz w:val="18"/>
                <w:szCs w:val="18"/>
              </w:rPr>
            </w:pPr>
          </w:p>
        </w:tc>
        <w:tc>
          <w:tcPr>
            <w:tcW w:w="630" w:type="dxa"/>
            <w:tcBorders>
              <w:top w:val="single" w:sz="4" w:space="0" w:color="auto"/>
              <w:bottom w:val="single" w:sz="4" w:space="0" w:color="auto"/>
            </w:tcBorders>
          </w:tcPr>
          <w:p w14:paraId="62BCCB27" w14:textId="77777777" w:rsidR="00DE721F" w:rsidRPr="00DE721F" w:rsidRDefault="00DE721F" w:rsidP="00DE721F">
            <w:pPr>
              <w:spacing w:line="240" w:lineRule="auto"/>
              <w:jc w:val="center"/>
              <w:rPr>
                <w:rFonts w:eastAsia="Times New Roman"/>
                <w:sz w:val="18"/>
                <w:szCs w:val="18"/>
              </w:rPr>
            </w:pPr>
          </w:p>
        </w:tc>
        <w:tc>
          <w:tcPr>
            <w:tcW w:w="540" w:type="dxa"/>
            <w:tcBorders>
              <w:top w:val="single" w:sz="4" w:space="0" w:color="auto"/>
              <w:bottom w:val="single" w:sz="4" w:space="0" w:color="auto"/>
            </w:tcBorders>
          </w:tcPr>
          <w:p w14:paraId="7FCA933F" w14:textId="77777777" w:rsidR="00DE721F" w:rsidRPr="00DE721F" w:rsidRDefault="00DE721F" w:rsidP="00DE721F">
            <w:pPr>
              <w:spacing w:line="240" w:lineRule="auto"/>
              <w:jc w:val="center"/>
              <w:rPr>
                <w:rFonts w:eastAsia="Times New Roman"/>
                <w:sz w:val="18"/>
                <w:szCs w:val="18"/>
              </w:rPr>
            </w:pPr>
          </w:p>
        </w:tc>
        <w:tc>
          <w:tcPr>
            <w:tcW w:w="2250" w:type="dxa"/>
            <w:vMerge/>
            <w:tcBorders>
              <w:top w:val="double" w:sz="4" w:space="0" w:color="auto"/>
              <w:right w:val="double" w:sz="4" w:space="0" w:color="auto"/>
            </w:tcBorders>
          </w:tcPr>
          <w:p w14:paraId="197FD04D" w14:textId="77777777" w:rsidR="00DE721F" w:rsidRPr="00DE721F" w:rsidRDefault="00DE721F" w:rsidP="00DE721F">
            <w:pPr>
              <w:spacing w:line="240" w:lineRule="auto"/>
              <w:rPr>
                <w:rFonts w:eastAsia="Times New Roman"/>
                <w:sz w:val="18"/>
                <w:szCs w:val="18"/>
              </w:rPr>
            </w:pPr>
          </w:p>
        </w:tc>
      </w:tr>
      <w:tr w:rsidR="00DE721F" w:rsidRPr="00DE721F" w14:paraId="24B3597A" w14:textId="77777777" w:rsidTr="00B169AD">
        <w:tc>
          <w:tcPr>
            <w:tcW w:w="2070" w:type="dxa"/>
            <w:tcBorders>
              <w:top w:val="single" w:sz="4" w:space="0" w:color="auto"/>
              <w:left w:val="double" w:sz="4" w:space="0" w:color="auto"/>
              <w:bottom w:val="double" w:sz="4" w:space="0" w:color="auto"/>
            </w:tcBorders>
          </w:tcPr>
          <w:p w14:paraId="1D4F0D2D" w14:textId="54375D60" w:rsidR="00DE721F" w:rsidRPr="006F548A" w:rsidRDefault="00DE721F" w:rsidP="00CD2CAC">
            <w:pPr>
              <w:pStyle w:val="ListParagraph"/>
              <w:numPr>
                <w:ilvl w:val="0"/>
                <w:numId w:val="21"/>
              </w:numPr>
              <w:spacing w:line="240" w:lineRule="auto"/>
              <w:ind w:left="245" w:hanging="245"/>
              <w:rPr>
                <w:rFonts w:eastAsia="Times New Roman"/>
                <w:sz w:val="18"/>
                <w:szCs w:val="18"/>
              </w:rPr>
            </w:pPr>
            <w:r w:rsidRPr="006F548A">
              <w:rPr>
                <w:rFonts w:eastAsia="Times New Roman"/>
                <w:sz w:val="18"/>
                <w:szCs w:val="18"/>
              </w:rPr>
              <w:t>Deficit</w:t>
            </w:r>
          </w:p>
          <w:p w14:paraId="7CB940D9" w14:textId="77777777" w:rsidR="00DE721F" w:rsidRPr="00DE721F" w:rsidRDefault="00DE721F" w:rsidP="00F300BF">
            <w:pPr>
              <w:spacing w:line="240" w:lineRule="auto"/>
              <w:ind w:left="245" w:hanging="245"/>
              <w:contextualSpacing/>
              <w:rPr>
                <w:rFonts w:eastAsia="Times New Roman"/>
                <w:sz w:val="18"/>
                <w:szCs w:val="18"/>
              </w:rPr>
            </w:pPr>
          </w:p>
        </w:tc>
        <w:tc>
          <w:tcPr>
            <w:tcW w:w="720" w:type="dxa"/>
            <w:tcBorders>
              <w:top w:val="single" w:sz="4" w:space="0" w:color="auto"/>
              <w:bottom w:val="double" w:sz="4" w:space="0" w:color="auto"/>
            </w:tcBorders>
          </w:tcPr>
          <w:p w14:paraId="69F9CC4D" w14:textId="77777777" w:rsidR="00DE721F" w:rsidRPr="00DE721F" w:rsidRDefault="00DE721F" w:rsidP="00DE721F">
            <w:pPr>
              <w:spacing w:line="240" w:lineRule="auto"/>
              <w:rPr>
                <w:rFonts w:eastAsia="Times New Roman"/>
                <w:sz w:val="18"/>
                <w:szCs w:val="18"/>
              </w:rPr>
            </w:pPr>
          </w:p>
        </w:tc>
        <w:tc>
          <w:tcPr>
            <w:tcW w:w="720" w:type="dxa"/>
            <w:tcBorders>
              <w:top w:val="single" w:sz="4" w:space="0" w:color="auto"/>
              <w:bottom w:val="double" w:sz="4" w:space="0" w:color="auto"/>
            </w:tcBorders>
          </w:tcPr>
          <w:p w14:paraId="2F1F8F66" w14:textId="77777777" w:rsidR="00DE721F" w:rsidRPr="00DE721F" w:rsidRDefault="00DE721F" w:rsidP="00DE721F">
            <w:pPr>
              <w:spacing w:line="240" w:lineRule="auto"/>
              <w:rPr>
                <w:rFonts w:eastAsia="Times New Roman"/>
                <w:sz w:val="18"/>
                <w:szCs w:val="18"/>
              </w:rPr>
            </w:pPr>
          </w:p>
        </w:tc>
        <w:tc>
          <w:tcPr>
            <w:tcW w:w="720" w:type="dxa"/>
            <w:tcBorders>
              <w:top w:val="single" w:sz="4" w:space="0" w:color="auto"/>
              <w:bottom w:val="double" w:sz="4" w:space="0" w:color="auto"/>
            </w:tcBorders>
          </w:tcPr>
          <w:p w14:paraId="68CD0555" w14:textId="77777777" w:rsidR="00DE721F" w:rsidRPr="00DE721F" w:rsidRDefault="00DE721F" w:rsidP="00DE721F">
            <w:pPr>
              <w:spacing w:line="240" w:lineRule="auto"/>
              <w:rPr>
                <w:rFonts w:eastAsia="Times New Roman"/>
                <w:sz w:val="18"/>
                <w:szCs w:val="18"/>
              </w:rPr>
            </w:pPr>
          </w:p>
        </w:tc>
        <w:tc>
          <w:tcPr>
            <w:tcW w:w="720" w:type="dxa"/>
            <w:tcBorders>
              <w:top w:val="single" w:sz="4" w:space="0" w:color="auto"/>
              <w:bottom w:val="double" w:sz="4" w:space="0" w:color="auto"/>
            </w:tcBorders>
          </w:tcPr>
          <w:p w14:paraId="1C528072" w14:textId="77777777" w:rsidR="00DE721F" w:rsidRPr="00DE721F" w:rsidRDefault="00DE721F" w:rsidP="00DE721F">
            <w:pPr>
              <w:spacing w:line="240" w:lineRule="auto"/>
              <w:rPr>
                <w:rFonts w:eastAsia="Times New Roman"/>
                <w:sz w:val="18"/>
                <w:szCs w:val="18"/>
              </w:rPr>
            </w:pPr>
          </w:p>
        </w:tc>
        <w:tc>
          <w:tcPr>
            <w:tcW w:w="900" w:type="dxa"/>
            <w:tcBorders>
              <w:top w:val="single" w:sz="4" w:space="0" w:color="auto"/>
              <w:bottom w:val="double" w:sz="4" w:space="0" w:color="auto"/>
            </w:tcBorders>
          </w:tcPr>
          <w:p w14:paraId="241664D7" w14:textId="77777777" w:rsidR="00DE721F" w:rsidRPr="00DE721F" w:rsidRDefault="00DE721F" w:rsidP="00DE721F">
            <w:pPr>
              <w:spacing w:line="240" w:lineRule="auto"/>
              <w:rPr>
                <w:rFonts w:eastAsia="Times New Roman"/>
                <w:sz w:val="18"/>
                <w:szCs w:val="18"/>
              </w:rPr>
            </w:pPr>
          </w:p>
        </w:tc>
        <w:tc>
          <w:tcPr>
            <w:tcW w:w="630" w:type="dxa"/>
            <w:tcBorders>
              <w:top w:val="single" w:sz="4" w:space="0" w:color="auto"/>
              <w:bottom w:val="double" w:sz="4" w:space="0" w:color="auto"/>
            </w:tcBorders>
          </w:tcPr>
          <w:p w14:paraId="0A275444" w14:textId="77777777" w:rsidR="00DE721F" w:rsidRPr="00DE721F" w:rsidRDefault="00DE721F" w:rsidP="00DE721F">
            <w:pPr>
              <w:spacing w:line="240" w:lineRule="auto"/>
              <w:rPr>
                <w:rFonts w:eastAsia="Times New Roman"/>
                <w:sz w:val="18"/>
                <w:szCs w:val="18"/>
              </w:rPr>
            </w:pPr>
          </w:p>
        </w:tc>
        <w:tc>
          <w:tcPr>
            <w:tcW w:w="540" w:type="dxa"/>
            <w:tcBorders>
              <w:top w:val="single" w:sz="4" w:space="0" w:color="auto"/>
              <w:bottom w:val="double" w:sz="4" w:space="0" w:color="auto"/>
            </w:tcBorders>
          </w:tcPr>
          <w:p w14:paraId="21D8651C" w14:textId="77777777" w:rsidR="00DE721F" w:rsidRPr="00DE721F" w:rsidRDefault="00DE721F" w:rsidP="00DE721F">
            <w:pPr>
              <w:spacing w:line="240" w:lineRule="auto"/>
              <w:rPr>
                <w:rFonts w:eastAsia="Times New Roman"/>
                <w:sz w:val="18"/>
                <w:szCs w:val="18"/>
              </w:rPr>
            </w:pPr>
          </w:p>
        </w:tc>
        <w:tc>
          <w:tcPr>
            <w:tcW w:w="2250" w:type="dxa"/>
            <w:vMerge/>
            <w:tcBorders>
              <w:bottom w:val="double" w:sz="4" w:space="0" w:color="auto"/>
              <w:right w:val="double" w:sz="4" w:space="0" w:color="auto"/>
            </w:tcBorders>
          </w:tcPr>
          <w:p w14:paraId="05ABA3B0" w14:textId="77777777" w:rsidR="00DE721F" w:rsidRPr="00DE721F" w:rsidRDefault="00DE721F" w:rsidP="00DE721F">
            <w:pPr>
              <w:spacing w:line="240" w:lineRule="auto"/>
              <w:rPr>
                <w:rFonts w:eastAsia="Times New Roman"/>
                <w:sz w:val="18"/>
                <w:szCs w:val="18"/>
              </w:rPr>
            </w:pPr>
          </w:p>
        </w:tc>
      </w:tr>
    </w:tbl>
    <w:p w14:paraId="0F7C5C30" w14:textId="77777777" w:rsidR="00DE721F" w:rsidRPr="00DE721F" w:rsidRDefault="00DE721F" w:rsidP="00DE721F">
      <w:pPr>
        <w:spacing w:line="240" w:lineRule="auto"/>
        <w:rPr>
          <w:rFonts w:eastAsia="Times New Roman"/>
          <w:sz w:val="18"/>
          <w:szCs w:val="18"/>
        </w:rPr>
      </w:pPr>
    </w:p>
    <w:tbl>
      <w:tblPr>
        <w:tblStyle w:val="TableGrid1"/>
        <w:tblW w:w="0" w:type="auto"/>
        <w:tblInd w:w="108"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3111"/>
        <w:gridCol w:w="1325"/>
        <w:gridCol w:w="1417"/>
        <w:gridCol w:w="3369"/>
      </w:tblGrid>
      <w:tr w:rsidR="003A2626" w:rsidRPr="00DE721F" w14:paraId="58543955" w14:textId="77777777" w:rsidTr="003A2626">
        <w:tc>
          <w:tcPr>
            <w:tcW w:w="3111" w:type="dxa"/>
            <w:vMerge w:val="restart"/>
          </w:tcPr>
          <w:p w14:paraId="30E96020" w14:textId="77777777" w:rsidR="003A2626" w:rsidRPr="00DE721F" w:rsidRDefault="003A2626" w:rsidP="00DE721F">
            <w:pPr>
              <w:rPr>
                <w:rFonts w:ascii="Arial" w:hAnsi="Arial" w:cs="Arial"/>
                <w:sz w:val="18"/>
                <w:szCs w:val="18"/>
              </w:rPr>
            </w:pPr>
            <w:r w:rsidRPr="00DE721F">
              <w:rPr>
                <w:rFonts w:ascii="Arial" w:hAnsi="Arial" w:cs="Arial"/>
                <w:sz w:val="18"/>
                <w:szCs w:val="18"/>
              </w:rPr>
              <w:t>6. Scenario Event ID/Name:</w:t>
            </w:r>
          </w:p>
        </w:tc>
        <w:tc>
          <w:tcPr>
            <w:tcW w:w="2742" w:type="dxa"/>
            <w:gridSpan w:val="2"/>
          </w:tcPr>
          <w:p w14:paraId="0419786E" w14:textId="77777777" w:rsidR="003A2626" w:rsidRPr="00DE721F" w:rsidRDefault="003A2626" w:rsidP="00DE721F">
            <w:pPr>
              <w:rPr>
                <w:rFonts w:ascii="Arial" w:hAnsi="Arial" w:cs="Arial"/>
                <w:sz w:val="18"/>
                <w:szCs w:val="18"/>
              </w:rPr>
            </w:pPr>
            <w:r w:rsidRPr="00DE721F">
              <w:rPr>
                <w:rFonts w:ascii="Arial" w:hAnsi="Arial" w:cs="Arial"/>
                <w:sz w:val="18"/>
                <w:szCs w:val="18"/>
              </w:rPr>
              <w:t xml:space="preserve">7. Scenario event flawed (F) or not flawed (NF)? </w:t>
            </w:r>
          </w:p>
        </w:tc>
        <w:tc>
          <w:tcPr>
            <w:tcW w:w="3369" w:type="dxa"/>
            <w:vMerge w:val="restart"/>
          </w:tcPr>
          <w:p w14:paraId="602DCE67" w14:textId="77777777" w:rsidR="003A2626" w:rsidRPr="00DE721F" w:rsidRDefault="003A2626" w:rsidP="00DE721F">
            <w:pPr>
              <w:rPr>
                <w:rFonts w:ascii="Arial" w:hAnsi="Arial" w:cs="Arial"/>
                <w:sz w:val="18"/>
                <w:szCs w:val="18"/>
              </w:rPr>
            </w:pPr>
            <w:r w:rsidRPr="00DE721F">
              <w:rPr>
                <w:rFonts w:ascii="Arial" w:hAnsi="Arial" w:cs="Arial"/>
                <w:sz w:val="18"/>
                <w:szCs w:val="18"/>
              </w:rPr>
              <w:t>8. Explanation</w:t>
            </w:r>
          </w:p>
        </w:tc>
      </w:tr>
      <w:tr w:rsidR="003A2626" w:rsidRPr="00DE721F" w14:paraId="5610508C" w14:textId="77777777" w:rsidTr="003A2626">
        <w:tc>
          <w:tcPr>
            <w:tcW w:w="3111" w:type="dxa"/>
            <w:vMerge/>
          </w:tcPr>
          <w:p w14:paraId="32284BA5" w14:textId="77777777" w:rsidR="003A2626" w:rsidRPr="00DE721F" w:rsidRDefault="003A2626" w:rsidP="00DE721F">
            <w:pPr>
              <w:rPr>
                <w:sz w:val="18"/>
                <w:szCs w:val="18"/>
              </w:rPr>
            </w:pPr>
          </w:p>
        </w:tc>
        <w:tc>
          <w:tcPr>
            <w:tcW w:w="1325" w:type="dxa"/>
          </w:tcPr>
          <w:p w14:paraId="4EEAC3A5" w14:textId="77777777" w:rsidR="003A2626" w:rsidRPr="00DE721F" w:rsidRDefault="003A2626" w:rsidP="00DE721F">
            <w:pPr>
              <w:rPr>
                <w:rFonts w:ascii="Arial" w:hAnsi="Arial" w:cs="Arial"/>
                <w:sz w:val="18"/>
                <w:szCs w:val="18"/>
              </w:rPr>
            </w:pPr>
            <w:r w:rsidRPr="00DE721F">
              <w:rPr>
                <w:rFonts w:ascii="Arial" w:hAnsi="Arial" w:cs="Arial"/>
                <w:sz w:val="18"/>
                <w:szCs w:val="18"/>
              </w:rPr>
              <w:t>Performance Standards</w:t>
            </w:r>
          </w:p>
        </w:tc>
        <w:tc>
          <w:tcPr>
            <w:tcW w:w="1417" w:type="dxa"/>
          </w:tcPr>
          <w:p w14:paraId="1F606E74" w14:textId="77777777" w:rsidR="003A2626" w:rsidRPr="00DE721F" w:rsidRDefault="003A2626" w:rsidP="00DE721F">
            <w:pPr>
              <w:rPr>
                <w:rFonts w:ascii="Arial" w:hAnsi="Arial" w:cs="Arial"/>
                <w:sz w:val="18"/>
                <w:szCs w:val="18"/>
              </w:rPr>
            </w:pPr>
            <w:r w:rsidRPr="00DE721F">
              <w:rPr>
                <w:rFonts w:ascii="Arial" w:hAnsi="Arial" w:cs="Arial"/>
                <w:sz w:val="18"/>
                <w:szCs w:val="18"/>
              </w:rPr>
              <w:t>Critical Task</w:t>
            </w:r>
          </w:p>
        </w:tc>
        <w:tc>
          <w:tcPr>
            <w:tcW w:w="3369" w:type="dxa"/>
            <w:vMerge/>
          </w:tcPr>
          <w:p w14:paraId="517A25FE" w14:textId="77777777" w:rsidR="003A2626" w:rsidRPr="00DE721F" w:rsidRDefault="003A2626" w:rsidP="00DE721F">
            <w:pPr>
              <w:rPr>
                <w:sz w:val="18"/>
                <w:szCs w:val="18"/>
              </w:rPr>
            </w:pPr>
          </w:p>
        </w:tc>
      </w:tr>
      <w:tr w:rsidR="00DE721F" w:rsidRPr="00DE721F" w14:paraId="77CCC131" w14:textId="77777777" w:rsidTr="003A2626">
        <w:tc>
          <w:tcPr>
            <w:tcW w:w="3111" w:type="dxa"/>
          </w:tcPr>
          <w:p w14:paraId="4AEEEB71" w14:textId="77777777" w:rsidR="00DE721F" w:rsidRPr="00DE721F" w:rsidRDefault="00DE721F" w:rsidP="00DE721F">
            <w:pPr>
              <w:rPr>
                <w:sz w:val="28"/>
                <w:szCs w:val="28"/>
              </w:rPr>
            </w:pPr>
          </w:p>
        </w:tc>
        <w:tc>
          <w:tcPr>
            <w:tcW w:w="1325" w:type="dxa"/>
          </w:tcPr>
          <w:p w14:paraId="4ACB2D0F" w14:textId="77777777" w:rsidR="00DE721F" w:rsidRPr="00DE721F" w:rsidRDefault="00DE721F" w:rsidP="00DE721F">
            <w:pPr>
              <w:rPr>
                <w:sz w:val="28"/>
                <w:szCs w:val="28"/>
              </w:rPr>
            </w:pPr>
          </w:p>
        </w:tc>
        <w:tc>
          <w:tcPr>
            <w:tcW w:w="1417" w:type="dxa"/>
          </w:tcPr>
          <w:p w14:paraId="6F8C7E93" w14:textId="77777777" w:rsidR="00DE721F" w:rsidRPr="00DE721F" w:rsidRDefault="00DE721F" w:rsidP="00DE721F">
            <w:pPr>
              <w:rPr>
                <w:sz w:val="28"/>
                <w:szCs w:val="28"/>
              </w:rPr>
            </w:pPr>
          </w:p>
        </w:tc>
        <w:tc>
          <w:tcPr>
            <w:tcW w:w="3369" w:type="dxa"/>
          </w:tcPr>
          <w:p w14:paraId="7BE0BD58" w14:textId="77777777" w:rsidR="00DE721F" w:rsidRPr="00DE721F" w:rsidRDefault="00DE721F" w:rsidP="00DE721F">
            <w:pPr>
              <w:rPr>
                <w:sz w:val="28"/>
                <w:szCs w:val="28"/>
              </w:rPr>
            </w:pPr>
          </w:p>
        </w:tc>
      </w:tr>
      <w:tr w:rsidR="00DE721F" w:rsidRPr="00DE721F" w14:paraId="077ED841" w14:textId="77777777" w:rsidTr="003A2626">
        <w:tc>
          <w:tcPr>
            <w:tcW w:w="3111" w:type="dxa"/>
          </w:tcPr>
          <w:p w14:paraId="051C681F" w14:textId="77777777" w:rsidR="00DE721F" w:rsidRPr="00DE721F" w:rsidRDefault="00DE721F" w:rsidP="00DE721F">
            <w:pPr>
              <w:rPr>
                <w:sz w:val="28"/>
                <w:szCs w:val="28"/>
              </w:rPr>
            </w:pPr>
          </w:p>
        </w:tc>
        <w:tc>
          <w:tcPr>
            <w:tcW w:w="1325" w:type="dxa"/>
          </w:tcPr>
          <w:p w14:paraId="2DD30F5B" w14:textId="77777777" w:rsidR="00DE721F" w:rsidRPr="00DE721F" w:rsidRDefault="00DE721F" w:rsidP="00DE721F">
            <w:pPr>
              <w:rPr>
                <w:sz w:val="28"/>
                <w:szCs w:val="28"/>
              </w:rPr>
            </w:pPr>
          </w:p>
        </w:tc>
        <w:tc>
          <w:tcPr>
            <w:tcW w:w="1417" w:type="dxa"/>
          </w:tcPr>
          <w:p w14:paraId="1500E257" w14:textId="77777777" w:rsidR="00DE721F" w:rsidRPr="00DE721F" w:rsidRDefault="00DE721F" w:rsidP="00DE721F">
            <w:pPr>
              <w:rPr>
                <w:sz w:val="28"/>
                <w:szCs w:val="28"/>
              </w:rPr>
            </w:pPr>
          </w:p>
        </w:tc>
        <w:tc>
          <w:tcPr>
            <w:tcW w:w="3369" w:type="dxa"/>
          </w:tcPr>
          <w:p w14:paraId="5DF7D3A2" w14:textId="77777777" w:rsidR="00DE721F" w:rsidRPr="00DE721F" w:rsidRDefault="00DE721F" w:rsidP="00DE721F">
            <w:pPr>
              <w:rPr>
                <w:sz w:val="28"/>
                <w:szCs w:val="28"/>
              </w:rPr>
            </w:pPr>
          </w:p>
        </w:tc>
      </w:tr>
      <w:tr w:rsidR="00DE721F" w:rsidRPr="00DE721F" w14:paraId="13F97211" w14:textId="77777777" w:rsidTr="003A2626">
        <w:tc>
          <w:tcPr>
            <w:tcW w:w="3111" w:type="dxa"/>
          </w:tcPr>
          <w:p w14:paraId="283AE665" w14:textId="77777777" w:rsidR="00DE721F" w:rsidRPr="00DE721F" w:rsidRDefault="00DE721F" w:rsidP="00DE721F">
            <w:pPr>
              <w:rPr>
                <w:sz w:val="28"/>
                <w:szCs w:val="28"/>
              </w:rPr>
            </w:pPr>
          </w:p>
        </w:tc>
        <w:tc>
          <w:tcPr>
            <w:tcW w:w="1325" w:type="dxa"/>
          </w:tcPr>
          <w:p w14:paraId="76A56DAE" w14:textId="77777777" w:rsidR="00DE721F" w:rsidRPr="00DE721F" w:rsidRDefault="00DE721F" w:rsidP="00DE721F">
            <w:pPr>
              <w:rPr>
                <w:sz w:val="28"/>
                <w:szCs w:val="28"/>
              </w:rPr>
            </w:pPr>
          </w:p>
        </w:tc>
        <w:tc>
          <w:tcPr>
            <w:tcW w:w="1417" w:type="dxa"/>
          </w:tcPr>
          <w:p w14:paraId="436DA6DE" w14:textId="77777777" w:rsidR="00DE721F" w:rsidRPr="00DE721F" w:rsidRDefault="00DE721F" w:rsidP="00DE721F">
            <w:pPr>
              <w:rPr>
                <w:sz w:val="28"/>
                <w:szCs w:val="28"/>
              </w:rPr>
            </w:pPr>
          </w:p>
        </w:tc>
        <w:tc>
          <w:tcPr>
            <w:tcW w:w="3369" w:type="dxa"/>
          </w:tcPr>
          <w:p w14:paraId="60A779D3" w14:textId="77777777" w:rsidR="00DE721F" w:rsidRPr="00DE721F" w:rsidRDefault="00DE721F" w:rsidP="00DE721F">
            <w:pPr>
              <w:rPr>
                <w:sz w:val="28"/>
                <w:szCs w:val="28"/>
              </w:rPr>
            </w:pPr>
          </w:p>
        </w:tc>
      </w:tr>
      <w:tr w:rsidR="00DE721F" w:rsidRPr="00DE721F" w14:paraId="31B0CBF2" w14:textId="77777777" w:rsidTr="003A2626">
        <w:tc>
          <w:tcPr>
            <w:tcW w:w="3111" w:type="dxa"/>
          </w:tcPr>
          <w:p w14:paraId="6399A48E" w14:textId="77777777" w:rsidR="00DE721F" w:rsidRPr="00DE721F" w:rsidRDefault="00DE721F" w:rsidP="00DE721F">
            <w:pPr>
              <w:rPr>
                <w:sz w:val="28"/>
                <w:szCs w:val="28"/>
              </w:rPr>
            </w:pPr>
          </w:p>
        </w:tc>
        <w:tc>
          <w:tcPr>
            <w:tcW w:w="1325" w:type="dxa"/>
          </w:tcPr>
          <w:p w14:paraId="184AC623" w14:textId="77777777" w:rsidR="00DE721F" w:rsidRPr="00DE721F" w:rsidRDefault="00DE721F" w:rsidP="00DE721F">
            <w:pPr>
              <w:rPr>
                <w:sz w:val="28"/>
                <w:szCs w:val="28"/>
              </w:rPr>
            </w:pPr>
          </w:p>
        </w:tc>
        <w:tc>
          <w:tcPr>
            <w:tcW w:w="1417" w:type="dxa"/>
          </w:tcPr>
          <w:p w14:paraId="079FEB6F" w14:textId="77777777" w:rsidR="00DE721F" w:rsidRPr="00DE721F" w:rsidRDefault="00DE721F" w:rsidP="00DE721F">
            <w:pPr>
              <w:rPr>
                <w:sz w:val="28"/>
                <w:szCs w:val="28"/>
              </w:rPr>
            </w:pPr>
          </w:p>
        </w:tc>
        <w:tc>
          <w:tcPr>
            <w:tcW w:w="3369" w:type="dxa"/>
          </w:tcPr>
          <w:p w14:paraId="1D17B614" w14:textId="77777777" w:rsidR="00DE721F" w:rsidRPr="00DE721F" w:rsidRDefault="00DE721F" w:rsidP="00DE721F">
            <w:pPr>
              <w:rPr>
                <w:sz w:val="28"/>
                <w:szCs w:val="28"/>
              </w:rPr>
            </w:pPr>
          </w:p>
        </w:tc>
      </w:tr>
      <w:tr w:rsidR="00DE721F" w:rsidRPr="00DE721F" w14:paraId="3CEC02E4" w14:textId="77777777" w:rsidTr="003A2626">
        <w:tc>
          <w:tcPr>
            <w:tcW w:w="3111" w:type="dxa"/>
          </w:tcPr>
          <w:p w14:paraId="668CE2F8" w14:textId="77777777" w:rsidR="00DE721F" w:rsidRPr="00DE721F" w:rsidRDefault="00DE721F" w:rsidP="00DE721F">
            <w:pPr>
              <w:rPr>
                <w:sz w:val="28"/>
                <w:szCs w:val="28"/>
              </w:rPr>
            </w:pPr>
          </w:p>
        </w:tc>
        <w:tc>
          <w:tcPr>
            <w:tcW w:w="1325" w:type="dxa"/>
          </w:tcPr>
          <w:p w14:paraId="45EC3F0D" w14:textId="77777777" w:rsidR="00DE721F" w:rsidRPr="00DE721F" w:rsidRDefault="00DE721F" w:rsidP="00DE721F">
            <w:pPr>
              <w:rPr>
                <w:sz w:val="28"/>
                <w:szCs w:val="28"/>
              </w:rPr>
            </w:pPr>
          </w:p>
        </w:tc>
        <w:tc>
          <w:tcPr>
            <w:tcW w:w="1417" w:type="dxa"/>
          </w:tcPr>
          <w:p w14:paraId="133BB256" w14:textId="77777777" w:rsidR="00DE721F" w:rsidRPr="00DE721F" w:rsidRDefault="00DE721F" w:rsidP="00DE721F">
            <w:pPr>
              <w:rPr>
                <w:sz w:val="28"/>
                <w:szCs w:val="28"/>
              </w:rPr>
            </w:pPr>
          </w:p>
        </w:tc>
        <w:tc>
          <w:tcPr>
            <w:tcW w:w="3369" w:type="dxa"/>
          </w:tcPr>
          <w:p w14:paraId="74355432" w14:textId="77777777" w:rsidR="00DE721F" w:rsidRPr="00DE721F" w:rsidRDefault="00DE721F" w:rsidP="00DE721F">
            <w:pPr>
              <w:rPr>
                <w:sz w:val="28"/>
                <w:szCs w:val="28"/>
              </w:rPr>
            </w:pPr>
          </w:p>
        </w:tc>
      </w:tr>
      <w:tr w:rsidR="00DE721F" w:rsidRPr="00DE721F" w14:paraId="1788B11D" w14:textId="77777777" w:rsidTr="003A2626">
        <w:tc>
          <w:tcPr>
            <w:tcW w:w="3111" w:type="dxa"/>
          </w:tcPr>
          <w:p w14:paraId="4537C111" w14:textId="77777777" w:rsidR="00DE721F" w:rsidRPr="00DE721F" w:rsidRDefault="00DE721F" w:rsidP="00DE721F">
            <w:pPr>
              <w:rPr>
                <w:sz w:val="28"/>
                <w:szCs w:val="28"/>
              </w:rPr>
            </w:pPr>
          </w:p>
        </w:tc>
        <w:tc>
          <w:tcPr>
            <w:tcW w:w="1325" w:type="dxa"/>
          </w:tcPr>
          <w:p w14:paraId="06F673A9" w14:textId="77777777" w:rsidR="00DE721F" w:rsidRPr="00DE721F" w:rsidRDefault="00DE721F" w:rsidP="00DE721F">
            <w:pPr>
              <w:rPr>
                <w:sz w:val="28"/>
                <w:szCs w:val="28"/>
              </w:rPr>
            </w:pPr>
          </w:p>
        </w:tc>
        <w:tc>
          <w:tcPr>
            <w:tcW w:w="1417" w:type="dxa"/>
          </w:tcPr>
          <w:p w14:paraId="37BFBCA3" w14:textId="77777777" w:rsidR="00DE721F" w:rsidRPr="00DE721F" w:rsidRDefault="00DE721F" w:rsidP="00DE721F">
            <w:pPr>
              <w:rPr>
                <w:sz w:val="28"/>
                <w:szCs w:val="28"/>
              </w:rPr>
            </w:pPr>
          </w:p>
        </w:tc>
        <w:tc>
          <w:tcPr>
            <w:tcW w:w="3369" w:type="dxa"/>
          </w:tcPr>
          <w:p w14:paraId="51B4936E" w14:textId="77777777" w:rsidR="00DE721F" w:rsidRPr="00DE721F" w:rsidRDefault="00DE721F" w:rsidP="00DE721F">
            <w:pPr>
              <w:rPr>
                <w:sz w:val="28"/>
                <w:szCs w:val="28"/>
              </w:rPr>
            </w:pPr>
          </w:p>
        </w:tc>
      </w:tr>
      <w:tr w:rsidR="00DE721F" w:rsidRPr="00DE721F" w14:paraId="41E7CF26" w14:textId="77777777" w:rsidTr="003A2626">
        <w:tc>
          <w:tcPr>
            <w:tcW w:w="3111" w:type="dxa"/>
          </w:tcPr>
          <w:p w14:paraId="71FF6A51" w14:textId="77777777" w:rsidR="00DE721F" w:rsidRPr="00DE721F" w:rsidRDefault="00DE721F" w:rsidP="00DE721F">
            <w:pPr>
              <w:rPr>
                <w:sz w:val="28"/>
                <w:szCs w:val="28"/>
              </w:rPr>
            </w:pPr>
          </w:p>
        </w:tc>
        <w:tc>
          <w:tcPr>
            <w:tcW w:w="1325" w:type="dxa"/>
          </w:tcPr>
          <w:p w14:paraId="6E9E9BE3" w14:textId="77777777" w:rsidR="00DE721F" w:rsidRPr="00DE721F" w:rsidRDefault="00DE721F" w:rsidP="00DE721F">
            <w:pPr>
              <w:rPr>
                <w:sz w:val="28"/>
                <w:szCs w:val="28"/>
              </w:rPr>
            </w:pPr>
          </w:p>
        </w:tc>
        <w:tc>
          <w:tcPr>
            <w:tcW w:w="1417" w:type="dxa"/>
          </w:tcPr>
          <w:p w14:paraId="55CF340C" w14:textId="77777777" w:rsidR="00DE721F" w:rsidRPr="00DE721F" w:rsidRDefault="00DE721F" w:rsidP="00DE721F">
            <w:pPr>
              <w:rPr>
                <w:sz w:val="28"/>
                <w:szCs w:val="28"/>
              </w:rPr>
            </w:pPr>
          </w:p>
        </w:tc>
        <w:tc>
          <w:tcPr>
            <w:tcW w:w="3369" w:type="dxa"/>
          </w:tcPr>
          <w:p w14:paraId="090C8F72" w14:textId="77777777" w:rsidR="00DE721F" w:rsidRPr="00DE721F" w:rsidRDefault="00DE721F" w:rsidP="00DE721F">
            <w:pPr>
              <w:rPr>
                <w:sz w:val="28"/>
                <w:szCs w:val="28"/>
              </w:rPr>
            </w:pPr>
          </w:p>
        </w:tc>
      </w:tr>
      <w:tr w:rsidR="00DE721F" w:rsidRPr="00DE721F" w14:paraId="330E6CD0" w14:textId="77777777" w:rsidTr="003A2626">
        <w:tc>
          <w:tcPr>
            <w:tcW w:w="3111" w:type="dxa"/>
          </w:tcPr>
          <w:p w14:paraId="7502AA43" w14:textId="77777777" w:rsidR="00DE721F" w:rsidRPr="00DE721F" w:rsidRDefault="00DE721F" w:rsidP="00DE721F">
            <w:pPr>
              <w:rPr>
                <w:sz w:val="28"/>
                <w:szCs w:val="28"/>
              </w:rPr>
            </w:pPr>
          </w:p>
        </w:tc>
        <w:tc>
          <w:tcPr>
            <w:tcW w:w="1325" w:type="dxa"/>
          </w:tcPr>
          <w:p w14:paraId="024AB4CB" w14:textId="77777777" w:rsidR="00DE721F" w:rsidRPr="00DE721F" w:rsidRDefault="00DE721F" w:rsidP="00DE721F">
            <w:pPr>
              <w:rPr>
                <w:sz w:val="28"/>
                <w:szCs w:val="28"/>
              </w:rPr>
            </w:pPr>
          </w:p>
        </w:tc>
        <w:tc>
          <w:tcPr>
            <w:tcW w:w="1417" w:type="dxa"/>
          </w:tcPr>
          <w:p w14:paraId="07068B51" w14:textId="77777777" w:rsidR="00DE721F" w:rsidRPr="00DE721F" w:rsidRDefault="00DE721F" w:rsidP="00DE721F">
            <w:pPr>
              <w:rPr>
                <w:sz w:val="28"/>
                <w:szCs w:val="28"/>
              </w:rPr>
            </w:pPr>
          </w:p>
        </w:tc>
        <w:tc>
          <w:tcPr>
            <w:tcW w:w="3369" w:type="dxa"/>
          </w:tcPr>
          <w:p w14:paraId="211B656B" w14:textId="77777777" w:rsidR="00DE721F" w:rsidRPr="00DE721F" w:rsidRDefault="00DE721F" w:rsidP="00DE721F">
            <w:pPr>
              <w:rPr>
                <w:sz w:val="28"/>
                <w:szCs w:val="28"/>
              </w:rPr>
            </w:pPr>
          </w:p>
        </w:tc>
      </w:tr>
      <w:tr w:rsidR="00DE721F" w:rsidRPr="00DE721F" w14:paraId="19A13F8F" w14:textId="77777777" w:rsidTr="003A2626">
        <w:tc>
          <w:tcPr>
            <w:tcW w:w="3111" w:type="dxa"/>
          </w:tcPr>
          <w:p w14:paraId="4B7145EF" w14:textId="77777777" w:rsidR="00DE721F" w:rsidRPr="00DE721F" w:rsidRDefault="00DE721F" w:rsidP="00DE721F">
            <w:pPr>
              <w:rPr>
                <w:sz w:val="28"/>
                <w:szCs w:val="28"/>
              </w:rPr>
            </w:pPr>
          </w:p>
        </w:tc>
        <w:tc>
          <w:tcPr>
            <w:tcW w:w="1325" w:type="dxa"/>
          </w:tcPr>
          <w:p w14:paraId="5394C644" w14:textId="77777777" w:rsidR="00DE721F" w:rsidRPr="00DE721F" w:rsidRDefault="00DE721F" w:rsidP="00DE721F">
            <w:pPr>
              <w:rPr>
                <w:sz w:val="28"/>
                <w:szCs w:val="28"/>
              </w:rPr>
            </w:pPr>
          </w:p>
        </w:tc>
        <w:tc>
          <w:tcPr>
            <w:tcW w:w="1417" w:type="dxa"/>
          </w:tcPr>
          <w:p w14:paraId="0D86F82C" w14:textId="77777777" w:rsidR="00DE721F" w:rsidRPr="00DE721F" w:rsidRDefault="00DE721F" w:rsidP="00DE721F">
            <w:pPr>
              <w:rPr>
                <w:sz w:val="28"/>
                <w:szCs w:val="28"/>
              </w:rPr>
            </w:pPr>
          </w:p>
        </w:tc>
        <w:tc>
          <w:tcPr>
            <w:tcW w:w="3369" w:type="dxa"/>
          </w:tcPr>
          <w:p w14:paraId="0DEB5ED1" w14:textId="77777777" w:rsidR="00DE721F" w:rsidRPr="00DE721F" w:rsidRDefault="00DE721F" w:rsidP="00DE721F">
            <w:pPr>
              <w:rPr>
                <w:sz w:val="28"/>
                <w:szCs w:val="28"/>
              </w:rPr>
            </w:pPr>
          </w:p>
        </w:tc>
      </w:tr>
      <w:tr w:rsidR="00DE721F" w:rsidRPr="00DE721F" w14:paraId="2DE71532" w14:textId="77777777" w:rsidTr="003A2626">
        <w:tc>
          <w:tcPr>
            <w:tcW w:w="3111" w:type="dxa"/>
          </w:tcPr>
          <w:p w14:paraId="5A101D4D" w14:textId="77777777" w:rsidR="00DE721F" w:rsidRPr="00DE721F" w:rsidRDefault="00DE721F" w:rsidP="00DE721F">
            <w:pPr>
              <w:rPr>
                <w:sz w:val="28"/>
                <w:szCs w:val="28"/>
              </w:rPr>
            </w:pPr>
          </w:p>
        </w:tc>
        <w:tc>
          <w:tcPr>
            <w:tcW w:w="1325" w:type="dxa"/>
          </w:tcPr>
          <w:p w14:paraId="3740F056" w14:textId="77777777" w:rsidR="00DE721F" w:rsidRPr="00DE721F" w:rsidRDefault="00DE721F" w:rsidP="00DE721F">
            <w:pPr>
              <w:rPr>
                <w:sz w:val="28"/>
                <w:szCs w:val="28"/>
              </w:rPr>
            </w:pPr>
          </w:p>
        </w:tc>
        <w:tc>
          <w:tcPr>
            <w:tcW w:w="1417" w:type="dxa"/>
          </w:tcPr>
          <w:p w14:paraId="5150D328" w14:textId="77777777" w:rsidR="00DE721F" w:rsidRPr="00DE721F" w:rsidRDefault="00DE721F" w:rsidP="00DE721F">
            <w:pPr>
              <w:rPr>
                <w:sz w:val="28"/>
                <w:szCs w:val="28"/>
              </w:rPr>
            </w:pPr>
          </w:p>
        </w:tc>
        <w:tc>
          <w:tcPr>
            <w:tcW w:w="3369" w:type="dxa"/>
          </w:tcPr>
          <w:p w14:paraId="24C17D0D" w14:textId="77777777" w:rsidR="00DE721F" w:rsidRPr="00DE721F" w:rsidRDefault="00DE721F" w:rsidP="00DE721F">
            <w:pPr>
              <w:rPr>
                <w:sz w:val="28"/>
                <w:szCs w:val="28"/>
              </w:rPr>
            </w:pPr>
          </w:p>
        </w:tc>
      </w:tr>
    </w:tbl>
    <w:p w14:paraId="1524DEDB" w14:textId="77777777" w:rsidR="00DE721F" w:rsidRPr="00DE721F" w:rsidRDefault="00DE721F" w:rsidP="00DE721F">
      <w:pPr>
        <w:spacing w:line="240" w:lineRule="auto"/>
        <w:rPr>
          <w:rFonts w:eastAsia="Times New Roman" w:cs="Times New Roman"/>
          <w:sz w:val="16"/>
          <w:szCs w:val="16"/>
        </w:rPr>
      </w:pPr>
      <w:r w:rsidRPr="00DE721F">
        <w:rPr>
          <w:rFonts w:eastAsia="Times New Roman" w:cs="Times New Roman"/>
          <w:sz w:val="16"/>
          <w:szCs w:val="16"/>
        </w:rPr>
        <w:t>Instructions:</w:t>
      </w:r>
    </w:p>
    <w:p w14:paraId="42863A2C" w14:textId="34185A19" w:rsidR="00DE721F" w:rsidRPr="00DE721F" w:rsidRDefault="00DE721F" w:rsidP="00DE721F">
      <w:pPr>
        <w:spacing w:line="240" w:lineRule="auto"/>
        <w:ind w:left="360" w:hanging="360"/>
        <w:rPr>
          <w:rFonts w:eastAsia="Times New Roman" w:cs="Times New Roman"/>
          <w:sz w:val="16"/>
          <w:szCs w:val="16"/>
        </w:rPr>
      </w:pPr>
      <w:r w:rsidRPr="00DE721F">
        <w:rPr>
          <w:rFonts w:eastAsia="Times New Roman" w:cs="Times New Roman"/>
          <w:sz w:val="16"/>
          <w:szCs w:val="16"/>
        </w:rPr>
        <w:t>1.</w:t>
      </w:r>
      <w:r w:rsidRPr="00DE721F">
        <w:rPr>
          <w:rFonts w:eastAsia="Times New Roman" w:cs="Times New Roman"/>
          <w:sz w:val="16"/>
          <w:szCs w:val="16"/>
        </w:rPr>
        <w:tab/>
        <w:t>Enter the scenario identifier and week within the training cycle that the scenario will be (or has been) administered.</w:t>
      </w:r>
    </w:p>
    <w:p w14:paraId="32726FD2" w14:textId="254541EF" w:rsidR="00DE721F" w:rsidRPr="00DE721F" w:rsidRDefault="00DE721F" w:rsidP="00DE721F">
      <w:pPr>
        <w:spacing w:line="240" w:lineRule="auto"/>
        <w:ind w:left="360" w:hanging="360"/>
        <w:rPr>
          <w:rFonts w:eastAsia="Times New Roman" w:cs="Times New Roman"/>
          <w:sz w:val="16"/>
          <w:szCs w:val="16"/>
        </w:rPr>
      </w:pPr>
      <w:r w:rsidRPr="00DE721F">
        <w:rPr>
          <w:rFonts w:eastAsia="Times New Roman" w:cs="Times New Roman"/>
          <w:sz w:val="16"/>
          <w:szCs w:val="16"/>
        </w:rPr>
        <w:t>2.</w:t>
      </w:r>
      <w:r w:rsidRPr="00DE721F">
        <w:rPr>
          <w:rFonts w:eastAsia="Times New Roman" w:cs="Times New Roman"/>
          <w:sz w:val="16"/>
          <w:szCs w:val="16"/>
        </w:rPr>
        <w:tab/>
        <w:t>Minimum number of events per scenario</w:t>
      </w:r>
      <w:r w:rsidR="009340C5">
        <w:rPr>
          <w:rFonts w:eastAsia="Times New Roman" w:cs="Times New Roman"/>
          <w:sz w:val="16"/>
          <w:szCs w:val="16"/>
        </w:rPr>
        <w:t xml:space="preserve"> are listed</w:t>
      </w:r>
      <w:r w:rsidR="00123D28">
        <w:rPr>
          <w:rFonts w:eastAsia="Times New Roman" w:cs="Times New Roman"/>
          <w:sz w:val="16"/>
          <w:szCs w:val="16"/>
        </w:rPr>
        <w:t>.</w:t>
      </w:r>
    </w:p>
    <w:p w14:paraId="6B3889DA" w14:textId="6CFF37ED" w:rsidR="00DE721F" w:rsidRPr="00DE721F" w:rsidRDefault="00DE721F" w:rsidP="009340C5">
      <w:pPr>
        <w:widowControl w:val="0"/>
        <w:spacing w:line="240" w:lineRule="auto"/>
        <w:ind w:left="360" w:hanging="360"/>
        <w:rPr>
          <w:rFonts w:eastAsia="Times New Roman" w:cs="Times New Roman"/>
          <w:sz w:val="16"/>
          <w:szCs w:val="16"/>
        </w:rPr>
      </w:pPr>
      <w:r w:rsidRPr="00DE721F">
        <w:rPr>
          <w:rFonts w:eastAsia="Times New Roman" w:cs="Times New Roman"/>
          <w:sz w:val="16"/>
          <w:szCs w:val="16"/>
        </w:rPr>
        <w:t>3.</w:t>
      </w:r>
      <w:r w:rsidRPr="00DE721F">
        <w:rPr>
          <w:rFonts w:eastAsia="Times New Roman" w:cs="Times New Roman"/>
          <w:sz w:val="16"/>
          <w:szCs w:val="16"/>
        </w:rPr>
        <w:tab/>
        <w:t>Enter the actual number and types of events in the scenario.</w:t>
      </w:r>
      <w:r w:rsidR="009340C5">
        <w:rPr>
          <w:rFonts w:eastAsia="Times New Roman" w:cs="Times New Roman"/>
          <w:sz w:val="16"/>
          <w:szCs w:val="16"/>
        </w:rPr>
        <w:t xml:space="preserve"> </w:t>
      </w:r>
      <w:proofErr w:type="gramStart"/>
      <w:r w:rsidR="009340C5" w:rsidRPr="009340C5">
        <w:rPr>
          <w:rFonts w:eastAsia="Times New Roman" w:cs="Times New Roman"/>
          <w:sz w:val="16"/>
          <w:szCs w:val="16"/>
        </w:rPr>
        <w:t>In order for</w:t>
      </w:r>
      <w:proofErr w:type="gramEnd"/>
      <w:r w:rsidR="009340C5" w:rsidRPr="009340C5">
        <w:rPr>
          <w:rFonts w:eastAsia="Times New Roman" w:cs="Times New Roman"/>
          <w:sz w:val="16"/>
          <w:szCs w:val="16"/>
        </w:rPr>
        <w:t xml:space="preserve"> a scenario event to be counted towards the listed minimums, the scenario event must contain verifiable operator action(s) and an associated performance standard(s) to mitigate or address the event</w:t>
      </w:r>
      <w:r w:rsidR="00123D28">
        <w:rPr>
          <w:rFonts w:eastAsia="Times New Roman" w:cs="Times New Roman"/>
          <w:sz w:val="16"/>
          <w:szCs w:val="16"/>
        </w:rPr>
        <w:t>.</w:t>
      </w:r>
    </w:p>
    <w:p w14:paraId="730D63BB" w14:textId="6C13D024" w:rsidR="00DE721F" w:rsidRPr="00DE721F" w:rsidRDefault="00DE721F" w:rsidP="00DE721F">
      <w:pPr>
        <w:spacing w:line="240" w:lineRule="auto"/>
        <w:ind w:left="360" w:hanging="360"/>
        <w:rPr>
          <w:rFonts w:eastAsia="Times New Roman" w:cs="Times New Roman"/>
          <w:sz w:val="16"/>
          <w:szCs w:val="16"/>
        </w:rPr>
      </w:pPr>
      <w:r w:rsidRPr="00DE721F">
        <w:rPr>
          <w:rFonts w:eastAsia="Times New Roman" w:cs="Times New Roman"/>
          <w:sz w:val="16"/>
          <w:szCs w:val="16"/>
        </w:rPr>
        <w:t>4.</w:t>
      </w:r>
      <w:r w:rsidRPr="00DE721F">
        <w:rPr>
          <w:rFonts w:eastAsia="Times New Roman" w:cs="Times New Roman"/>
          <w:sz w:val="16"/>
          <w:szCs w:val="16"/>
        </w:rPr>
        <w:tab/>
        <w:t>Subtract each column in line 3 from line 2</w:t>
      </w:r>
      <w:r w:rsidR="00123D28">
        <w:rPr>
          <w:rFonts w:eastAsia="Times New Roman" w:cs="Times New Roman"/>
          <w:sz w:val="16"/>
          <w:szCs w:val="16"/>
        </w:rPr>
        <w:t xml:space="preserve">. </w:t>
      </w:r>
      <w:r w:rsidRPr="00DE721F">
        <w:rPr>
          <w:rFonts w:eastAsia="Times New Roman" w:cs="Times New Roman"/>
          <w:sz w:val="16"/>
          <w:szCs w:val="16"/>
        </w:rPr>
        <w:t>Enter zero if the minimum number of events for that event type is equaled or exceeded.</w:t>
      </w:r>
    </w:p>
    <w:p w14:paraId="63B800BB" w14:textId="18A680F4" w:rsidR="00DE721F" w:rsidRPr="00DE721F" w:rsidRDefault="00DE721F" w:rsidP="00DE721F">
      <w:pPr>
        <w:spacing w:line="240" w:lineRule="auto"/>
        <w:ind w:left="360" w:hanging="360"/>
        <w:rPr>
          <w:rFonts w:eastAsia="Times New Roman" w:cs="Times New Roman"/>
          <w:sz w:val="16"/>
          <w:szCs w:val="16"/>
        </w:rPr>
      </w:pPr>
      <w:r w:rsidRPr="00DE721F">
        <w:rPr>
          <w:rFonts w:eastAsia="Times New Roman" w:cs="Times New Roman"/>
          <w:sz w:val="16"/>
          <w:szCs w:val="16"/>
        </w:rPr>
        <w:t>5.</w:t>
      </w:r>
      <w:r w:rsidRPr="00DE721F">
        <w:rPr>
          <w:rFonts w:eastAsia="Times New Roman" w:cs="Times New Roman"/>
          <w:sz w:val="16"/>
          <w:szCs w:val="16"/>
        </w:rPr>
        <w:tab/>
        <w:t>Add up the columns from line 4 and determine the total number of events less than the minimums that the scenario has</w:t>
      </w:r>
      <w:r w:rsidR="00123D28">
        <w:rPr>
          <w:rFonts w:eastAsia="Times New Roman" w:cs="Times New Roman"/>
          <w:sz w:val="16"/>
          <w:szCs w:val="16"/>
        </w:rPr>
        <w:t xml:space="preserve">. </w:t>
      </w:r>
      <w:r w:rsidRPr="00DE721F">
        <w:rPr>
          <w:rFonts w:eastAsia="Times New Roman" w:cs="Times New Roman"/>
          <w:sz w:val="16"/>
          <w:szCs w:val="16"/>
        </w:rPr>
        <w:t>Any deficit will be used in computing line 8.a of the Requalification Operating Test Quality Checklist (pages C-1, C-2), when totaled with the deficits from other scenarios.</w:t>
      </w:r>
    </w:p>
    <w:p w14:paraId="2500F342" w14:textId="16117197" w:rsidR="00DE721F" w:rsidRPr="00DE721F" w:rsidRDefault="00DE721F" w:rsidP="00DE721F">
      <w:pPr>
        <w:spacing w:line="240" w:lineRule="auto"/>
        <w:ind w:left="360" w:hanging="360"/>
        <w:rPr>
          <w:rFonts w:eastAsia="Times New Roman" w:cs="Times New Roman"/>
          <w:sz w:val="16"/>
          <w:szCs w:val="16"/>
        </w:rPr>
      </w:pPr>
      <w:r w:rsidRPr="00DE721F">
        <w:rPr>
          <w:rFonts w:eastAsia="Times New Roman" w:cs="Times New Roman"/>
          <w:sz w:val="16"/>
          <w:szCs w:val="16"/>
        </w:rPr>
        <w:t>6.</w:t>
      </w:r>
      <w:r w:rsidRPr="00DE721F">
        <w:rPr>
          <w:rFonts w:eastAsia="Times New Roman" w:cs="Times New Roman"/>
          <w:sz w:val="16"/>
          <w:szCs w:val="16"/>
        </w:rPr>
        <w:tab/>
        <w:t>Enter the scenario event name and description</w:t>
      </w:r>
      <w:r w:rsidR="00123D28">
        <w:rPr>
          <w:rFonts w:eastAsia="Times New Roman" w:cs="Times New Roman"/>
          <w:sz w:val="16"/>
          <w:szCs w:val="16"/>
        </w:rPr>
        <w:t>.</w:t>
      </w:r>
      <w:r w:rsidR="00240823">
        <w:rPr>
          <w:rFonts w:eastAsia="Times New Roman" w:cs="Times New Roman"/>
          <w:sz w:val="16"/>
          <w:szCs w:val="16"/>
        </w:rPr>
        <w:t xml:space="preserve"> </w:t>
      </w:r>
    </w:p>
    <w:p w14:paraId="3080DEFA" w14:textId="77777777" w:rsidR="00DE721F" w:rsidRPr="00DE721F" w:rsidRDefault="00DE721F" w:rsidP="00DE721F">
      <w:pPr>
        <w:spacing w:line="240" w:lineRule="auto"/>
        <w:ind w:left="360" w:hanging="360"/>
        <w:rPr>
          <w:rFonts w:eastAsia="Times New Roman" w:cs="Times New Roman"/>
          <w:sz w:val="16"/>
          <w:szCs w:val="16"/>
        </w:rPr>
      </w:pPr>
      <w:r w:rsidRPr="00DE721F">
        <w:rPr>
          <w:rFonts w:eastAsia="Times New Roman" w:cs="Times New Roman"/>
          <w:sz w:val="16"/>
          <w:szCs w:val="16"/>
        </w:rPr>
        <w:t>7.</w:t>
      </w:r>
      <w:r w:rsidRPr="00DE721F">
        <w:rPr>
          <w:rFonts w:eastAsia="Times New Roman" w:cs="Times New Roman"/>
          <w:sz w:val="16"/>
          <w:szCs w:val="16"/>
        </w:rPr>
        <w:tab/>
        <w:t>Review the individual events contained in each scenario, and evaluate for event flaws:</w:t>
      </w:r>
    </w:p>
    <w:p w14:paraId="5AF6F8E8" w14:textId="77777777" w:rsidR="00DE721F" w:rsidRPr="00DE721F" w:rsidRDefault="00DE721F" w:rsidP="00E02F28">
      <w:pPr>
        <w:pStyle w:val="ListBullet2"/>
        <w:rPr>
          <w:rFonts w:eastAsia="Times New Roman" w:cs="Times New Roman"/>
          <w:sz w:val="16"/>
          <w:szCs w:val="16"/>
        </w:rPr>
      </w:pPr>
      <w:r w:rsidRPr="00DE721F">
        <w:rPr>
          <w:rFonts w:eastAsia="Times New Roman" w:cs="Times New Roman"/>
          <w:sz w:val="16"/>
          <w:szCs w:val="16"/>
        </w:rPr>
        <w:t>The scenario guide event description lacks adequate crew/operator performance standards.</w:t>
      </w:r>
    </w:p>
    <w:p w14:paraId="4FB7BF30" w14:textId="77777777" w:rsidR="00DE721F" w:rsidRPr="00DE721F" w:rsidRDefault="00DE721F" w:rsidP="00E02F28">
      <w:pPr>
        <w:pStyle w:val="ListBullet2"/>
        <w:rPr>
          <w:rFonts w:eastAsia="Times New Roman" w:cs="Times New Roman"/>
          <w:sz w:val="16"/>
          <w:szCs w:val="16"/>
        </w:rPr>
      </w:pPr>
      <w:r w:rsidRPr="00DE721F">
        <w:rPr>
          <w:rFonts w:eastAsia="Times New Roman" w:cs="Times New Roman"/>
          <w:sz w:val="16"/>
          <w:szCs w:val="16"/>
        </w:rPr>
        <w:t xml:space="preserve">The scenario guide event description incorrectly designates an event as a critical task (i.e., a non-critical task labeled as </w:t>
      </w:r>
      <w:proofErr w:type="gramStart"/>
      <w:r w:rsidRPr="00DE721F">
        <w:rPr>
          <w:rFonts w:eastAsia="Times New Roman" w:cs="Times New Roman"/>
          <w:sz w:val="16"/>
          <w:szCs w:val="16"/>
        </w:rPr>
        <w:t>critical</w:t>
      </w:r>
      <w:proofErr w:type="gramEnd"/>
      <w:r w:rsidRPr="00DE721F">
        <w:rPr>
          <w:rFonts w:eastAsia="Times New Roman" w:cs="Times New Roman"/>
          <w:sz w:val="16"/>
          <w:szCs w:val="16"/>
        </w:rPr>
        <w:t xml:space="preserve"> or a critical task labeled as non-critical).</w:t>
      </w:r>
    </w:p>
    <w:p w14:paraId="572E6549" w14:textId="77777777" w:rsidR="00DE721F" w:rsidRPr="00DE721F" w:rsidRDefault="00DE721F" w:rsidP="00DE721F">
      <w:pPr>
        <w:spacing w:line="240" w:lineRule="auto"/>
        <w:ind w:left="360"/>
        <w:rPr>
          <w:rFonts w:eastAsia="Times New Roman" w:cs="Times New Roman"/>
          <w:sz w:val="16"/>
          <w:szCs w:val="16"/>
        </w:rPr>
      </w:pPr>
      <w:r w:rsidRPr="00DE721F">
        <w:rPr>
          <w:rFonts w:eastAsia="Times New Roman" w:cs="Times New Roman"/>
          <w:sz w:val="16"/>
          <w:szCs w:val="16"/>
        </w:rPr>
        <w:t>The number of scenario events that are flawed and not flawed will be used in computing line 8.b of the Requalification Operating Test Quality Checklist (page C-2), when totaled with the flawed/not flawed events from other scenarios.</w:t>
      </w:r>
    </w:p>
    <w:p w14:paraId="29F07AFC" w14:textId="77777777" w:rsidR="00DE721F" w:rsidRPr="00DE721F" w:rsidRDefault="00DE721F" w:rsidP="00DE721F">
      <w:pPr>
        <w:spacing w:line="240" w:lineRule="auto"/>
        <w:ind w:left="360" w:hanging="360"/>
        <w:rPr>
          <w:rFonts w:eastAsia="Times New Roman" w:cs="Times New Roman"/>
          <w:sz w:val="16"/>
          <w:szCs w:val="16"/>
        </w:rPr>
      </w:pPr>
      <w:r w:rsidRPr="00DE721F">
        <w:rPr>
          <w:rFonts w:eastAsia="Times New Roman" w:cs="Times New Roman"/>
          <w:sz w:val="16"/>
          <w:szCs w:val="16"/>
        </w:rPr>
        <w:t>8.</w:t>
      </w:r>
      <w:r w:rsidRPr="00DE721F">
        <w:rPr>
          <w:rFonts w:eastAsia="Times New Roman" w:cs="Times New Roman"/>
          <w:sz w:val="16"/>
          <w:szCs w:val="16"/>
        </w:rPr>
        <w:tab/>
        <w:t>Provide a brief description for any scenario event determined to be flawed (F).</w:t>
      </w:r>
    </w:p>
    <w:p w14:paraId="09AAEABE" w14:textId="77777777" w:rsidR="00DE721F" w:rsidRPr="00DE721F" w:rsidRDefault="00DE721F" w:rsidP="00DE721F">
      <w:pPr>
        <w:spacing w:line="240" w:lineRule="auto"/>
        <w:rPr>
          <w:rFonts w:eastAsia="Times New Roman" w:cs="Times New Roman"/>
          <w:sz w:val="16"/>
          <w:szCs w:val="16"/>
        </w:rPr>
      </w:pPr>
    </w:p>
    <w:p w14:paraId="7CFC42A7" w14:textId="77777777" w:rsidR="00DE721F" w:rsidRPr="00DE721F" w:rsidRDefault="00DE721F" w:rsidP="00DE721F">
      <w:pPr>
        <w:spacing w:line="240" w:lineRule="auto"/>
        <w:rPr>
          <w:rFonts w:eastAsia="Times New Roman" w:cs="Times New Roman"/>
          <w:sz w:val="16"/>
          <w:szCs w:val="16"/>
        </w:rPr>
      </w:pPr>
      <w:r w:rsidRPr="00DE721F">
        <w:rPr>
          <w:rFonts w:eastAsia="Times New Roman" w:cs="Times New Roman"/>
          <w:sz w:val="16"/>
          <w:szCs w:val="16"/>
        </w:rPr>
        <w:t>Abbreviations:</w:t>
      </w:r>
    </w:p>
    <w:p w14:paraId="7495F361" w14:textId="77777777" w:rsidR="00DE721F" w:rsidRPr="00DE721F" w:rsidRDefault="00DE721F" w:rsidP="00726E7C">
      <w:pPr>
        <w:tabs>
          <w:tab w:val="left" w:pos="2070"/>
          <w:tab w:val="left" w:pos="4860"/>
          <w:tab w:val="left" w:pos="6480"/>
          <w:tab w:val="left" w:pos="8370"/>
          <w:tab w:val="left" w:pos="9990"/>
        </w:tabs>
        <w:spacing w:line="240" w:lineRule="auto"/>
        <w:rPr>
          <w:rFonts w:eastAsia="Times New Roman" w:cs="Times New Roman"/>
          <w:sz w:val="16"/>
          <w:szCs w:val="16"/>
        </w:rPr>
      </w:pPr>
      <w:proofErr w:type="spellStart"/>
      <w:r w:rsidRPr="00DE721F">
        <w:rPr>
          <w:rFonts w:eastAsia="Times New Roman" w:cs="Times New Roman"/>
          <w:sz w:val="16"/>
          <w:szCs w:val="16"/>
        </w:rPr>
        <w:t>Malf</w:t>
      </w:r>
      <w:proofErr w:type="spellEnd"/>
      <w:r w:rsidRPr="00DE721F">
        <w:rPr>
          <w:rFonts w:eastAsia="Times New Roman" w:cs="Times New Roman"/>
          <w:sz w:val="16"/>
          <w:szCs w:val="16"/>
        </w:rPr>
        <w:t>. = Malfunction</w:t>
      </w:r>
      <w:r w:rsidRPr="00DE721F">
        <w:rPr>
          <w:rFonts w:eastAsia="Times New Roman" w:cs="Times New Roman"/>
          <w:sz w:val="16"/>
          <w:szCs w:val="16"/>
        </w:rPr>
        <w:tab/>
        <w:t>EOPs = Emergency Operating Procedures</w:t>
      </w:r>
      <w:r w:rsidRPr="00DE721F">
        <w:rPr>
          <w:rFonts w:eastAsia="Times New Roman" w:cs="Times New Roman"/>
          <w:sz w:val="16"/>
          <w:szCs w:val="16"/>
        </w:rPr>
        <w:tab/>
      </w:r>
    </w:p>
    <w:p w14:paraId="37A6D40A" w14:textId="77777777" w:rsidR="00DE721F" w:rsidRPr="00DE721F" w:rsidRDefault="00DE721F" w:rsidP="00726E7C">
      <w:pPr>
        <w:tabs>
          <w:tab w:val="left" w:pos="2070"/>
          <w:tab w:val="left" w:pos="4860"/>
          <w:tab w:val="left" w:pos="6480"/>
          <w:tab w:val="left" w:pos="8370"/>
          <w:tab w:val="left" w:pos="9990"/>
        </w:tabs>
        <w:spacing w:line="240" w:lineRule="auto"/>
        <w:rPr>
          <w:rFonts w:eastAsia="Times New Roman" w:cs="Times New Roman"/>
          <w:sz w:val="16"/>
          <w:szCs w:val="16"/>
        </w:rPr>
      </w:pPr>
      <w:r w:rsidRPr="00DE721F">
        <w:rPr>
          <w:rFonts w:eastAsia="Times New Roman" w:cs="Times New Roman"/>
          <w:sz w:val="16"/>
          <w:szCs w:val="16"/>
        </w:rPr>
        <w:t xml:space="preserve">ABNs = </w:t>
      </w:r>
      <w:proofErr w:type="spellStart"/>
      <w:r w:rsidRPr="00DE721F">
        <w:rPr>
          <w:rFonts w:eastAsia="Times New Roman" w:cs="Times New Roman"/>
          <w:sz w:val="16"/>
          <w:szCs w:val="16"/>
        </w:rPr>
        <w:t>Abnormals</w:t>
      </w:r>
      <w:proofErr w:type="spellEnd"/>
      <w:r w:rsidRPr="00DE721F">
        <w:rPr>
          <w:rFonts w:eastAsia="Times New Roman" w:cs="Times New Roman"/>
          <w:sz w:val="16"/>
          <w:szCs w:val="16"/>
        </w:rPr>
        <w:tab/>
        <w:t>MTs = Major Transients</w:t>
      </w:r>
    </w:p>
    <w:p w14:paraId="6500096E" w14:textId="77777777" w:rsidR="00B07D67" w:rsidRDefault="00DE721F" w:rsidP="00726E7C">
      <w:pPr>
        <w:tabs>
          <w:tab w:val="left" w:pos="274"/>
          <w:tab w:val="left" w:pos="72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40" w:lineRule="auto"/>
        <w:sectPr w:rsidR="00B07D67" w:rsidSect="0056768D">
          <w:footerReference w:type="default" r:id="rId28"/>
          <w:footnotePr>
            <w:numRestart w:val="eachSect"/>
          </w:footnotePr>
          <w:pgSz w:w="12240" w:h="15840"/>
          <w:pgMar w:top="1440" w:right="1440" w:bottom="1440" w:left="1440" w:header="720" w:footer="720" w:gutter="0"/>
          <w:cols w:space="720"/>
          <w:docGrid w:linePitch="360"/>
        </w:sectPr>
      </w:pPr>
      <w:r w:rsidRPr="00DE721F">
        <w:rPr>
          <w:rFonts w:eastAsia="Times New Roman" w:cs="Times New Roman"/>
          <w:sz w:val="16"/>
          <w:szCs w:val="16"/>
        </w:rPr>
        <w:t>CTs = Critical Tasks</w:t>
      </w:r>
      <w:r w:rsidRPr="00DE721F">
        <w:rPr>
          <w:rFonts w:eastAsia="Times New Roman" w:cs="Times New Roman"/>
          <w:sz w:val="16"/>
          <w:szCs w:val="16"/>
        </w:rPr>
        <w:tab/>
      </w:r>
      <w:r w:rsidR="00726E7C">
        <w:rPr>
          <w:rFonts w:eastAsia="Times New Roman" w:cs="Times New Roman"/>
          <w:sz w:val="16"/>
          <w:szCs w:val="16"/>
        </w:rPr>
        <w:tab/>
      </w:r>
      <w:r w:rsidRPr="00DE721F">
        <w:rPr>
          <w:rFonts w:eastAsia="Times New Roman" w:cs="Times New Roman"/>
          <w:sz w:val="16"/>
          <w:szCs w:val="16"/>
        </w:rPr>
        <w:t>TS = Technical Specifications</w:t>
      </w:r>
      <w:r w:rsidR="00A263BA">
        <w:tab/>
      </w:r>
    </w:p>
    <w:p w14:paraId="57787D9A" w14:textId="363F7650" w:rsidR="00C33FBC" w:rsidRDefault="006A1711" w:rsidP="006A1711">
      <w:pPr>
        <w:pStyle w:val="attachmenttitle"/>
      </w:pPr>
      <w:r>
        <w:lastRenderedPageBreak/>
        <w:t>A</w:t>
      </w:r>
      <w:r w:rsidRPr="00E1201D">
        <w:t>ppendix D</w:t>
      </w:r>
      <w:r>
        <w:t xml:space="preserve">: </w:t>
      </w:r>
      <w:r w:rsidRPr="00E1201D">
        <w:t>Operating Test Administration</w:t>
      </w:r>
      <w:r>
        <w:t xml:space="preserve"> Checklist</w:t>
      </w:r>
    </w:p>
    <w:p w14:paraId="2A837079" w14:textId="205C9B9C" w:rsidR="00C33FBC" w:rsidRPr="00E1201D" w:rsidRDefault="00C33FBC" w:rsidP="00644164">
      <w:pPr>
        <w:pStyle w:val="BodyText"/>
      </w:pPr>
      <w:r w:rsidRPr="00E1201D">
        <w:t>Date(s) operating test observed: _______</w:t>
      </w:r>
    </w:p>
    <w:tbl>
      <w:tblPr>
        <w:tblW w:w="936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43" w:type="dxa"/>
          <w:left w:w="115" w:type="dxa"/>
          <w:bottom w:w="43" w:type="dxa"/>
          <w:right w:w="115" w:type="dxa"/>
        </w:tblCellMar>
        <w:tblLook w:val="01E0" w:firstRow="1" w:lastRow="1" w:firstColumn="1" w:lastColumn="1" w:noHBand="0" w:noVBand="0"/>
      </w:tblPr>
      <w:tblGrid>
        <w:gridCol w:w="7855"/>
        <w:gridCol w:w="720"/>
        <w:gridCol w:w="785"/>
      </w:tblGrid>
      <w:tr w:rsidR="00C33FBC" w14:paraId="4564484C" w14:textId="77777777" w:rsidTr="00392E99">
        <w:tc>
          <w:tcPr>
            <w:tcW w:w="7855" w:type="dxa"/>
          </w:tcPr>
          <w:p w14:paraId="0F7E88F5" w14:textId="77777777" w:rsidR="00C33FBC" w:rsidRDefault="00C33FBC" w:rsidP="00392E99">
            <w:pPr>
              <w:tabs>
                <w:tab w:val="left" w:pos="360"/>
              </w:tabs>
              <w:spacing w:line="240" w:lineRule="auto"/>
            </w:pPr>
          </w:p>
        </w:tc>
        <w:tc>
          <w:tcPr>
            <w:tcW w:w="720" w:type="dxa"/>
          </w:tcPr>
          <w:p w14:paraId="0458DEEC" w14:textId="77777777" w:rsidR="00C33FBC" w:rsidRDefault="00C33FBC" w:rsidP="00392E99">
            <w:pPr>
              <w:tabs>
                <w:tab w:val="left" w:pos="360"/>
              </w:tabs>
              <w:spacing w:line="240" w:lineRule="auto"/>
            </w:pPr>
            <w:r>
              <w:t>YES</w:t>
            </w:r>
          </w:p>
        </w:tc>
        <w:tc>
          <w:tcPr>
            <w:tcW w:w="785" w:type="dxa"/>
          </w:tcPr>
          <w:p w14:paraId="606CB4E3" w14:textId="77777777" w:rsidR="00C33FBC" w:rsidRDefault="00C33FBC" w:rsidP="00392E99">
            <w:pPr>
              <w:tabs>
                <w:tab w:val="left" w:pos="360"/>
              </w:tabs>
              <w:spacing w:line="240" w:lineRule="auto"/>
            </w:pPr>
            <w:r>
              <w:t>NO</w:t>
            </w:r>
          </w:p>
        </w:tc>
      </w:tr>
      <w:tr w:rsidR="0045210B" w14:paraId="7FB28100" w14:textId="77777777" w:rsidTr="00392E99">
        <w:trPr>
          <w:ins w:id="84" w:author="Author"/>
        </w:trPr>
        <w:tc>
          <w:tcPr>
            <w:tcW w:w="7855" w:type="dxa"/>
          </w:tcPr>
          <w:p w14:paraId="5399AB5D" w14:textId="0D270098" w:rsidR="0045210B" w:rsidRPr="00CD16C3" w:rsidRDefault="00CD16C3" w:rsidP="00CD16C3">
            <w:pPr>
              <w:tabs>
                <w:tab w:val="left" w:pos="360"/>
              </w:tabs>
              <w:spacing w:line="240" w:lineRule="auto"/>
              <w:ind w:left="216" w:hanging="216"/>
              <w:rPr>
                <w:ins w:id="85" w:author="Author"/>
                <w:sz w:val="20"/>
                <w:szCs w:val="20"/>
              </w:rPr>
            </w:pPr>
            <w:r>
              <w:rPr>
                <w:sz w:val="20"/>
                <w:szCs w:val="20"/>
              </w:rPr>
              <w:t xml:space="preserve">1. </w:t>
            </w:r>
            <w:ins w:id="86" w:author="Author">
              <w:r w:rsidR="0045210B" w:rsidRPr="00CD16C3">
                <w:rPr>
                  <w:sz w:val="20"/>
                  <w:szCs w:val="20"/>
                </w:rPr>
                <w:t>An annual requalification operating test is administered at least once every calendar year (10 CFR 55.59(a)(2).</w:t>
              </w:r>
            </w:ins>
          </w:p>
        </w:tc>
        <w:tc>
          <w:tcPr>
            <w:tcW w:w="720" w:type="dxa"/>
          </w:tcPr>
          <w:p w14:paraId="494FF49D" w14:textId="77777777" w:rsidR="0045210B" w:rsidRDefault="0045210B" w:rsidP="00392E99">
            <w:pPr>
              <w:tabs>
                <w:tab w:val="left" w:pos="360"/>
              </w:tabs>
              <w:spacing w:line="240" w:lineRule="auto"/>
              <w:rPr>
                <w:ins w:id="87" w:author="Author"/>
              </w:rPr>
            </w:pPr>
          </w:p>
        </w:tc>
        <w:tc>
          <w:tcPr>
            <w:tcW w:w="785" w:type="dxa"/>
          </w:tcPr>
          <w:p w14:paraId="1B67FF1B" w14:textId="77777777" w:rsidR="0045210B" w:rsidRDefault="0045210B" w:rsidP="00392E99">
            <w:pPr>
              <w:tabs>
                <w:tab w:val="left" w:pos="360"/>
              </w:tabs>
              <w:spacing w:line="240" w:lineRule="auto"/>
              <w:rPr>
                <w:ins w:id="88" w:author="Author"/>
              </w:rPr>
            </w:pPr>
          </w:p>
        </w:tc>
      </w:tr>
      <w:tr w:rsidR="006B4002" w14:paraId="4538BF64" w14:textId="77777777" w:rsidTr="00392E99">
        <w:trPr>
          <w:ins w:id="89" w:author="Author"/>
        </w:trPr>
        <w:tc>
          <w:tcPr>
            <w:tcW w:w="7855" w:type="dxa"/>
          </w:tcPr>
          <w:p w14:paraId="24069F56" w14:textId="1961C154" w:rsidR="006B4002" w:rsidRPr="00CD16C3" w:rsidRDefault="00CD16C3" w:rsidP="00CD16C3">
            <w:pPr>
              <w:tabs>
                <w:tab w:val="left" w:pos="360"/>
              </w:tabs>
              <w:spacing w:line="240" w:lineRule="auto"/>
              <w:ind w:left="216" w:hanging="216"/>
              <w:rPr>
                <w:ins w:id="90" w:author="Author"/>
                <w:sz w:val="20"/>
                <w:szCs w:val="20"/>
              </w:rPr>
            </w:pPr>
            <w:r>
              <w:rPr>
                <w:sz w:val="20"/>
                <w:szCs w:val="20"/>
              </w:rPr>
              <w:t xml:space="preserve">2. </w:t>
            </w:r>
            <w:ins w:id="91" w:author="Author">
              <w:r w:rsidR="006B4002" w:rsidRPr="00CD16C3">
                <w:rPr>
                  <w:sz w:val="20"/>
                  <w:szCs w:val="20"/>
                </w:rPr>
                <w:t xml:space="preserve">The operating test consists of at least five JPMs for </w:t>
              </w:r>
              <w:proofErr w:type="gramStart"/>
              <w:r w:rsidR="006B4002" w:rsidRPr="00CD16C3">
                <w:rPr>
                  <w:sz w:val="20"/>
                  <w:szCs w:val="20"/>
                </w:rPr>
                <w:t>each individual</w:t>
              </w:r>
              <w:proofErr w:type="gramEnd"/>
              <w:r w:rsidR="006B4002" w:rsidRPr="00CD16C3">
                <w:rPr>
                  <w:sz w:val="20"/>
                  <w:szCs w:val="20"/>
                </w:rPr>
                <w:t>.</w:t>
              </w:r>
            </w:ins>
            <w:r>
              <w:rPr>
                <w:sz w:val="20"/>
                <w:szCs w:val="20"/>
              </w:rPr>
              <w:t xml:space="preserve"> </w:t>
            </w:r>
          </w:p>
        </w:tc>
        <w:tc>
          <w:tcPr>
            <w:tcW w:w="720" w:type="dxa"/>
          </w:tcPr>
          <w:p w14:paraId="2D1B7E36" w14:textId="77777777" w:rsidR="006B4002" w:rsidRDefault="006B4002" w:rsidP="00392E99">
            <w:pPr>
              <w:tabs>
                <w:tab w:val="left" w:pos="360"/>
              </w:tabs>
              <w:spacing w:line="240" w:lineRule="auto"/>
              <w:rPr>
                <w:ins w:id="92" w:author="Author"/>
              </w:rPr>
            </w:pPr>
          </w:p>
        </w:tc>
        <w:tc>
          <w:tcPr>
            <w:tcW w:w="785" w:type="dxa"/>
          </w:tcPr>
          <w:p w14:paraId="12C5B18A" w14:textId="77777777" w:rsidR="006B4002" w:rsidRDefault="006B4002" w:rsidP="00392E99">
            <w:pPr>
              <w:tabs>
                <w:tab w:val="left" w:pos="360"/>
              </w:tabs>
              <w:spacing w:line="240" w:lineRule="auto"/>
              <w:rPr>
                <w:ins w:id="93" w:author="Author"/>
              </w:rPr>
            </w:pPr>
          </w:p>
        </w:tc>
      </w:tr>
      <w:tr w:rsidR="005B525D" w14:paraId="6B3109EB" w14:textId="77777777" w:rsidTr="00392E99">
        <w:trPr>
          <w:ins w:id="94" w:author="Author"/>
        </w:trPr>
        <w:tc>
          <w:tcPr>
            <w:tcW w:w="7855" w:type="dxa"/>
          </w:tcPr>
          <w:p w14:paraId="4E519F80" w14:textId="35395F75" w:rsidR="005B525D" w:rsidRPr="00CD16C3" w:rsidRDefault="00CD16C3" w:rsidP="00CD16C3">
            <w:pPr>
              <w:tabs>
                <w:tab w:val="left" w:pos="360"/>
              </w:tabs>
              <w:spacing w:line="240" w:lineRule="auto"/>
              <w:ind w:left="216" w:hanging="216"/>
              <w:rPr>
                <w:ins w:id="95" w:author="Author"/>
                <w:sz w:val="20"/>
                <w:szCs w:val="20"/>
              </w:rPr>
            </w:pPr>
            <w:r>
              <w:rPr>
                <w:sz w:val="20"/>
                <w:szCs w:val="20"/>
              </w:rPr>
              <w:t xml:space="preserve">3. </w:t>
            </w:r>
            <w:ins w:id="96" w:author="Author">
              <w:r w:rsidR="005B525D" w:rsidRPr="00CD16C3">
                <w:rPr>
                  <w:sz w:val="20"/>
                  <w:szCs w:val="20"/>
                </w:rPr>
                <w:t>The mix of JPMs per JPM set is appropriate:</w:t>
              </w:r>
            </w:ins>
            <w:r w:rsidR="00240823" w:rsidRPr="00CD16C3">
              <w:rPr>
                <w:sz w:val="20"/>
                <w:szCs w:val="20"/>
              </w:rPr>
              <w:t xml:space="preserve"> </w:t>
            </w:r>
            <w:ins w:id="97" w:author="Author">
              <w:r w:rsidR="005B525D" w:rsidRPr="00CD16C3">
                <w:rPr>
                  <w:sz w:val="20"/>
                  <w:szCs w:val="20"/>
                </w:rPr>
                <w:t>two simulator or control room JPMs, two in-plant JPMs, and one JPM may be of any kind – simulator, in plant, or administrative.</w:t>
              </w:r>
            </w:ins>
          </w:p>
        </w:tc>
        <w:tc>
          <w:tcPr>
            <w:tcW w:w="720" w:type="dxa"/>
          </w:tcPr>
          <w:p w14:paraId="2C60D30F" w14:textId="77777777" w:rsidR="005B525D" w:rsidRDefault="005B525D" w:rsidP="00392E99">
            <w:pPr>
              <w:tabs>
                <w:tab w:val="left" w:pos="360"/>
              </w:tabs>
              <w:spacing w:line="240" w:lineRule="auto"/>
              <w:rPr>
                <w:ins w:id="98" w:author="Author"/>
              </w:rPr>
            </w:pPr>
          </w:p>
        </w:tc>
        <w:tc>
          <w:tcPr>
            <w:tcW w:w="785" w:type="dxa"/>
          </w:tcPr>
          <w:p w14:paraId="198DACF6" w14:textId="77777777" w:rsidR="005B525D" w:rsidRDefault="005B525D" w:rsidP="00392E99">
            <w:pPr>
              <w:tabs>
                <w:tab w:val="left" w:pos="360"/>
              </w:tabs>
              <w:spacing w:line="240" w:lineRule="auto"/>
              <w:rPr>
                <w:ins w:id="99" w:author="Author"/>
              </w:rPr>
            </w:pPr>
          </w:p>
        </w:tc>
      </w:tr>
      <w:tr w:rsidR="00C33FBC" w14:paraId="70DF1FE5" w14:textId="77777777" w:rsidTr="00392E99">
        <w:tc>
          <w:tcPr>
            <w:tcW w:w="7855" w:type="dxa"/>
          </w:tcPr>
          <w:p w14:paraId="333671AA" w14:textId="0C8BAE48" w:rsidR="00C33FBC" w:rsidRPr="00CD16C3" w:rsidRDefault="00CD16C3" w:rsidP="00CD16C3">
            <w:pPr>
              <w:tabs>
                <w:tab w:val="left" w:pos="360"/>
              </w:tabs>
              <w:spacing w:line="240" w:lineRule="auto"/>
              <w:ind w:left="216" w:hanging="216"/>
              <w:rPr>
                <w:sz w:val="20"/>
                <w:szCs w:val="20"/>
              </w:rPr>
            </w:pPr>
            <w:r>
              <w:rPr>
                <w:sz w:val="20"/>
                <w:szCs w:val="20"/>
              </w:rPr>
              <w:t xml:space="preserve">4. </w:t>
            </w:r>
            <w:r w:rsidR="00C33FBC" w:rsidRPr="00CD16C3">
              <w:rPr>
                <w:sz w:val="20"/>
                <w:szCs w:val="20"/>
              </w:rPr>
              <w:t>JPMs are administered with one facility evaluator per examinee</w:t>
            </w:r>
            <w:r w:rsidR="00123D28" w:rsidRPr="00CD16C3">
              <w:rPr>
                <w:sz w:val="20"/>
                <w:szCs w:val="20"/>
              </w:rPr>
              <w:t xml:space="preserve">. </w:t>
            </w:r>
            <w:r w:rsidR="00C33FBC" w:rsidRPr="00CD16C3">
              <w:rPr>
                <w:sz w:val="20"/>
                <w:szCs w:val="20"/>
              </w:rPr>
              <w:t>Exception:</w:t>
            </w:r>
            <w:r w:rsidR="00240823" w:rsidRPr="00CD16C3">
              <w:rPr>
                <w:sz w:val="20"/>
                <w:szCs w:val="20"/>
              </w:rPr>
              <w:t xml:space="preserve"> </w:t>
            </w:r>
            <w:r w:rsidR="00C33FBC" w:rsidRPr="00CD16C3">
              <w:rPr>
                <w:sz w:val="20"/>
                <w:szCs w:val="20"/>
              </w:rPr>
              <w:t>administrative JPMs can be administered in a group format</w:t>
            </w:r>
            <w:r w:rsidR="00123D28" w:rsidRPr="00CD16C3">
              <w:rPr>
                <w:sz w:val="20"/>
                <w:szCs w:val="20"/>
              </w:rPr>
              <w:t>.</w:t>
            </w:r>
          </w:p>
        </w:tc>
        <w:tc>
          <w:tcPr>
            <w:tcW w:w="720" w:type="dxa"/>
          </w:tcPr>
          <w:p w14:paraId="4AB3495E" w14:textId="77777777" w:rsidR="00C33FBC" w:rsidRDefault="00C33FBC" w:rsidP="00392E99">
            <w:pPr>
              <w:tabs>
                <w:tab w:val="left" w:pos="360"/>
              </w:tabs>
              <w:spacing w:line="240" w:lineRule="auto"/>
            </w:pPr>
          </w:p>
        </w:tc>
        <w:tc>
          <w:tcPr>
            <w:tcW w:w="785" w:type="dxa"/>
          </w:tcPr>
          <w:p w14:paraId="5B128758" w14:textId="77777777" w:rsidR="00C33FBC" w:rsidRDefault="00C33FBC" w:rsidP="00392E99">
            <w:pPr>
              <w:tabs>
                <w:tab w:val="left" w:pos="360"/>
              </w:tabs>
              <w:spacing w:line="240" w:lineRule="auto"/>
            </w:pPr>
          </w:p>
        </w:tc>
      </w:tr>
      <w:tr w:rsidR="00C33FBC" w14:paraId="44994AF1" w14:textId="77777777" w:rsidTr="00392E99">
        <w:tc>
          <w:tcPr>
            <w:tcW w:w="7855" w:type="dxa"/>
          </w:tcPr>
          <w:p w14:paraId="3AD787BB" w14:textId="3B2EF615" w:rsidR="00C33FBC" w:rsidRPr="00CD16C3" w:rsidRDefault="00CD16C3" w:rsidP="00CD16C3">
            <w:pPr>
              <w:tabs>
                <w:tab w:val="left" w:pos="360"/>
              </w:tabs>
              <w:spacing w:line="240" w:lineRule="auto"/>
              <w:ind w:left="216" w:hanging="216"/>
              <w:rPr>
                <w:sz w:val="20"/>
                <w:szCs w:val="20"/>
              </w:rPr>
            </w:pPr>
            <w:r>
              <w:rPr>
                <w:sz w:val="20"/>
                <w:szCs w:val="20"/>
              </w:rPr>
              <w:t xml:space="preserve">5. </w:t>
            </w:r>
            <w:r w:rsidR="00C33FBC" w:rsidRPr="00CD16C3">
              <w:rPr>
                <w:sz w:val="20"/>
                <w:szCs w:val="20"/>
              </w:rPr>
              <w:t xml:space="preserve">There </w:t>
            </w:r>
            <w:proofErr w:type="gramStart"/>
            <w:r w:rsidR="00C33FBC" w:rsidRPr="00CD16C3">
              <w:rPr>
                <w:sz w:val="20"/>
                <w:szCs w:val="20"/>
              </w:rPr>
              <w:t>were</w:t>
            </w:r>
            <w:proofErr w:type="gramEnd"/>
            <w:r w:rsidR="00C33FBC" w:rsidRPr="00CD16C3">
              <w:rPr>
                <w:sz w:val="20"/>
                <w:szCs w:val="20"/>
              </w:rPr>
              <w:t xml:space="preserve"> no </w:t>
            </w:r>
            <w:r w:rsidR="00C33FBC" w:rsidRPr="00CD16C3">
              <w:rPr>
                <w:i/>
                <w:sz w:val="20"/>
                <w:szCs w:val="20"/>
              </w:rPr>
              <w:t>uncorrected</w:t>
            </w:r>
            <w:r w:rsidR="00C33FBC" w:rsidRPr="00CD16C3">
              <w:rPr>
                <w:sz w:val="20"/>
                <w:szCs w:val="20"/>
              </w:rPr>
              <w:t xml:space="preserve"> examination </w:t>
            </w:r>
            <w:r w:rsidR="00C33FBC" w:rsidRPr="00CD16C3">
              <w:rPr>
                <w:i/>
                <w:sz w:val="20"/>
                <w:szCs w:val="20"/>
              </w:rPr>
              <w:t>administration</w:t>
            </w:r>
            <w:r w:rsidR="00C33FBC" w:rsidRPr="00CD16C3">
              <w:rPr>
                <w:sz w:val="20"/>
                <w:szCs w:val="20"/>
              </w:rPr>
              <w:t xml:space="preserve"> errors observed during the performance of the JPMs and all of the JPMs were conducted as planned</w:t>
            </w:r>
            <w:r w:rsidR="00C33FBC" w:rsidRPr="0001189B">
              <w:rPr>
                <w:rStyle w:val="FootnoteReference"/>
                <w:sz w:val="20"/>
                <w:szCs w:val="20"/>
              </w:rPr>
              <w:footnoteReference w:id="7"/>
            </w:r>
            <w:r w:rsidR="00123D28" w:rsidRPr="00CD16C3">
              <w:rPr>
                <w:sz w:val="20"/>
                <w:szCs w:val="20"/>
              </w:rPr>
              <w:t xml:space="preserve">. </w:t>
            </w:r>
            <w:r w:rsidR="00C33FBC" w:rsidRPr="00CD16C3">
              <w:rPr>
                <w:sz w:val="20"/>
                <w:szCs w:val="20"/>
              </w:rPr>
              <w:t>Examples of examination administration errors include improper simulator set-up, improper action taken by the simulator booth operator in response to an examinee’s action(s), or improper evaluator cuing of the examinee</w:t>
            </w:r>
            <w:r w:rsidR="00123D28" w:rsidRPr="00CD16C3">
              <w:rPr>
                <w:sz w:val="20"/>
                <w:szCs w:val="20"/>
              </w:rPr>
              <w:t>.</w:t>
            </w:r>
          </w:p>
        </w:tc>
        <w:tc>
          <w:tcPr>
            <w:tcW w:w="720" w:type="dxa"/>
          </w:tcPr>
          <w:p w14:paraId="158B7966" w14:textId="77777777" w:rsidR="00C33FBC" w:rsidRDefault="00C33FBC" w:rsidP="00392E99">
            <w:pPr>
              <w:tabs>
                <w:tab w:val="left" w:pos="360"/>
              </w:tabs>
              <w:spacing w:line="240" w:lineRule="auto"/>
            </w:pPr>
          </w:p>
        </w:tc>
        <w:tc>
          <w:tcPr>
            <w:tcW w:w="785" w:type="dxa"/>
          </w:tcPr>
          <w:p w14:paraId="22BCEB3D" w14:textId="77777777" w:rsidR="00C33FBC" w:rsidRDefault="00C33FBC" w:rsidP="00392E99">
            <w:pPr>
              <w:tabs>
                <w:tab w:val="left" w:pos="360"/>
              </w:tabs>
              <w:spacing w:line="240" w:lineRule="auto"/>
            </w:pPr>
          </w:p>
        </w:tc>
      </w:tr>
      <w:tr w:rsidR="0001189B" w14:paraId="68E57EF0" w14:textId="77777777" w:rsidTr="00392E99">
        <w:trPr>
          <w:ins w:id="100" w:author="Author"/>
        </w:trPr>
        <w:tc>
          <w:tcPr>
            <w:tcW w:w="7855" w:type="dxa"/>
          </w:tcPr>
          <w:p w14:paraId="261610CA" w14:textId="3D742A07" w:rsidR="0001189B" w:rsidRPr="00CD16C3" w:rsidRDefault="00CD16C3" w:rsidP="00CD16C3">
            <w:pPr>
              <w:tabs>
                <w:tab w:val="left" w:pos="360"/>
              </w:tabs>
              <w:spacing w:line="240" w:lineRule="auto"/>
              <w:ind w:left="216" w:hanging="216"/>
              <w:rPr>
                <w:ins w:id="101" w:author="Author"/>
                <w:sz w:val="20"/>
                <w:szCs w:val="20"/>
              </w:rPr>
            </w:pPr>
            <w:r>
              <w:rPr>
                <w:sz w:val="20"/>
                <w:szCs w:val="20"/>
              </w:rPr>
              <w:t xml:space="preserve">6. </w:t>
            </w:r>
            <w:ins w:id="102" w:author="Author">
              <w:r w:rsidR="0001189B" w:rsidRPr="00CD16C3">
                <w:rPr>
                  <w:sz w:val="20"/>
                  <w:szCs w:val="20"/>
                </w:rPr>
                <w:t xml:space="preserve">The operating test contains an adequate number of simulator scenarios, such that each licensed operator is evaluated using at least two simulator scenarios. </w:t>
              </w:r>
              <w:r w:rsidR="003A3D70" w:rsidRPr="00CD16C3">
                <w:rPr>
                  <w:sz w:val="20"/>
                  <w:szCs w:val="20"/>
                </w:rPr>
                <w:t xml:space="preserve">Each operator </w:t>
              </w:r>
              <w:r w:rsidR="00653012" w:rsidRPr="00CD16C3">
                <w:rPr>
                  <w:sz w:val="20"/>
                  <w:szCs w:val="20"/>
                </w:rPr>
                <w:t xml:space="preserve">is evaluated </w:t>
              </w:r>
              <w:r w:rsidR="00E800C7" w:rsidRPr="00CD16C3">
                <w:rPr>
                  <w:sz w:val="20"/>
                  <w:szCs w:val="20"/>
                </w:rPr>
                <w:t xml:space="preserve">in </w:t>
              </w:r>
              <w:r w:rsidR="00654169" w:rsidRPr="00CD16C3">
                <w:rPr>
                  <w:sz w:val="20"/>
                  <w:szCs w:val="20"/>
                </w:rPr>
                <w:t>positions</w:t>
              </w:r>
              <w:r w:rsidR="00653012" w:rsidRPr="00CD16C3">
                <w:rPr>
                  <w:sz w:val="20"/>
                  <w:szCs w:val="20"/>
                </w:rPr>
                <w:t xml:space="preserve"> as described in the facility training program.</w:t>
              </w:r>
            </w:ins>
          </w:p>
        </w:tc>
        <w:tc>
          <w:tcPr>
            <w:tcW w:w="720" w:type="dxa"/>
          </w:tcPr>
          <w:p w14:paraId="378EEE53" w14:textId="77777777" w:rsidR="0001189B" w:rsidRDefault="0001189B" w:rsidP="00392E99">
            <w:pPr>
              <w:tabs>
                <w:tab w:val="left" w:pos="360"/>
              </w:tabs>
              <w:spacing w:line="240" w:lineRule="auto"/>
              <w:rPr>
                <w:ins w:id="103" w:author="Author"/>
              </w:rPr>
            </w:pPr>
          </w:p>
        </w:tc>
        <w:tc>
          <w:tcPr>
            <w:tcW w:w="785" w:type="dxa"/>
          </w:tcPr>
          <w:p w14:paraId="0159B0EF" w14:textId="77777777" w:rsidR="0001189B" w:rsidRDefault="0001189B" w:rsidP="00392E99">
            <w:pPr>
              <w:tabs>
                <w:tab w:val="left" w:pos="360"/>
              </w:tabs>
              <w:spacing w:line="240" w:lineRule="auto"/>
              <w:rPr>
                <w:ins w:id="104" w:author="Author"/>
              </w:rPr>
            </w:pPr>
          </w:p>
        </w:tc>
      </w:tr>
      <w:tr w:rsidR="00C33FBC" w14:paraId="38897BD8" w14:textId="77777777" w:rsidTr="00392E99">
        <w:tc>
          <w:tcPr>
            <w:tcW w:w="7855" w:type="dxa"/>
          </w:tcPr>
          <w:p w14:paraId="47DCD9D7" w14:textId="3B01839B" w:rsidR="00C33FBC" w:rsidRPr="00CD16C3" w:rsidRDefault="00CD16C3" w:rsidP="00CD16C3">
            <w:pPr>
              <w:tabs>
                <w:tab w:val="left" w:pos="360"/>
              </w:tabs>
              <w:spacing w:line="240" w:lineRule="auto"/>
              <w:ind w:left="216" w:hanging="216"/>
              <w:rPr>
                <w:sz w:val="20"/>
                <w:szCs w:val="20"/>
              </w:rPr>
            </w:pPr>
            <w:r>
              <w:rPr>
                <w:sz w:val="20"/>
                <w:szCs w:val="20"/>
              </w:rPr>
              <w:t xml:space="preserve">7. </w:t>
            </w:r>
            <w:r w:rsidR="00C33FBC" w:rsidRPr="00CD16C3">
              <w:rPr>
                <w:sz w:val="20"/>
                <w:szCs w:val="20"/>
              </w:rPr>
              <w:t xml:space="preserve">There </w:t>
            </w:r>
            <w:proofErr w:type="gramStart"/>
            <w:r w:rsidR="00C33FBC" w:rsidRPr="00CD16C3">
              <w:rPr>
                <w:sz w:val="20"/>
                <w:szCs w:val="20"/>
              </w:rPr>
              <w:t>were</w:t>
            </w:r>
            <w:proofErr w:type="gramEnd"/>
            <w:r w:rsidR="00C33FBC" w:rsidRPr="00CD16C3">
              <w:rPr>
                <w:sz w:val="20"/>
                <w:szCs w:val="20"/>
              </w:rPr>
              <w:t xml:space="preserve"> no </w:t>
            </w:r>
            <w:r w:rsidR="00C33FBC" w:rsidRPr="00CD16C3">
              <w:rPr>
                <w:i/>
                <w:sz w:val="20"/>
                <w:szCs w:val="20"/>
              </w:rPr>
              <w:t>uncorrected</w:t>
            </w:r>
            <w:r w:rsidR="00C33FBC" w:rsidRPr="00CD16C3">
              <w:rPr>
                <w:sz w:val="20"/>
                <w:szCs w:val="20"/>
              </w:rPr>
              <w:t xml:space="preserve"> examination </w:t>
            </w:r>
            <w:r w:rsidR="00C33FBC" w:rsidRPr="00CD16C3">
              <w:rPr>
                <w:i/>
                <w:sz w:val="20"/>
                <w:szCs w:val="20"/>
              </w:rPr>
              <w:t>administration</w:t>
            </w:r>
            <w:r w:rsidR="00C33FBC" w:rsidRPr="00CD16C3">
              <w:rPr>
                <w:sz w:val="20"/>
                <w:szCs w:val="20"/>
              </w:rPr>
              <w:t xml:space="preserve"> errors observed during the performance of the simulator scenarios and all of the scenarios were conducted as planned</w:t>
            </w:r>
            <w:r w:rsidR="00C33FBC" w:rsidRPr="00CD16C3">
              <w:rPr>
                <w:sz w:val="20"/>
                <w:szCs w:val="20"/>
                <w:vertAlign w:val="superscript"/>
              </w:rPr>
              <w:t>1</w:t>
            </w:r>
            <w:r w:rsidR="00123D28" w:rsidRPr="00CD16C3">
              <w:rPr>
                <w:sz w:val="20"/>
                <w:szCs w:val="20"/>
              </w:rPr>
              <w:t xml:space="preserve">. </w:t>
            </w:r>
            <w:r w:rsidR="00C33FBC" w:rsidRPr="00CD16C3">
              <w:rPr>
                <w:sz w:val="20"/>
                <w:szCs w:val="20"/>
              </w:rPr>
              <w:t>Examples of examination administration errors include improper simulator set-up, improper action taken by the simulator booth operator in response to the crew’s action(s), or improper evaluator cuing of one or more crew members</w:t>
            </w:r>
            <w:r w:rsidR="00123D28" w:rsidRPr="00CD16C3">
              <w:rPr>
                <w:sz w:val="20"/>
                <w:szCs w:val="20"/>
              </w:rPr>
              <w:t>.</w:t>
            </w:r>
          </w:p>
        </w:tc>
        <w:tc>
          <w:tcPr>
            <w:tcW w:w="720" w:type="dxa"/>
          </w:tcPr>
          <w:p w14:paraId="7E9DE238" w14:textId="77777777" w:rsidR="00C33FBC" w:rsidRDefault="00C33FBC" w:rsidP="00392E99">
            <w:pPr>
              <w:tabs>
                <w:tab w:val="left" w:pos="360"/>
              </w:tabs>
              <w:spacing w:line="240" w:lineRule="auto"/>
            </w:pPr>
          </w:p>
        </w:tc>
        <w:tc>
          <w:tcPr>
            <w:tcW w:w="785" w:type="dxa"/>
          </w:tcPr>
          <w:p w14:paraId="09FC8BBD" w14:textId="77777777" w:rsidR="00C33FBC" w:rsidRDefault="00C33FBC" w:rsidP="00392E99">
            <w:pPr>
              <w:tabs>
                <w:tab w:val="left" w:pos="360"/>
              </w:tabs>
              <w:spacing w:line="240" w:lineRule="auto"/>
            </w:pPr>
          </w:p>
        </w:tc>
      </w:tr>
      <w:tr w:rsidR="00C33FBC" w14:paraId="6522C384" w14:textId="77777777" w:rsidTr="00392E99">
        <w:tc>
          <w:tcPr>
            <w:tcW w:w="7855" w:type="dxa"/>
          </w:tcPr>
          <w:p w14:paraId="0D60F16D" w14:textId="35B8FB70" w:rsidR="00C33FBC" w:rsidRPr="00CD16C3" w:rsidRDefault="00CD16C3" w:rsidP="00CD16C3">
            <w:pPr>
              <w:tabs>
                <w:tab w:val="left" w:pos="360"/>
              </w:tabs>
              <w:spacing w:line="240" w:lineRule="auto"/>
              <w:ind w:left="216" w:hanging="216"/>
              <w:rPr>
                <w:sz w:val="20"/>
                <w:szCs w:val="20"/>
              </w:rPr>
            </w:pPr>
            <w:r>
              <w:rPr>
                <w:sz w:val="20"/>
                <w:szCs w:val="20"/>
              </w:rPr>
              <w:t xml:space="preserve">8. </w:t>
            </w:r>
            <w:r w:rsidR="00C33FBC" w:rsidRPr="00CD16C3">
              <w:rPr>
                <w:sz w:val="20"/>
                <w:szCs w:val="20"/>
              </w:rPr>
              <w:t xml:space="preserve">Examinee performance errors during JPMs are detected by facility evaluators, such that you agree with </w:t>
            </w:r>
            <w:proofErr w:type="gramStart"/>
            <w:r w:rsidR="00C33FBC" w:rsidRPr="00CD16C3">
              <w:rPr>
                <w:sz w:val="20"/>
                <w:szCs w:val="20"/>
              </w:rPr>
              <w:t>all of</w:t>
            </w:r>
            <w:proofErr w:type="gramEnd"/>
            <w:r w:rsidR="00C33FBC" w:rsidRPr="00CD16C3">
              <w:rPr>
                <w:sz w:val="20"/>
                <w:szCs w:val="20"/>
              </w:rPr>
              <w:t xml:space="preserve"> the pass/fail determinations for JPMs that you observed.</w:t>
            </w:r>
          </w:p>
        </w:tc>
        <w:tc>
          <w:tcPr>
            <w:tcW w:w="720" w:type="dxa"/>
          </w:tcPr>
          <w:p w14:paraId="5B1AA1E9" w14:textId="77777777" w:rsidR="00C33FBC" w:rsidRDefault="00C33FBC" w:rsidP="00392E99">
            <w:pPr>
              <w:tabs>
                <w:tab w:val="left" w:pos="360"/>
              </w:tabs>
              <w:spacing w:line="240" w:lineRule="auto"/>
            </w:pPr>
          </w:p>
        </w:tc>
        <w:tc>
          <w:tcPr>
            <w:tcW w:w="785" w:type="dxa"/>
          </w:tcPr>
          <w:p w14:paraId="27C25424" w14:textId="77777777" w:rsidR="00C33FBC" w:rsidRDefault="00C33FBC" w:rsidP="00392E99">
            <w:pPr>
              <w:tabs>
                <w:tab w:val="left" w:pos="360"/>
              </w:tabs>
              <w:spacing w:line="240" w:lineRule="auto"/>
            </w:pPr>
          </w:p>
        </w:tc>
      </w:tr>
      <w:tr w:rsidR="00C33FBC" w14:paraId="3E08CF82" w14:textId="77777777" w:rsidTr="00392E99">
        <w:tc>
          <w:tcPr>
            <w:tcW w:w="7855" w:type="dxa"/>
          </w:tcPr>
          <w:p w14:paraId="01B38203" w14:textId="4422B5F0" w:rsidR="00C33FBC" w:rsidRPr="00CD16C3" w:rsidRDefault="00CD16C3" w:rsidP="00CD16C3">
            <w:pPr>
              <w:tabs>
                <w:tab w:val="left" w:pos="360"/>
              </w:tabs>
              <w:spacing w:line="240" w:lineRule="auto"/>
              <w:ind w:left="216" w:hanging="216"/>
              <w:rPr>
                <w:sz w:val="20"/>
                <w:szCs w:val="20"/>
              </w:rPr>
            </w:pPr>
            <w:r>
              <w:rPr>
                <w:sz w:val="20"/>
                <w:szCs w:val="20"/>
              </w:rPr>
              <w:t xml:space="preserve">9. </w:t>
            </w:r>
            <w:r w:rsidR="00C33FBC" w:rsidRPr="00CD16C3">
              <w:rPr>
                <w:sz w:val="20"/>
                <w:szCs w:val="20"/>
              </w:rPr>
              <w:t xml:space="preserve">Examinee performance errors during simulator scenarios are detected by facility evaluators, such that you agree with </w:t>
            </w:r>
            <w:proofErr w:type="gramStart"/>
            <w:r w:rsidR="00C33FBC" w:rsidRPr="00CD16C3">
              <w:rPr>
                <w:sz w:val="20"/>
                <w:szCs w:val="20"/>
              </w:rPr>
              <w:t>all of</w:t>
            </w:r>
            <w:proofErr w:type="gramEnd"/>
            <w:r w:rsidR="00C33FBC" w:rsidRPr="00CD16C3">
              <w:rPr>
                <w:sz w:val="20"/>
                <w:szCs w:val="20"/>
              </w:rPr>
              <w:t xml:space="preserve"> the pass/fail determinations for scenarios that you observed</w:t>
            </w:r>
            <w:r w:rsidR="00123D28" w:rsidRPr="00CD16C3">
              <w:rPr>
                <w:sz w:val="20"/>
                <w:szCs w:val="20"/>
              </w:rPr>
              <w:t xml:space="preserve">. </w:t>
            </w:r>
            <w:r w:rsidR="00C33FBC" w:rsidRPr="00CD16C3">
              <w:rPr>
                <w:sz w:val="20"/>
                <w:szCs w:val="20"/>
              </w:rPr>
              <w:t>When evaluating this item, the inspector should consider whether the facility licensee utilized an adequate number of evaluators for the given crew size</w:t>
            </w:r>
            <w:r w:rsidR="00123D28" w:rsidRPr="00CD16C3">
              <w:rPr>
                <w:sz w:val="20"/>
                <w:szCs w:val="20"/>
              </w:rPr>
              <w:t>.</w:t>
            </w:r>
          </w:p>
        </w:tc>
        <w:tc>
          <w:tcPr>
            <w:tcW w:w="720" w:type="dxa"/>
          </w:tcPr>
          <w:p w14:paraId="5E8F6582" w14:textId="77777777" w:rsidR="00C33FBC" w:rsidRDefault="00C33FBC" w:rsidP="00392E99">
            <w:pPr>
              <w:tabs>
                <w:tab w:val="left" w:pos="360"/>
              </w:tabs>
              <w:spacing w:line="240" w:lineRule="auto"/>
            </w:pPr>
          </w:p>
        </w:tc>
        <w:tc>
          <w:tcPr>
            <w:tcW w:w="785" w:type="dxa"/>
          </w:tcPr>
          <w:p w14:paraId="3E3623D1" w14:textId="77777777" w:rsidR="00C33FBC" w:rsidRDefault="00C33FBC" w:rsidP="00392E99">
            <w:pPr>
              <w:tabs>
                <w:tab w:val="left" w:pos="360"/>
              </w:tabs>
              <w:spacing w:line="240" w:lineRule="auto"/>
            </w:pPr>
          </w:p>
        </w:tc>
      </w:tr>
    </w:tbl>
    <w:p w14:paraId="730D8C1C" w14:textId="77777777" w:rsidR="00C33FBC" w:rsidRDefault="00C33FBC" w:rsidP="00C33FBC">
      <w:pPr>
        <w:rPr>
          <w:sz w:val="24"/>
        </w:rPr>
      </w:pPr>
    </w:p>
    <w:p w14:paraId="4BDA16E2" w14:textId="65B27F4B" w:rsidR="00DD0F1E" w:rsidRDefault="00EF0B54" w:rsidP="00DD0F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sectPr w:rsidR="00DD0F1E" w:rsidSect="0056768D">
          <w:footerReference w:type="default" r:id="rId29"/>
          <w:footnotePr>
            <w:numRestart w:val="eachSect"/>
          </w:footnotePr>
          <w:pgSz w:w="12240" w:h="15840"/>
          <w:pgMar w:top="1440" w:right="1440" w:bottom="1440" w:left="1440" w:header="720" w:footer="720" w:gutter="0"/>
          <w:pgNumType w:start="1"/>
          <w:cols w:space="720"/>
          <w:docGrid w:linePitch="360"/>
        </w:sectPr>
      </w:pPr>
      <w:ins w:id="105" w:author="Author">
        <w:r w:rsidRPr="00EF0B54">
          <w:t>If any block in this checklist is checked “NO”, these items may be a</w:t>
        </w:r>
        <w:r w:rsidR="00A818D4">
          <w:t>n</w:t>
        </w:r>
        <w:r w:rsidRPr="00EF0B54">
          <w:t xml:space="preserve"> </w:t>
        </w:r>
        <w:r w:rsidR="00951366">
          <w:t>issue of concern</w:t>
        </w:r>
        <w:r w:rsidRPr="00EF0B54">
          <w:t xml:space="preserve"> against the expected quality standards for a licensed operator requalification operating test required by 10 CFR 55.59(a)(2), and as a possible </w:t>
        </w:r>
        <w:r w:rsidR="003F55B0">
          <w:t>performance deficiency</w:t>
        </w:r>
        <w:r w:rsidRPr="00EF0B54">
          <w:t xml:space="preserve">. Review the </w:t>
        </w:r>
        <w:r w:rsidR="007D2097">
          <w:t>administration</w:t>
        </w:r>
        <w:r w:rsidRPr="00EF0B54">
          <w:t xml:space="preserve"> of the test against the facility licensee’s approved training program. </w:t>
        </w:r>
      </w:ins>
      <w:r w:rsidR="00C33FBC" w:rsidRPr="00E1201D">
        <w:t xml:space="preserve"> </w:t>
      </w:r>
    </w:p>
    <w:p w14:paraId="0DD80FA7" w14:textId="37ECA816" w:rsidR="00DD0F1E" w:rsidRPr="00392E99" w:rsidRDefault="006A1711" w:rsidP="00392E99">
      <w:pPr>
        <w:pStyle w:val="attachmenttitle"/>
      </w:pPr>
      <w:r w:rsidRPr="00DD0F1E">
        <w:lastRenderedPageBreak/>
        <w:t>Appendix E</w:t>
      </w:r>
      <w:r>
        <w:t xml:space="preserve">: </w:t>
      </w:r>
      <w:r w:rsidRPr="00DD0F1E">
        <w:t>Requalification Examination Security</w:t>
      </w:r>
      <w:r>
        <w:t xml:space="preserve"> Checklist</w:t>
      </w:r>
    </w:p>
    <w:tbl>
      <w:tblPr>
        <w:tblW w:w="947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43" w:type="dxa"/>
          <w:left w:w="115" w:type="dxa"/>
          <w:bottom w:w="43" w:type="dxa"/>
          <w:right w:w="115" w:type="dxa"/>
        </w:tblCellMar>
        <w:tblLook w:val="01E0" w:firstRow="1" w:lastRow="1" w:firstColumn="1" w:lastColumn="1" w:noHBand="0" w:noVBand="0"/>
      </w:tblPr>
      <w:tblGrid>
        <w:gridCol w:w="8057"/>
        <w:gridCol w:w="740"/>
        <w:gridCol w:w="676"/>
      </w:tblGrid>
      <w:tr w:rsidR="00DD0F1E" w:rsidRPr="00DD0F1E" w14:paraId="419657F1" w14:textId="77777777" w:rsidTr="00392E99">
        <w:tc>
          <w:tcPr>
            <w:tcW w:w="8057" w:type="dxa"/>
          </w:tcPr>
          <w:p w14:paraId="34DD2833" w14:textId="77777777" w:rsidR="00DD0F1E" w:rsidRPr="00DD0F1E" w:rsidRDefault="00DD0F1E" w:rsidP="00392E99">
            <w:pPr>
              <w:tabs>
                <w:tab w:val="left" w:pos="360"/>
              </w:tabs>
              <w:spacing w:line="240" w:lineRule="auto"/>
              <w:rPr>
                <w:rFonts w:eastAsia="Times New Roman" w:cs="Times New Roman"/>
                <w:sz w:val="20"/>
                <w:szCs w:val="20"/>
              </w:rPr>
            </w:pPr>
          </w:p>
        </w:tc>
        <w:tc>
          <w:tcPr>
            <w:tcW w:w="740" w:type="dxa"/>
          </w:tcPr>
          <w:p w14:paraId="235BFEA7" w14:textId="77777777" w:rsidR="00DD0F1E" w:rsidRPr="00DD0F1E" w:rsidRDefault="00DD0F1E" w:rsidP="00392E99">
            <w:pPr>
              <w:tabs>
                <w:tab w:val="left" w:pos="360"/>
              </w:tabs>
              <w:spacing w:line="240" w:lineRule="auto"/>
              <w:rPr>
                <w:rFonts w:eastAsia="Times New Roman" w:cs="Times New Roman"/>
                <w:sz w:val="20"/>
                <w:szCs w:val="20"/>
              </w:rPr>
            </w:pPr>
            <w:r w:rsidRPr="00DD0F1E">
              <w:rPr>
                <w:rFonts w:eastAsia="Times New Roman" w:cs="Times New Roman"/>
                <w:sz w:val="20"/>
                <w:szCs w:val="20"/>
              </w:rPr>
              <w:t>YES</w:t>
            </w:r>
          </w:p>
        </w:tc>
        <w:tc>
          <w:tcPr>
            <w:tcW w:w="676" w:type="dxa"/>
          </w:tcPr>
          <w:p w14:paraId="1B450325" w14:textId="77777777" w:rsidR="00DD0F1E" w:rsidRPr="00DD0F1E" w:rsidRDefault="00DD0F1E" w:rsidP="00392E99">
            <w:pPr>
              <w:tabs>
                <w:tab w:val="left" w:pos="360"/>
              </w:tabs>
              <w:spacing w:line="240" w:lineRule="auto"/>
              <w:rPr>
                <w:rFonts w:eastAsia="Times New Roman" w:cs="Times New Roman"/>
                <w:sz w:val="20"/>
                <w:szCs w:val="20"/>
              </w:rPr>
            </w:pPr>
            <w:r w:rsidRPr="00DD0F1E">
              <w:rPr>
                <w:rFonts w:eastAsia="Times New Roman" w:cs="Times New Roman"/>
                <w:sz w:val="20"/>
                <w:szCs w:val="20"/>
              </w:rPr>
              <w:t>NO</w:t>
            </w:r>
          </w:p>
        </w:tc>
      </w:tr>
      <w:tr w:rsidR="00DD0F1E" w:rsidRPr="00DD0F1E" w14:paraId="1678B785" w14:textId="77777777" w:rsidTr="00392E99">
        <w:tc>
          <w:tcPr>
            <w:tcW w:w="8057" w:type="dxa"/>
          </w:tcPr>
          <w:p w14:paraId="3FB8868D" w14:textId="3FB6F26B" w:rsidR="00DD0F1E" w:rsidRPr="00673DBD" w:rsidRDefault="00DD0F1E" w:rsidP="00CD2CAC">
            <w:pPr>
              <w:pStyle w:val="ListParagraph"/>
              <w:numPr>
                <w:ilvl w:val="0"/>
                <w:numId w:val="19"/>
              </w:numPr>
              <w:tabs>
                <w:tab w:val="left" w:pos="360"/>
              </w:tabs>
              <w:spacing w:line="240" w:lineRule="auto"/>
              <w:ind w:left="360"/>
              <w:rPr>
                <w:rFonts w:eastAsia="Times New Roman" w:cs="Times New Roman"/>
                <w:sz w:val="18"/>
                <w:szCs w:val="18"/>
              </w:rPr>
            </w:pPr>
            <w:r w:rsidRPr="00673DBD">
              <w:rPr>
                <w:rFonts w:eastAsia="Times New Roman" w:cs="Times New Roman"/>
                <w:sz w:val="18"/>
                <w:szCs w:val="18"/>
              </w:rPr>
              <w:t xml:space="preserve">Biennial requalification written examinations administered to different licensed operators during different weeks within a training cycle repeat </w:t>
            </w:r>
            <w:r w:rsidRPr="00673DBD">
              <w:rPr>
                <w:rFonts w:eastAsia="Times New Roman" w:cs="Times New Roman"/>
                <w:sz w:val="18"/>
                <w:szCs w:val="18"/>
                <w:u w:val="single"/>
              </w:rPr>
              <w:t>&lt;</w:t>
            </w:r>
            <w:r w:rsidRPr="00673DBD">
              <w:rPr>
                <w:rFonts w:eastAsia="Times New Roman" w:cs="Times New Roman"/>
                <w:sz w:val="18"/>
                <w:szCs w:val="18"/>
              </w:rPr>
              <w:t xml:space="preserve"> 50% of examination questions that have previously been administered during that same training cycle. </w:t>
            </w:r>
          </w:p>
        </w:tc>
        <w:tc>
          <w:tcPr>
            <w:tcW w:w="740" w:type="dxa"/>
          </w:tcPr>
          <w:p w14:paraId="250EAC6F" w14:textId="77777777" w:rsidR="00DD0F1E" w:rsidRPr="008C7A6B" w:rsidRDefault="00DD0F1E" w:rsidP="00392E99">
            <w:pPr>
              <w:tabs>
                <w:tab w:val="left" w:pos="360"/>
              </w:tabs>
              <w:spacing w:line="240" w:lineRule="auto"/>
              <w:rPr>
                <w:rFonts w:eastAsia="Times New Roman" w:cs="Times New Roman"/>
                <w:sz w:val="18"/>
                <w:szCs w:val="18"/>
              </w:rPr>
            </w:pPr>
          </w:p>
        </w:tc>
        <w:tc>
          <w:tcPr>
            <w:tcW w:w="676" w:type="dxa"/>
          </w:tcPr>
          <w:p w14:paraId="3EF9F6AA" w14:textId="77777777" w:rsidR="00DD0F1E" w:rsidRPr="008C7A6B" w:rsidRDefault="00DD0F1E" w:rsidP="00392E99">
            <w:pPr>
              <w:tabs>
                <w:tab w:val="left" w:pos="360"/>
              </w:tabs>
              <w:spacing w:line="240" w:lineRule="auto"/>
              <w:rPr>
                <w:rFonts w:eastAsia="Times New Roman" w:cs="Times New Roman"/>
                <w:sz w:val="18"/>
                <w:szCs w:val="18"/>
              </w:rPr>
            </w:pPr>
          </w:p>
        </w:tc>
      </w:tr>
      <w:tr w:rsidR="00DC5716" w:rsidRPr="00DD0F1E" w14:paraId="6B9451C2" w14:textId="77777777" w:rsidTr="00392E99">
        <w:tc>
          <w:tcPr>
            <w:tcW w:w="8057" w:type="dxa"/>
          </w:tcPr>
          <w:p w14:paraId="3025220A" w14:textId="719D52F3" w:rsidR="00DC5716" w:rsidRPr="00673DBD" w:rsidRDefault="00DF6AEC" w:rsidP="00CD2CAC">
            <w:pPr>
              <w:pStyle w:val="ListParagraph"/>
              <w:numPr>
                <w:ilvl w:val="0"/>
                <w:numId w:val="19"/>
              </w:numPr>
              <w:tabs>
                <w:tab w:val="left" w:pos="360"/>
              </w:tabs>
              <w:spacing w:line="240" w:lineRule="auto"/>
              <w:ind w:left="360"/>
              <w:rPr>
                <w:rFonts w:eastAsia="Times New Roman" w:cs="Times New Roman"/>
                <w:sz w:val="18"/>
                <w:szCs w:val="18"/>
              </w:rPr>
            </w:pPr>
            <w:r w:rsidRPr="00673DBD">
              <w:rPr>
                <w:rFonts w:eastAsia="Times New Roman" w:cs="Times New Roman"/>
                <w:sz w:val="18"/>
                <w:szCs w:val="18"/>
              </w:rPr>
              <w:t xml:space="preserve">Biennial requalification written examinations differ from one 24-month requalification program to the next </w:t>
            </w:r>
            <w:r w:rsidR="004F03C0" w:rsidRPr="00673DBD">
              <w:rPr>
                <w:rFonts w:eastAsia="Times New Roman" w:cs="Times New Roman"/>
                <w:sz w:val="18"/>
                <w:szCs w:val="18"/>
              </w:rPr>
              <w:t>so that</w:t>
            </w:r>
            <w:r w:rsidR="00474428" w:rsidRPr="00673DBD">
              <w:rPr>
                <w:rFonts w:eastAsia="Times New Roman" w:cs="Times New Roman"/>
                <w:sz w:val="18"/>
                <w:szCs w:val="18"/>
              </w:rPr>
              <w:t xml:space="preserve"> 55.49 requirements and</w:t>
            </w:r>
            <w:r w:rsidR="004F03C0" w:rsidRPr="00673DBD">
              <w:rPr>
                <w:rFonts w:eastAsia="Times New Roman" w:cs="Times New Roman"/>
                <w:sz w:val="18"/>
                <w:szCs w:val="18"/>
              </w:rPr>
              <w:t xml:space="preserve"> licensee program requirements </w:t>
            </w:r>
            <w:r w:rsidR="00175DF2" w:rsidRPr="00673DBD">
              <w:rPr>
                <w:rFonts w:eastAsia="Times New Roman" w:cs="Times New Roman"/>
                <w:sz w:val="18"/>
                <w:szCs w:val="18"/>
              </w:rPr>
              <w:t xml:space="preserve">for </w:t>
            </w:r>
            <w:r w:rsidR="00A56FFA" w:rsidRPr="00673DBD">
              <w:rPr>
                <w:rFonts w:eastAsia="Times New Roman" w:cs="Times New Roman"/>
                <w:sz w:val="18"/>
                <w:szCs w:val="18"/>
              </w:rPr>
              <w:t>equitable and consistent examinations are met</w:t>
            </w:r>
            <w:r w:rsidR="00123D28">
              <w:rPr>
                <w:rFonts w:eastAsia="Times New Roman" w:cs="Times New Roman"/>
                <w:sz w:val="18"/>
                <w:szCs w:val="18"/>
              </w:rPr>
              <w:t xml:space="preserve">. </w:t>
            </w:r>
          </w:p>
        </w:tc>
        <w:tc>
          <w:tcPr>
            <w:tcW w:w="740" w:type="dxa"/>
          </w:tcPr>
          <w:p w14:paraId="1B97A05E" w14:textId="77777777" w:rsidR="00DC5716" w:rsidRPr="008C7A6B" w:rsidRDefault="00DC5716" w:rsidP="00392E99">
            <w:pPr>
              <w:tabs>
                <w:tab w:val="left" w:pos="360"/>
              </w:tabs>
              <w:spacing w:line="240" w:lineRule="auto"/>
              <w:rPr>
                <w:rFonts w:eastAsia="Times New Roman" w:cs="Times New Roman"/>
                <w:sz w:val="18"/>
                <w:szCs w:val="18"/>
              </w:rPr>
            </w:pPr>
          </w:p>
        </w:tc>
        <w:tc>
          <w:tcPr>
            <w:tcW w:w="676" w:type="dxa"/>
          </w:tcPr>
          <w:p w14:paraId="22EFFB9C" w14:textId="77777777" w:rsidR="00DC5716" w:rsidRPr="008C7A6B" w:rsidRDefault="00DC5716" w:rsidP="00392E99">
            <w:pPr>
              <w:tabs>
                <w:tab w:val="left" w:pos="360"/>
              </w:tabs>
              <w:spacing w:line="240" w:lineRule="auto"/>
              <w:rPr>
                <w:rFonts w:eastAsia="Times New Roman" w:cs="Times New Roman"/>
                <w:sz w:val="18"/>
                <w:szCs w:val="18"/>
              </w:rPr>
            </w:pPr>
          </w:p>
        </w:tc>
      </w:tr>
      <w:tr w:rsidR="00DD0F1E" w:rsidRPr="00DD0F1E" w14:paraId="1DEDE192" w14:textId="77777777" w:rsidTr="00392E99">
        <w:tc>
          <w:tcPr>
            <w:tcW w:w="8057" w:type="dxa"/>
          </w:tcPr>
          <w:p w14:paraId="34116142" w14:textId="0A235285" w:rsidR="00DD0F1E" w:rsidRPr="00673DBD" w:rsidRDefault="00DD0F1E" w:rsidP="00CD2CAC">
            <w:pPr>
              <w:pStyle w:val="ListParagraph"/>
              <w:numPr>
                <w:ilvl w:val="0"/>
                <w:numId w:val="19"/>
              </w:numPr>
              <w:tabs>
                <w:tab w:val="left" w:pos="360"/>
              </w:tabs>
              <w:spacing w:line="240" w:lineRule="auto"/>
              <w:ind w:left="360"/>
              <w:rPr>
                <w:rFonts w:eastAsia="Times New Roman" w:cs="Times New Roman"/>
                <w:sz w:val="18"/>
                <w:szCs w:val="18"/>
              </w:rPr>
            </w:pPr>
            <w:r w:rsidRPr="00673DBD">
              <w:rPr>
                <w:rFonts w:eastAsia="Times New Roman" w:cs="Times New Roman"/>
                <w:sz w:val="18"/>
                <w:szCs w:val="18"/>
              </w:rPr>
              <w:t xml:space="preserve">Annual requalification operating tests administered to different licensed operators during different weeks within a training cycle repeat </w:t>
            </w:r>
            <w:r w:rsidRPr="00673DBD">
              <w:rPr>
                <w:rFonts w:eastAsia="Times New Roman" w:cs="Times New Roman"/>
                <w:sz w:val="18"/>
                <w:szCs w:val="18"/>
                <w:u w:val="single"/>
              </w:rPr>
              <w:t>&lt;</w:t>
            </w:r>
            <w:r w:rsidRPr="00673DBD">
              <w:rPr>
                <w:rFonts w:eastAsia="Times New Roman" w:cs="Times New Roman"/>
                <w:sz w:val="18"/>
                <w:szCs w:val="18"/>
              </w:rPr>
              <w:t xml:space="preserve"> 50% of JPMs that have previously been administered during that same training cycle</w:t>
            </w:r>
            <w:r w:rsidR="00123D28">
              <w:rPr>
                <w:rFonts w:eastAsia="Times New Roman" w:cs="Times New Roman"/>
                <w:sz w:val="18"/>
                <w:szCs w:val="18"/>
              </w:rPr>
              <w:t xml:space="preserve">. </w:t>
            </w:r>
          </w:p>
        </w:tc>
        <w:tc>
          <w:tcPr>
            <w:tcW w:w="740" w:type="dxa"/>
          </w:tcPr>
          <w:p w14:paraId="19CCFC77" w14:textId="77777777" w:rsidR="00DD0F1E" w:rsidRPr="008C7A6B" w:rsidRDefault="00DD0F1E" w:rsidP="00392E99">
            <w:pPr>
              <w:tabs>
                <w:tab w:val="left" w:pos="360"/>
              </w:tabs>
              <w:spacing w:line="240" w:lineRule="auto"/>
              <w:rPr>
                <w:rFonts w:eastAsia="Times New Roman" w:cs="Times New Roman"/>
                <w:sz w:val="18"/>
                <w:szCs w:val="18"/>
              </w:rPr>
            </w:pPr>
          </w:p>
        </w:tc>
        <w:tc>
          <w:tcPr>
            <w:tcW w:w="676" w:type="dxa"/>
          </w:tcPr>
          <w:p w14:paraId="67FE32C0" w14:textId="77777777" w:rsidR="00DD0F1E" w:rsidRPr="008C7A6B" w:rsidRDefault="00DD0F1E" w:rsidP="00392E99">
            <w:pPr>
              <w:tabs>
                <w:tab w:val="left" w:pos="360"/>
              </w:tabs>
              <w:spacing w:line="240" w:lineRule="auto"/>
              <w:rPr>
                <w:rFonts w:eastAsia="Times New Roman" w:cs="Times New Roman"/>
                <w:sz w:val="18"/>
                <w:szCs w:val="18"/>
              </w:rPr>
            </w:pPr>
          </w:p>
        </w:tc>
      </w:tr>
      <w:tr w:rsidR="00DD0F1E" w:rsidRPr="00DD0F1E" w14:paraId="2AFEDA0E" w14:textId="77777777" w:rsidTr="00392E99">
        <w:tc>
          <w:tcPr>
            <w:tcW w:w="8057" w:type="dxa"/>
          </w:tcPr>
          <w:p w14:paraId="49F34E25" w14:textId="7F022960" w:rsidR="00DD0F1E" w:rsidRPr="00673DBD" w:rsidRDefault="00DD0F1E" w:rsidP="00CD2CAC">
            <w:pPr>
              <w:pStyle w:val="ListParagraph"/>
              <w:numPr>
                <w:ilvl w:val="0"/>
                <w:numId w:val="19"/>
              </w:numPr>
              <w:tabs>
                <w:tab w:val="left" w:pos="360"/>
              </w:tabs>
              <w:spacing w:line="240" w:lineRule="auto"/>
              <w:ind w:left="360"/>
              <w:rPr>
                <w:rFonts w:eastAsia="Times New Roman" w:cs="Times New Roman"/>
                <w:sz w:val="18"/>
                <w:szCs w:val="18"/>
              </w:rPr>
            </w:pPr>
            <w:r w:rsidRPr="00673DBD">
              <w:rPr>
                <w:rFonts w:eastAsia="Times New Roman" w:cs="Times New Roman"/>
                <w:sz w:val="18"/>
                <w:szCs w:val="18"/>
              </w:rPr>
              <w:t xml:space="preserve">Annual requalification operating tests administered to different licensed operators during different weeks within a training cycle repeat </w:t>
            </w:r>
            <w:r w:rsidRPr="00673DBD">
              <w:rPr>
                <w:rFonts w:eastAsia="Times New Roman" w:cs="Times New Roman"/>
                <w:sz w:val="18"/>
                <w:szCs w:val="18"/>
                <w:u w:val="single"/>
              </w:rPr>
              <w:t>&lt;</w:t>
            </w:r>
            <w:r w:rsidRPr="00673DBD">
              <w:rPr>
                <w:rFonts w:eastAsia="Times New Roman" w:cs="Times New Roman"/>
                <w:sz w:val="18"/>
                <w:szCs w:val="18"/>
              </w:rPr>
              <w:t xml:space="preserve"> 50% of scenario events that have previously been administered during that same training cycle</w:t>
            </w:r>
            <w:r w:rsidR="00123D28">
              <w:rPr>
                <w:rFonts w:eastAsia="Times New Roman" w:cs="Times New Roman"/>
                <w:sz w:val="18"/>
                <w:szCs w:val="18"/>
              </w:rPr>
              <w:t xml:space="preserve">. </w:t>
            </w:r>
            <w:r w:rsidRPr="00673DBD">
              <w:rPr>
                <w:rFonts w:eastAsia="Times New Roman" w:cs="Times New Roman"/>
                <w:sz w:val="18"/>
                <w:szCs w:val="18"/>
              </w:rPr>
              <w:t>In addition, operators tested during different weeks within a training cycle are exposed to a variety of major transients</w:t>
            </w:r>
            <w:r w:rsidR="00123D28">
              <w:rPr>
                <w:rFonts w:eastAsia="Times New Roman" w:cs="Times New Roman"/>
                <w:sz w:val="18"/>
                <w:szCs w:val="18"/>
              </w:rPr>
              <w:t xml:space="preserve">. </w:t>
            </w:r>
          </w:p>
        </w:tc>
        <w:tc>
          <w:tcPr>
            <w:tcW w:w="740" w:type="dxa"/>
          </w:tcPr>
          <w:p w14:paraId="1609AC73" w14:textId="77777777" w:rsidR="00DD0F1E" w:rsidRPr="008C7A6B" w:rsidRDefault="00DD0F1E" w:rsidP="00392E99">
            <w:pPr>
              <w:tabs>
                <w:tab w:val="left" w:pos="360"/>
              </w:tabs>
              <w:spacing w:line="240" w:lineRule="auto"/>
              <w:rPr>
                <w:rFonts w:eastAsia="Times New Roman" w:cs="Times New Roman"/>
                <w:sz w:val="18"/>
                <w:szCs w:val="18"/>
              </w:rPr>
            </w:pPr>
          </w:p>
        </w:tc>
        <w:tc>
          <w:tcPr>
            <w:tcW w:w="676" w:type="dxa"/>
          </w:tcPr>
          <w:p w14:paraId="0C296470" w14:textId="77777777" w:rsidR="00DD0F1E" w:rsidRPr="008C7A6B" w:rsidRDefault="00DD0F1E" w:rsidP="00392E99">
            <w:pPr>
              <w:tabs>
                <w:tab w:val="left" w:pos="360"/>
              </w:tabs>
              <w:spacing w:line="240" w:lineRule="auto"/>
              <w:rPr>
                <w:rFonts w:eastAsia="Times New Roman" w:cs="Times New Roman"/>
                <w:sz w:val="18"/>
                <w:szCs w:val="18"/>
              </w:rPr>
            </w:pPr>
          </w:p>
        </w:tc>
      </w:tr>
      <w:tr w:rsidR="00C2140C" w:rsidRPr="00DD0F1E" w14:paraId="354C33B2" w14:textId="77777777" w:rsidTr="00392E99">
        <w:tc>
          <w:tcPr>
            <w:tcW w:w="8057" w:type="dxa"/>
          </w:tcPr>
          <w:p w14:paraId="0E001BDD" w14:textId="360DDA42" w:rsidR="00C2140C" w:rsidRPr="00673DBD" w:rsidRDefault="00DF6AEC" w:rsidP="00CD2CAC">
            <w:pPr>
              <w:pStyle w:val="ListParagraph"/>
              <w:numPr>
                <w:ilvl w:val="0"/>
                <w:numId w:val="19"/>
              </w:numPr>
              <w:tabs>
                <w:tab w:val="left" w:pos="360"/>
              </w:tabs>
              <w:spacing w:line="240" w:lineRule="auto"/>
              <w:ind w:left="360"/>
              <w:rPr>
                <w:rFonts w:eastAsia="Times New Roman" w:cs="Times New Roman"/>
                <w:sz w:val="18"/>
                <w:szCs w:val="18"/>
              </w:rPr>
            </w:pPr>
            <w:r w:rsidRPr="00673DBD">
              <w:rPr>
                <w:rFonts w:eastAsia="Times New Roman" w:cs="Times New Roman"/>
                <w:sz w:val="18"/>
                <w:szCs w:val="18"/>
              </w:rPr>
              <w:t xml:space="preserve">Annual requalification operating tests differ from year to year </w:t>
            </w:r>
            <w:r w:rsidR="00A56FFA" w:rsidRPr="00673DBD">
              <w:rPr>
                <w:rFonts w:eastAsia="Times New Roman" w:cs="Times New Roman"/>
                <w:sz w:val="18"/>
                <w:szCs w:val="18"/>
              </w:rPr>
              <w:t xml:space="preserve">so that </w:t>
            </w:r>
            <w:r w:rsidR="00474428" w:rsidRPr="00673DBD">
              <w:rPr>
                <w:rFonts w:eastAsia="Times New Roman" w:cs="Times New Roman"/>
                <w:sz w:val="18"/>
                <w:szCs w:val="18"/>
              </w:rPr>
              <w:t xml:space="preserve">55.49 requirements and </w:t>
            </w:r>
            <w:r w:rsidR="00A56FFA" w:rsidRPr="00673DBD">
              <w:rPr>
                <w:rFonts w:eastAsia="Times New Roman" w:cs="Times New Roman"/>
                <w:sz w:val="18"/>
                <w:szCs w:val="18"/>
              </w:rPr>
              <w:t>licensee program requirements for equitable and consistent examinations are met</w:t>
            </w:r>
            <w:r w:rsidR="00123D28">
              <w:rPr>
                <w:rFonts w:eastAsia="Times New Roman" w:cs="Times New Roman"/>
                <w:sz w:val="18"/>
                <w:szCs w:val="18"/>
              </w:rPr>
              <w:t xml:space="preserve">. </w:t>
            </w:r>
          </w:p>
        </w:tc>
        <w:tc>
          <w:tcPr>
            <w:tcW w:w="740" w:type="dxa"/>
          </w:tcPr>
          <w:p w14:paraId="3539996B" w14:textId="77777777" w:rsidR="00C2140C" w:rsidRPr="008C7A6B" w:rsidRDefault="00C2140C" w:rsidP="00392E99">
            <w:pPr>
              <w:tabs>
                <w:tab w:val="left" w:pos="360"/>
              </w:tabs>
              <w:spacing w:line="240" w:lineRule="auto"/>
              <w:rPr>
                <w:rFonts w:eastAsia="Times New Roman" w:cs="Times New Roman"/>
                <w:sz w:val="18"/>
                <w:szCs w:val="18"/>
              </w:rPr>
            </w:pPr>
          </w:p>
        </w:tc>
        <w:tc>
          <w:tcPr>
            <w:tcW w:w="676" w:type="dxa"/>
          </w:tcPr>
          <w:p w14:paraId="7DBF772F" w14:textId="77777777" w:rsidR="00C2140C" w:rsidRPr="008C7A6B" w:rsidRDefault="00C2140C" w:rsidP="00392E99">
            <w:pPr>
              <w:tabs>
                <w:tab w:val="left" w:pos="360"/>
              </w:tabs>
              <w:spacing w:line="240" w:lineRule="auto"/>
              <w:rPr>
                <w:rFonts w:eastAsia="Times New Roman" w:cs="Times New Roman"/>
                <w:sz w:val="18"/>
                <w:szCs w:val="18"/>
              </w:rPr>
            </w:pPr>
          </w:p>
        </w:tc>
      </w:tr>
      <w:tr w:rsidR="00DD0F1E" w:rsidRPr="00DD0F1E" w14:paraId="7FBBEC6D" w14:textId="77777777" w:rsidTr="00392E99">
        <w:tc>
          <w:tcPr>
            <w:tcW w:w="8057" w:type="dxa"/>
          </w:tcPr>
          <w:p w14:paraId="4768039D" w14:textId="165F3C3F" w:rsidR="00DD0F1E" w:rsidRPr="00673DBD" w:rsidRDefault="00DD0F1E" w:rsidP="00CD2CAC">
            <w:pPr>
              <w:pStyle w:val="ListParagraph"/>
              <w:numPr>
                <w:ilvl w:val="0"/>
                <w:numId w:val="19"/>
              </w:numPr>
              <w:tabs>
                <w:tab w:val="left" w:pos="360"/>
              </w:tabs>
              <w:spacing w:line="240" w:lineRule="auto"/>
              <w:ind w:left="360"/>
              <w:rPr>
                <w:rFonts w:eastAsia="Times New Roman" w:cs="Times New Roman"/>
                <w:sz w:val="18"/>
                <w:szCs w:val="18"/>
              </w:rPr>
            </w:pPr>
            <w:r w:rsidRPr="00673DBD">
              <w:rPr>
                <w:rFonts w:eastAsia="Times New Roman"/>
                <w:sz w:val="18"/>
                <w:szCs w:val="18"/>
              </w:rPr>
              <w:t>During the annual requalification operating test, some examinees may have completed a test item or items prior to other examinees during the testing week</w:t>
            </w:r>
            <w:r w:rsidR="00123D28">
              <w:rPr>
                <w:rFonts w:eastAsia="Times New Roman"/>
                <w:sz w:val="18"/>
                <w:szCs w:val="18"/>
              </w:rPr>
              <w:t xml:space="preserve">. </w:t>
            </w:r>
            <w:r w:rsidRPr="00673DBD">
              <w:rPr>
                <w:rFonts w:eastAsia="Times New Roman"/>
                <w:sz w:val="18"/>
                <w:szCs w:val="18"/>
              </w:rPr>
              <w:t xml:space="preserve">In such instances, the facility licensee implemented proper controls (e.g., sequestering, monitoring) which prevented communication of examination information between examinees who had completed a test item or items from those examinees who had yet to complete the same test item or items. </w:t>
            </w:r>
          </w:p>
        </w:tc>
        <w:tc>
          <w:tcPr>
            <w:tcW w:w="740" w:type="dxa"/>
          </w:tcPr>
          <w:p w14:paraId="7C5F709A" w14:textId="77777777" w:rsidR="00DD0F1E" w:rsidRPr="008C7A6B" w:rsidRDefault="00DD0F1E" w:rsidP="00392E99">
            <w:pPr>
              <w:tabs>
                <w:tab w:val="left" w:pos="360"/>
              </w:tabs>
              <w:spacing w:line="240" w:lineRule="auto"/>
              <w:rPr>
                <w:rFonts w:eastAsia="Times New Roman" w:cs="Times New Roman"/>
                <w:sz w:val="18"/>
                <w:szCs w:val="18"/>
              </w:rPr>
            </w:pPr>
          </w:p>
        </w:tc>
        <w:tc>
          <w:tcPr>
            <w:tcW w:w="676" w:type="dxa"/>
          </w:tcPr>
          <w:p w14:paraId="746FCA97" w14:textId="77777777" w:rsidR="00DD0F1E" w:rsidRPr="008C7A6B" w:rsidRDefault="00DD0F1E" w:rsidP="00392E99">
            <w:pPr>
              <w:tabs>
                <w:tab w:val="left" w:pos="360"/>
              </w:tabs>
              <w:spacing w:line="240" w:lineRule="auto"/>
              <w:rPr>
                <w:rFonts w:eastAsia="Times New Roman" w:cs="Times New Roman"/>
                <w:sz w:val="18"/>
                <w:szCs w:val="18"/>
              </w:rPr>
            </w:pPr>
          </w:p>
        </w:tc>
      </w:tr>
      <w:tr w:rsidR="00DD0F1E" w:rsidRPr="00DD0F1E" w14:paraId="7F427F99" w14:textId="77777777" w:rsidTr="00392E99">
        <w:tc>
          <w:tcPr>
            <w:tcW w:w="8057" w:type="dxa"/>
          </w:tcPr>
          <w:p w14:paraId="676A0F40" w14:textId="7548BEAA" w:rsidR="00DD0F1E" w:rsidRPr="00673DBD" w:rsidRDefault="00DD0F1E" w:rsidP="00CD2CAC">
            <w:pPr>
              <w:pStyle w:val="ListParagraph"/>
              <w:numPr>
                <w:ilvl w:val="0"/>
                <w:numId w:val="19"/>
              </w:numPr>
              <w:tabs>
                <w:tab w:val="left" w:pos="360"/>
              </w:tabs>
              <w:spacing w:line="240" w:lineRule="auto"/>
              <w:ind w:left="360"/>
              <w:rPr>
                <w:rFonts w:eastAsia="Times New Roman" w:cs="Times New Roman"/>
                <w:sz w:val="18"/>
                <w:szCs w:val="18"/>
              </w:rPr>
            </w:pPr>
            <w:r w:rsidRPr="00673DBD">
              <w:rPr>
                <w:rFonts w:eastAsia="Times New Roman"/>
                <w:sz w:val="18"/>
                <w:szCs w:val="18"/>
              </w:rPr>
              <w:t>During the annual requalification operating test, examination materials - e.g., JPMs, scenario guides, hand-outs to examinees, procedures marked-up or used by examinees, logs kept by examinees - were properly controlled by the facility licensee, such that examinees were not exposed to any examination materials prior to exam administration</w:t>
            </w:r>
            <w:r w:rsidR="00123D28">
              <w:rPr>
                <w:rFonts w:eastAsia="Times New Roman"/>
                <w:sz w:val="18"/>
                <w:szCs w:val="18"/>
              </w:rPr>
              <w:t xml:space="preserve">. </w:t>
            </w:r>
          </w:p>
        </w:tc>
        <w:tc>
          <w:tcPr>
            <w:tcW w:w="740" w:type="dxa"/>
          </w:tcPr>
          <w:p w14:paraId="6AD7FB9D" w14:textId="77777777" w:rsidR="00DD0F1E" w:rsidRPr="008C7A6B" w:rsidRDefault="00DD0F1E" w:rsidP="00392E99">
            <w:pPr>
              <w:tabs>
                <w:tab w:val="left" w:pos="360"/>
              </w:tabs>
              <w:spacing w:line="240" w:lineRule="auto"/>
              <w:rPr>
                <w:rFonts w:eastAsia="Times New Roman" w:cs="Times New Roman"/>
                <w:sz w:val="18"/>
                <w:szCs w:val="18"/>
              </w:rPr>
            </w:pPr>
          </w:p>
        </w:tc>
        <w:tc>
          <w:tcPr>
            <w:tcW w:w="676" w:type="dxa"/>
          </w:tcPr>
          <w:p w14:paraId="7ADCAF6A" w14:textId="77777777" w:rsidR="00DD0F1E" w:rsidRPr="008C7A6B" w:rsidRDefault="00DD0F1E" w:rsidP="00392E99">
            <w:pPr>
              <w:tabs>
                <w:tab w:val="left" w:pos="360"/>
              </w:tabs>
              <w:spacing w:line="240" w:lineRule="auto"/>
              <w:rPr>
                <w:rFonts w:eastAsia="Times New Roman" w:cs="Times New Roman"/>
                <w:sz w:val="18"/>
                <w:szCs w:val="18"/>
              </w:rPr>
            </w:pPr>
          </w:p>
        </w:tc>
      </w:tr>
      <w:tr w:rsidR="00DD0F1E" w:rsidRPr="00DD0F1E" w14:paraId="41346916" w14:textId="77777777" w:rsidTr="00392E99">
        <w:tc>
          <w:tcPr>
            <w:tcW w:w="8057" w:type="dxa"/>
          </w:tcPr>
          <w:p w14:paraId="352607CB" w14:textId="20F2E07F" w:rsidR="00DD0F1E" w:rsidRPr="00673DBD" w:rsidRDefault="00DD0F1E" w:rsidP="00CD2CAC">
            <w:pPr>
              <w:pStyle w:val="ListParagraph"/>
              <w:numPr>
                <w:ilvl w:val="0"/>
                <w:numId w:val="19"/>
              </w:numPr>
              <w:tabs>
                <w:tab w:val="left" w:pos="360"/>
              </w:tabs>
              <w:spacing w:line="240" w:lineRule="auto"/>
              <w:ind w:left="360"/>
              <w:rPr>
                <w:rFonts w:eastAsia="Times New Roman" w:cs="Times New Roman"/>
                <w:sz w:val="18"/>
                <w:szCs w:val="18"/>
              </w:rPr>
            </w:pPr>
            <w:r w:rsidRPr="00673DBD">
              <w:rPr>
                <w:rFonts w:eastAsia="Times New Roman"/>
                <w:sz w:val="18"/>
                <w:szCs w:val="18"/>
              </w:rPr>
              <w:t>During the annual requalification operating test, access to the control room simulator was properly controlled by the facility licensee (e.g., posted signs, locked doors), such that examinees were not exposed to any examination information prior to exam administration.</w:t>
            </w:r>
          </w:p>
        </w:tc>
        <w:tc>
          <w:tcPr>
            <w:tcW w:w="740" w:type="dxa"/>
          </w:tcPr>
          <w:p w14:paraId="0F05D04A" w14:textId="77777777" w:rsidR="00DD0F1E" w:rsidRPr="008C7A6B" w:rsidRDefault="00DD0F1E" w:rsidP="00392E99">
            <w:pPr>
              <w:tabs>
                <w:tab w:val="left" w:pos="360"/>
              </w:tabs>
              <w:spacing w:line="240" w:lineRule="auto"/>
              <w:rPr>
                <w:rFonts w:eastAsia="Times New Roman" w:cs="Times New Roman"/>
                <w:sz w:val="18"/>
                <w:szCs w:val="18"/>
              </w:rPr>
            </w:pPr>
          </w:p>
        </w:tc>
        <w:tc>
          <w:tcPr>
            <w:tcW w:w="676" w:type="dxa"/>
          </w:tcPr>
          <w:p w14:paraId="6D145CAE" w14:textId="77777777" w:rsidR="00DD0F1E" w:rsidRPr="008C7A6B" w:rsidRDefault="00DD0F1E" w:rsidP="00392E99">
            <w:pPr>
              <w:tabs>
                <w:tab w:val="left" w:pos="360"/>
              </w:tabs>
              <w:spacing w:line="240" w:lineRule="auto"/>
              <w:rPr>
                <w:rFonts w:eastAsia="Times New Roman" w:cs="Times New Roman"/>
                <w:sz w:val="18"/>
                <w:szCs w:val="18"/>
              </w:rPr>
            </w:pPr>
          </w:p>
        </w:tc>
      </w:tr>
      <w:tr w:rsidR="00DD0F1E" w:rsidRPr="00DD0F1E" w14:paraId="59C5967A" w14:textId="77777777" w:rsidTr="00392E99">
        <w:tc>
          <w:tcPr>
            <w:tcW w:w="8057" w:type="dxa"/>
          </w:tcPr>
          <w:p w14:paraId="12B03DCC" w14:textId="438902D4" w:rsidR="00DD0F1E" w:rsidRPr="00673DBD" w:rsidRDefault="00DD0F1E" w:rsidP="00CD2CAC">
            <w:pPr>
              <w:pStyle w:val="ListParagraph"/>
              <w:numPr>
                <w:ilvl w:val="0"/>
                <w:numId w:val="19"/>
              </w:numPr>
              <w:spacing w:line="240" w:lineRule="auto"/>
              <w:ind w:left="360"/>
              <w:rPr>
                <w:rFonts w:eastAsia="Times New Roman" w:cs="Times New Roman"/>
                <w:sz w:val="18"/>
                <w:szCs w:val="18"/>
              </w:rPr>
            </w:pPr>
            <w:r w:rsidRPr="00673DBD">
              <w:rPr>
                <w:rFonts w:eastAsia="Times New Roman" w:cs="Times New Roman"/>
                <w:sz w:val="18"/>
                <w:szCs w:val="18"/>
              </w:rPr>
              <w:t>During this inspection and since the last biennial inspection, no incidents of examination compromise have occurred</w:t>
            </w:r>
            <w:r w:rsidR="00123D28">
              <w:rPr>
                <w:rFonts w:eastAsia="Times New Roman" w:cs="Times New Roman"/>
                <w:sz w:val="18"/>
                <w:szCs w:val="18"/>
              </w:rPr>
              <w:t xml:space="preserve">. </w:t>
            </w:r>
            <w:r w:rsidRPr="00673DBD">
              <w:rPr>
                <w:rFonts w:eastAsia="Times New Roman" w:cs="Times New Roman"/>
                <w:sz w:val="18"/>
                <w:szCs w:val="18"/>
              </w:rPr>
              <w:t>As defined in 10 CFR 55.49, the integrity of a test or examination is considered compromised if any activity, regardless of intent, affected, or but for detection, would have affected the equitable and consistent administration of the test or examination</w:t>
            </w:r>
            <w:r w:rsidR="00123D28">
              <w:rPr>
                <w:rFonts w:eastAsia="Times New Roman" w:cs="Times New Roman"/>
                <w:sz w:val="18"/>
                <w:szCs w:val="18"/>
              </w:rPr>
              <w:t xml:space="preserve">. </w:t>
            </w:r>
          </w:p>
        </w:tc>
        <w:tc>
          <w:tcPr>
            <w:tcW w:w="740" w:type="dxa"/>
          </w:tcPr>
          <w:p w14:paraId="0E3F758F" w14:textId="77777777" w:rsidR="00DD0F1E" w:rsidRPr="008C7A6B" w:rsidRDefault="00DD0F1E" w:rsidP="00392E99">
            <w:pPr>
              <w:tabs>
                <w:tab w:val="left" w:pos="360"/>
              </w:tabs>
              <w:spacing w:line="240" w:lineRule="auto"/>
              <w:rPr>
                <w:rFonts w:eastAsia="Times New Roman" w:cs="Times New Roman"/>
                <w:sz w:val="18"/>
                <w:szCs w:val="18"/>
              </w:rPr>
            </w:pPr>
          </w:p>
        </w:tc>
        <w:tc>
          <w:tcPr>
            <w:tcW w:w="676" w:type="dxa"/>
          </w:tcPr>
          <w:p w14:paraId="338D9623" w14:textId="77777777" w:rsidR="00DD0F1E" w:rsidRPr="008C7A6B" w:rsidRDefault="00DD0F1E" w:rsidP="00392E99">
            <w:pPr>
              <w:tabs>
                <w:tab w:val="left" w:pos="360"/>
              </w:tabs>
              <w:spacing w:line="240" w:lineRule="auto"/>
              <w:rPr>
                <w:rFonts w:eastAsia="Times New Roman" w:cs="Times New Roman"/>
                <w:sz w:val="18"/>
                <w:szCs w:val="18"/>
              </w:rPr>
            </w:pPr>
          </w:p>
        </w:tc>
      </w:tr>
      <w:tr w:rsidR="00DD0F1E" w:rsidRPr="00DD0F1E" w14:paraId="4C568342" w14:textId="77777777" w:rsidTr="00392E99">
        <w:tc>
          <w:tcPr>
            <w:tcW w:w="8057" w:type="dxa"/>
          </w:tcPr>
          <w:p w14:paraId="0C2AB764" w14:textId="095D5411" w:rsidR="00DD0F1E" w:rsidRPr="00673DBD" w:rsidRDefault="00DD0F1E" w:rsidP="00CD2CAC">
            <w:pPr>
              <w:pStyle w:val="ListParagraph"/>
              <w:numPr>
                <w:ilvl w:val="0"/>
                <w:numId w:val="19"/>
              </w:numPr>
              <w:spacing w:line="240" w:lineRule="auto"/>
              <w:ind w:left="360"/>
              <w:rPr>
                <w:rFonts w:eastAsia="Times New Roman" w:cs="Times New Roman"/>
                <w:sz w:val="18"/>
                <w:szCs w:val="18"/>
              </w:rPr>
            </w:pPr>
            <w:r w:rsidRPr="00673DBD">
              <w:rPr>
                <w:rFonts w:eastAsia="Times New Roman" w:cs="Times New Roman"/>
                <w:sz w:val="18"/>
                <w:szCs w:val="18"/>
              </w:rPr>
              <w:t>If licensed individuals were used to develop or validate requalification examinations, or to administer requalification examinations to other licensed operators, then those licensed individuals’ requalification examinations contained no duplication of test items that they developed, validated, or administered to others.</w:t>
            </w:r>
          </w:p>
        </w:tc>
        <w:tc>
          <w:tcPr>
            <w:tcW w:w="740" w:type="dxa"/>
          </w:tcPr>
          <w:p w14:paraId="5DCA2E79" w14:textId="77777777" w:rsidR="00DD0F1E" w:rsidRPr="008C7A6B" w:rsidRDefault="00DD0F1E" w:rsidP="00392E99">
            <w:pPr>
              <w:tabs>
                <w:tab w:val="left" w:pos="360"/>
              </w:tabs>
              <w:spacing w:line="240" w:lineRule="auto"/>
              <w:rPr>
                <w:rFonts w:eastAsia="Times New Roman" w:cs="Times New Roman"/>
                <w:sz w:val="18"/>
                <w:szCs w:val="18"/>
              </w:rPr>
            </w:pPr>
          </w:p>
        </w:tc>
        <w:tc>
          <w:tcPr>
            <w:tcW w:w="676" w:type="dxa"/>
          </w:tcPr>
          <w:p w14:paraId="3065CC2C" w14:textId="77777777" w:rsidR="00DD0F1E" w:rsidRPr="008C7A6B" w:rsidRDefault="00DD0F1E" w:rsidP="00392E99">
            <w:pPr>
              <w:tabs>
                <w:tab w:val="left" w:pos="360"/>
              </w:tabs>
              <w:spacing w:line="240" w:lineRule="auto"/>
              <w:rPr>
                <w:rFonts w:eastAsia="Times New Roman" w:cs="Times New Roman"/>
                <w:sz w:val="18"/>
                <w:szCs w:val="18"/>
              </w:rPr>
            </w:pPr>
          </w:p>
        </w:tc>
      </w:tr>
    </w:tbl>
    <w:p w14:paraId="2DF65B90" w14:textId="77777777" w:rsidR="00DD0F1E" w:rsidRDefault="00DD0F1E" w:rsidP="00DD0F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rPr>
          <w:rFonts w:eastAsia="Times New Roman" w:cs="Times New Roman"/>
        </w:rPr>
      </w:pPr>
    </w:p>
    <w:p w14:paraId="0B575DEF" w14:textId="74969EB5" w:rsidR="00DD0F1E" w:rsidRPr="008C7A6B" w:rsidRDefault="00DD0F1E" w:rsidP="00DD0F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rPr>
          <w:rFonts w:eastAsia="Times New Roman"/>
          <w:sz w:val="20"/>
          <w:szCs w:val="20"/>
        </w:rPr>
        <w:sectPr w:rsidR="00DD0F1E" w:rsidRPr="008C7A6B" w:rsidSect="0056768D">
          <w:footerReference w:type="default" r:id="rId30"/>
          <w:footnotePr>
            <w:numRestart w:val="eachSect"/>
          </w:footnotePr>
          <w:pgSz w:w="12240" w:h="15840"/>
          <w:pgMar w:top="1440" w:right="1440" w:bottom="1440" w:left="1440" w:header="720" w:footer="720" w:gutter="0"/>
          <w:pgNumType w:start="1"/>
          <w:cols w:space="720"/>
          <w:docGrid w:linePitch="360"/>
        </w:sectPr>
      </w:pPr>
      <w:r w:rsidRPr="008C7A6B">
        <w:rPr>
          <w:rFonts w:eastAsia="Times New Roman" w:cs="Times New Roman"/>
          <w:sz w:val="20"/>
          <w:szCs w:val="20"/>
        </w:rPr>
        <w:t xml:space="preserve">If any block in this checklist is checked “NO”, these items </w:t>
      </w:r>
      <w:ins w:id="106" w:author="Author">
        <w:r w:rsidR="00DC2A18">
          <w:rPr>
            <w:rFonts w:eastAsia="Times New Roman" w:cs="Times New Roman"/>
            <w:sz w:val="20"/>
            <w:szCs w:val="20"/>
          </w:rPr>
          <w:t>may</w:t>
        </w:r>
        <w:r w:rsidR="00DC2A18" w:rsidRPr="008C7A6B">
          <w:rPr>
            <w:rFonts w:eastAsia="Times New Roman" w:cs="Times New Roman"/>
            <w:sz w:val="20"/>
            <w:szCs w:val="20"/>
          </w:rPr>
          <w:t xml:space="preserve"> </w:t>
        </w:r>
      </w:ins>
      <w:r w:rsidRPr="008C7A6B">
        <w:rPr>
          <w:rFonts w:eastAsia="Times New Roman" w:cs="Times New Roman"/>
          <w:sz w:val="20"/>
          <w:szCs w:val="20"/>
        </w:rPr>
        <w:t>be considered a performance deficiency against the expected standards for examination integrity and as a possible finding, typically associated with a regulatory violation of 10 CFR 55.49</w:t>
      </w:r>
      <w:r w:rsidR="00123D28">
        <w:rPr>
          <w:rFonts w:eastAsia="Times New Roman" w:cs="Times New Roman"/>
          <w:sz w:val="20"/>
          <w:szCs w:val="20"/>
        </w:rPr>
        <w:t xml:space="preserve">. </w:t>
      </w:r>
      <w:r w:rsidRPr="008C7A6B">
        <w:rPr>
          <w:rFonts w:eastAsia="Times New Roman" w:cs="Times New Roman"/>
          <w:sz w:val="20"/>
          <w:szCs w:val="20"/>
        </w:rPr>
        <w:t xml:space="preserve">If the equitable and consistent administration of an examination was </w:t>
      </w:r>
      <w:r w:rsidR="008A33CE" w:rsidRPr="008C7A6B">
        <w:rPr>
          <w:rFonts w:eastAsia="Times New Roman" w:cs="Times New Roman"/>
          <w:sz w:val="20"/>
          <w:szCs w:val="20"/>
          <w:u w:val="single"/>
        </w:rPr>
        <w:t>affected</w:t>
      </w:r>
      <w:r w:rsidRPr="008C7A6B">
        <w:rPr>
          <w:rFonts w:eastAsia="Times New Roman" w:cs="Times New Roman"/>
          <w:sz w:val="20"/>
          <w:szCs w:val="20"/>
        </w:rPr>
        <w:t xml:space="preserve">, traditional enforcement should also be considered. </w:t>
      </w:r>
    </w:p>
    <w:p w14:paraId="2FABAE8F" w14:textId="3BAAA757" w:rsidR="001C66E4" w:rsidRDefault="006A1711" w:rsidP="006A1711">
      <w:pPr>
        <w:pStyle w:val="attachmenttitle"/>
      </w:pPr>
      <w:r w:rsidRPr="001C66E4">
        <w:lastRenderedPageBreak/>
        <w:t>Appendix F</w:t>
      </w:r>
      <w:r>
        <w:t xml:space="preserve">: </w:t>
      </w:r>
      <w:r w:rsidRPr="001C66E4">
        <w:t>Remedial Training and Re-Examination</w:t>
      </w:r>
      <w:r>
        <w:t xml:space="preserve"> Checklist</w:t>
      </w:r>
    </w:p>
    <w:tbl>
      <w:tblPr>
        <w:tblW w:w="936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left w:w="115" w:type="dxa"/>
          <w:bottom w:w="43" w:type="dxa"/>
          <w:right w:w="115" w:type="dxa"/>
        </w:tblCellMar>
        <w:tblLook w:val="01E0" w:firstRow="1" w:lastRow="1" w:firstColumn="1" w:lastColumn="1" w:noHBand="0" w:noVBand="0"/>
      </w:tblPr>
      <w:tblGrid>
        <w:gridCol w:w="7117"/>
        <w:gridCol w:w="1080"/>
        <w:gridCol w:w="1170"/>
      </w:tblGrid>
      <w:tr w:rsidR="001C66E4" w:rsidRPr="001C66E4" w14:paraId="72EB767A" w14:textId="77777777" w:rsidTr="00392E99">
        <w:tc>
          <w:tcPr>
            <w:tcW w:w="7117" w:type="dxa"/>
          </w:tcPr>
          <w:p w14:paraId="09DB1D8B" w14:textId="77777777" w:rsidR="001C66E4" w:rsidRPr="001C66E4" w:rsidRDefault="001C66E4" w:rsidP="001C66E4">
            <w:pPr>
              <w:tabs>
                <w:tab w:val="left" w:pos="360"/>
              </w:tabs>
              <w:spacing w:line="240" w:lineRule="auto"/>
              <w:rPr>
                <w:rFonts w:eastAsia="Times New Roman" w:cs="Times New Roman"/>
              </w:rPr>
            </w:pPr>
          </w:p>
        </w:tc>
        <w:tc>
          <w:tcPr>
            <w:tcW w:w="1080" w:type="dxa"/>
          </w:tcPr>
          <w:p w14:paraId="36092368" w14:textId="77777777" w:rsidR="001C66E4" w:rsidRPr="001C66E4" w:rsidRDefault="001C66E4" w:rsidP="001C66E4">
            <w:pPr>
              <w:tabs>
                <w:tab w:val="left" w:pos="360"/>
              </w:tabs>
              <w:spacing w:line="240" w:lineRule="auto"/>
              <w:rPr>
                <w:rFonts w:eastAsia="Times New Roman" w:cs="Times New Roman"/>
              </w:rPr>
            </w:pPr>
            <w:r w:rsidRPr="001C66E4">
              <w:rPr>
                <w:rFonts w:eastAsia="Times New Roman" w:cs="Times New Roman"/>
              </w:rPr>
              <w:t>YES</w:t>
            </w:r>
          </w:p>
        </w:tc>
        <w:tc>
          <w:tcPr>
            <w:tcW w:w="1170" w:type="dxa"/>
          </w:tcPr>
          <w:p w14:paraId="17A01251" w14:textId="77777777" w:rsidR="001C66E4" w:rsidRPr="001C66E4" w:rsidRDefault="001C66E4" w:rsidP="001C66E4">
            <w:pPr>
              <w:tabs>
                <w:tab w:val="left" w:pos="360"/>
              </w:tabs>
              <w:spacing w:line="240" w:lineRule="auto"/>
              <w:rPr>
                <w:rFonts w:eastAsia="Times New Roman" w:cs="Times New Roman"/>
              </w:rPr>
            </w:pPr>
            <w:r w:rsidRPr="001C66E4">
              <w:rPr>
                <w:rFonts w:eastAsia="Times New Roman" w:cs="Times New Roman"/>
              </w:rPr>
              <w:t>NO</w:t>
            </w:r>
          </w:p>
        </w:tc>
      </w:tr>
      <w:tr w:rsidR="001C66E4" w:rsidRPr="001C66E4" w14:paraId="305A7A57" w14:textId="77777777" w:rsidTr="00392E99">
        <w:tc>
          <w:tcPr>
            <w:tcW w:w="7117" w:type="dxa"/>
          </w:tcPr>
          <w:p w14:paraId="4E2D2A58" w14:textId="516DA76C" w:rsidR="001C66E4" w:rsidRPr="001C66E4" w:rsidRDefault="001C66E4" w:rsidP="00CD16C3">
            <w:pPr>
              <w:tabs>
                <w:tab w:val="left" w:pos="360"/>
              </w:tabs>
              <w:spacing w:line="240" w:lineRule="auto"/>
              <w:ind w:left="216" w:hanging="216"/>
              <w:rPr>
                <w:rFonts w:eastAsia="Times New Roman" w:cs="Times New Roman"/>
              </w:rPr>
            </w:pPr>
            <w:r w:rsidRPr="001C66E4">
              <w:rPr>
                <w:rFonts w:eastAsia="Times New Roman" w:cs="Times New Roman"/>
              </w:rPr>
              <w:t>1.</w:t>
            </w:r>
            <w:r w:rsidR="00240823">
              <w:rPr>
                <w:rFonts w:eastAsia="Times New Roman" w:cs="Times New Roman"/>
              </w:rPr>
              <w:t xml:space="preserve"> </w:t>
            </w:r>
            <w:r w:rsidRPr="001C66E4">
              <w:rPr>
                <w:rFonts w:eastAsia="Times New Roman" w:cs="Times New Roman"/>
              </w:rPr>
              <w:t>Re-examinations administered by the facility licensee are commensurate with the original failures</w:t>
            </w:r>
            <w:r w:rsidR="00123D28">
              <w:rPr>
                <w:rFonts w:eastAsia="Times New Roman" w:cs="Times New Roman"/>
              </w:rPr>
              <w:t xml:space="preserve">. </w:t>
            </w:r>
            <w:r w:rsidRPr="001C66E4">
              <w:rPr>
                <w:rFonts w:eastAsia="Times New Roman"/>
              </w:rPr>
              <w:t xml:space="preserve">To be considered commensurate, determine the nature of the original failure (written, JPM, or scenario examination) and apply the criteria contained in </w:t>
            </w:r>
            <w:r w:rsidR="00F64D63">
              <w:rPr>
                <w:rFonts w:eastAsia="Times New Roman"/>
              </w:rPr>
              <w:t>a</w:t>
            </w:r>
            <w:r w:rsidRPr="001C66E4">
              <w:rPr>
                <w:rFonts w:eastAsia="Times New Roman"/>
              </w:rPr>
              <w:t>ppendix B of this IP for written re-examinations (i.e., a minimum of 30</w:t>
            </w:r>
            <w:r w:rsidR="00775413">
              <w:rPr>
                <w:rFonts w:eastAsia="Times New Roman"/>
              </w:rPr>
              <w:t> </w:t>
            </w:r>
            <w:r w:rsidRPr="001C66E4">
              <w:rPr>
                <w:rFonts w:eastAsia="Times New Roman"/>
              </w:rPr>
              <w:t>questions) and Appendi</w:t>
            </w:r>
            <w:ins w:id="107" w:author="Author">
              <w:r w:rsidR="00727089">
                <w:rPr>
                  <w:rFonts w:eastAsia="Times New Roman"/>
                </w:rPr>
                <w:t>ces</w:t>
              </w:r>
            </w:ins>
            <w:r w:rsidRPr="001C66E4">
              <w:rPr>
                <w:rFonts w:eastAsia="Times New Roman"/>
              </w:rPr>
              <w:t xml:space="preserve"> C</w:t>
            </w:r>
            <w:ins w:id="108" w:author="Author">
              <w:r w:rsidR="00727089">
                <w:rPr>
                  <w:rFonts w:eastAsia="Times New Roman"/>
                </w:rPr>
                <w:t xml:space="preserve"> and D</w:t>
              </w:r>
            </w:ins>
            <w:r w:rsidRPr="001C66E4">
              <w:rPr>
                <w:rFonts w:eastAsia="Times New Roman"/>
              </w:rPr>
              <w:t xml:space="preserve"> of this IP for JPM and simulator scenario re-examinations (i.e., a minimum of </w:t>
            </w:r>
            <w:r w:rsidR="001147FA">
              <w:rPr>
                <w:rFonts w:eastAsia="Times New Roman"/>
              </w:rPr>
              <w:t>five</w:t>
            </w:r>
            <w:r w:rsidRPr="001C66E4">
              <w:rPr>
                <w:rFonts w:eastAsia="Times New Roman"/>
              </w:rPr>
              <w:t xml:space="preserve"> JPMs, at least 40% of JPMs are alternate path, each licensed operator evaluated using at least two simulator scenarios, each simulator scenario contains at least the minimum number of events)</w:t>
            </w:r>
            <w:r w:rsidR="00123D28">
              <w:rPr>
                <w:rFonts w:eastAsia="Times New Roman"/>
              </w:rPr>
              <w:t xml:space="preserve">. </w:t>
            </w:r>
            <w:r w:rsidRPr="001C66E4">
              <w:rPr>
                <w:rFonts w:eastAsia="Times New Roman"/>
              </w:rPr>
              <w:t xml:space="preserve">Under appropriate circumstances, an individual failure during a simulator crew examination may be retested with one or more JPMs. </w:t>
            </w:r>
          </w:p>
        </w:tc>
        <w:tc>
          <w:tcPr>
            <w:tcW w:w="1080" w:type="dxa"/>
          </w:tcPr>
          <w:p w14:paraId="35BE4DE8" w14:textId="77777777" w:rsidR="001C66E4" w:rsidRPr="001C66E4" w:rsidRDefault="001C66E4" w:rsidP="001C66E4">
            <w:pPr>
              <w:tabs>
                <w:tab w:val="left" w:pos="360"/>
              </w:tabs>
              <w:spacing w:line="240" w:lineRule="auto"/>
              <w:rPr>
                <w:rFonts w:eastAsia="Times New Roman" w:cs="Times New Roman"/>
              </w:rPr>
            </w:pPr>
          </w:p>
        </w:tc>
        <w:tc>
          <w:tcPr>
            <w:tcW w:w="1170" w:type="dxa"/>
          </w:tcPr>
          <w:p w14:paraId="60BF9240" w14:textId="77777777" w:rsidR="001C66E4" w:rsidRPr="001C66E4" w:rsidRDefault="001C66E4" w:rsidP="001C66E4">
            <w:pPr>
              <w:tabs>
                <w:tab w:val="left" w:pos="360"/>
              </w:tabs>
              <w:spacing w:line="240" w:lineRule="auto"/>
              <w:rPr>
                <w:rFonts w:eastAsia="Times New Roman" w:cs="Times New Roman"/>
              </w:rPr>
            </w:pPr>
          </w:p>
        </w:tc>
      </w:tr>
      <w:tr w:rsidR="001C66E4" w:rsidRPr="001C66E4" w14:paraId="133D2236" w14:textId="77777777" w:rsidTr="00392E99">
        <w:tc>
          <w:tcPr>
            <w:tcW w:w="7117" w:type="dxa"/>
          </w:tcPr>
          <w:p w14:paraId="1A143453" w14:textId="1CE28B00" w:rsidR="001C66E4" w:rsidRPr="001C66E4" w:rsidRDefault="001C66E4" w:rsidP="00CD16C3">
            <w:pPr>
              <w:tabs>
                <w:tab w:val="left" w:pos="360"/>
              </w:tabs>
              <w:spacing w:line="240" w:lineRule="auto"/>
              <w:ind w:left="216" w:hanging="216"/>
              <w:rPr>
                <w:rFonts w:eastAsia="Times New Roman" w:cs="Times New Roman"/>
              </w:rPr>
            </w:pPr>
            <w:r w:rsidRPr="001C66E4">
              <w:rPr>
                <w:rFonts w:eastAsia="Times New Roman" w:cs="Times New Roman"/>
              </w:rPr>
              <w:t>2.</w:t>
            </w:r>
            <w:r w:rsidR="00240823">
              <w:rPr>
                <w:rFonts w:eastAsia="Times New Roman" w:cs="Times New Roman"/>
              </w:rPr>
              <w:t xml:space="preserve"> </w:t>
            </w:r>
            <w:r w:rsidRPr="001C66E4">
              <w:rPr>
                <w:rFonts w:eastAsia="Times New Roman" w:cs="Times New Roman"/>
              </w:rPr>
              <w:t xml:space="preserve">Re-examinations do not contain any test items which </w:t>
            </w:r>
            <w:r w:rsidRPr="001147FA">
              <w:rPr>
                <w:rFonts w:eastAsia="Times New Roman" w:cs="Times New Roman"/>
                <w:u w:val="single"/>
              </w:rPr>
              <w:t>exactly</w:t>
            </w:r>
            <w:r w:rsidRPr="001C66E4">
              <w:rPr>
                <w:rFonts w:eastAsia="Times New Roman" w:cs="Times New Roman"/>
              </w:rPr>
              <w:t xml:space="preserve"> duplicate test items from the original examination</w:t>
            </w:r>
            <w:r w:rsidR="00123D28">
              <w:rPr>
                <w:rFonts w:eastAsia="Times New Roman" w:cs="Times New Roman"/>
              </w:rPr>
              <w:t xml:space="preserve">. </w:t>
            </w:r>
            <w:r w:rsidRPr="001147FA">
              <w:rPr>
                <w:rFonts w:eastAsia="Times New Roman" w:cs="Times New Roman"/>
                <w:u w:val="single"/>
              </w:rPr>
              <w:t>Similar</w:t>
            </w:r>
            <w:r w:rsidRPr="001C66E4">
              <w:rPr>
                <w:rFonts w:eastAsia="Times New Roman" w:cs="Times New Roman"/>
              </w:rPr>
              <w:t xml:space="preserve"> test items may be used on re-examinations, but they </w:t>
            </w:r>
            <w:r w:rsidRPr="001147FA">
              <w:rPr>
                <w:rFonts w:eastAsia="Times New Roman" w:cs="Times New Roman"/>
                <w:u w:val="single"/>
              </w:rPr>
              <w:t>must</w:t>
            </w:r>
            <w:r w:rsidRPr="001C66E4">
              <w:rPr>
                <w:rFonts w:eastAsia="Times New Roman" w:cs="Times New Roman"/>
              </w:rPr>
              <w:t xml:space="preserve"> be modified from original test items as shown below:</w:t>
            </w:r>
          </w:p>
          <w:p w14:paraId="14280A07" w14:textId="77777777" w:rsidR="001C66E4" w:rsidRPr="001C66E4" w:rsidRDefault="001C66E4" w:rsidP="001C66E4">
            <w:pPr>
              <w:tabs>
                <w:tab w:val="left" w:pos="360"/>
              </w:tabs>
              <w:spacing w:line="240" w:lineRule="auto"/>
              <w:rPr>
                <w:rFonts w:eastAsia="Times New Roman" w:cs="Times New Roman"/>
              </w:rPr>
            </w:pPr>
          </w:p>
          <w:p w14:paraId="5F157905" w14:textId="39FB4309" w:rsidR="001C66E4" w:rsidRPr="001C66E4" w:rsidRDefault="001C66E4" w:rsidP="00CD16C3">
            <w:pPr>
              <w:tabs>
                <w:tab w:val="left" w:pos="360"/>
              </w:tabs>
              <w:spacing w:line="240" w:lineRule="auto"/>
              <w:ind w:left="360" w:hanging="144"/>
              <w:rPr>
                <w:rFonts w:eastAsia="Times New Roman" w:cs="Times New Roman"/>
              </w:rPr>
            </w:pPr>
            <w:r w:rsidRPr="001C66E4">
              <w:rPr>
                <w:rFonts w:eastAsia="Times New Roman" w:cs="Times New Roman"/>
              </w:rPr>
              <w:t>- Written examination questions used on re-examinations must include a change to at least one pertinent condition in the stem and a change to at least one answer choice when compared to questions used on the original examination.</w:t>
            </w:r>
          </w:p>
          <w:p w14:paraId="55D0A3C9" w14:textId="77777777" w:rsidR="001C66E4" w:rsidRPr="001C66E4" w:rsidRDefault="001C66E4" w:rsidP="001C66E4">
            <w:pPr>
              <w:tabs>
                <w:tab w:val="left" w:pos="360"/>
              </w:tabs>
              <w:spacing w:line="240" w:lineRule="auto"/>
              <w:rPr>
                <w:rFonts w:eastAsia="Times New Roman" w:cs="Times New Roman"/>
              </w:rPr>
            </w:pPr>
          </w:p>
          <w:p w14:paraId="4028303C" w14:textId="77478768" w:rsidR="001C66E4" w:rsidRPr="001C66E4" w:rsidRDefault="001C66E4" w:rsidP="00CD16C3">
            <w:pPr>
              <w:tabs>
                <w:tab w:val="left" w:pos="360"/>
              </w:tabs>
              <w:spacing w:line="240" w:lineRule="auto"/>
              <w:ind w:left="360" w:hanging="144"/>
              <w:rPr>
                <w:rFonts w:eastAsia="Times New Roman" w:cs="Times New Roman"/>
              </w:rPr>
            </w:pPr>
            <w:r w:rsidRPr="001C66E4">
              <w:rPr>
                <w:rFonts w:eastAsia="Times New Roman" w:cs="Times New Roman"/>
              </w:rPr>
              <w:t>- JPMs used on re-examinations must include a substantive change to at least one condition, such that the course of action differs when compared to JPMs used on the original examination.</w:t>
            </w:r>
          </w:p>
          <w:p w14:paraId="60CF3BF2" w14:textId="77777777" w:rsidR="001C66E4" w:rsidRPr="001C66E4" w:rsidRDefault="001C66E4" w:rsidP="001C66E4">
            <w:pPr>
              <w:tabs>
                <w:tab w:val="left" w:pos="360"/>
              </w:tabs>
              <w:spacing w:line="240" w:lineRule="auto"/>
              <w:rPr>
                <w:rFonts w:eastAsia="Times New Roman" w:cs="Times New Roman"/>
              </w:rPr>
            </w:pPr>
          </w:p>
          <w:p w14:paraId="093B9E11" w14:textId="3348C567" w:rsidR="001C66E4" w:rsidRPr="001C66E4" w:rsidRDefault="001C66E4" w:rsidP="00CD16C3">
            <w:pPr>
              <w:tabs>
                <w:tab w:val="left" w:pos="360"/>
              </w:tabs>
              <w:spacing w:line="240" w:lineRule="auto"/>
              <w:ind w:left="360" w:hanging="144"/>
              <w:rPr>
                <w:rFonts w:eastAsia="Times New Roman" w:cs="Times New Roman"/>
              </w:rPr>
            </w:pPr>
            <w:r w:rsidRPr="001C66E4">
              <w:rPr>
                <w:rFonts w:eastAsia="Times New Roman" w:cs="Times New Roman"/>
              </w:rPr>
              <w:t>- Simulator scenarios used on re-examinations must include a substantive change to each scenario event such that the course of action for each event differs when compared to events used from the scenarios that comprised the original examination</w:t>
            </w:r>
            <w:r w:rsidR="00123D28">
              <w:rPr>
                <w:rFonts w:eastAsia="Times New Roman" w:cs="Times New Roman"/>
              </w:rPr>
              <w:t>.</w:t>
            </w:r>
            <w:r w:rsidR="00240823">
              <w:rPr>
                <w:rFonts w:eastAsia="Times New Roman" w:cs="Times New Roman"/>
              </w:rPr>
              <w:t xml:space="preserve"> </w:t>
            </w:r>
          </w:p>
        </w:tc>
        <w:tc>
          <w:tcPr>
            <w:tcW w:w="1080" w:type="dxa"/>
          </w:tcPr>
          <w:p w14:paraId="4F2B9BE9" w14:textId="77777777" w:rsidR="001C66E4" w:rsidRPr="001C66E4" w:rsidRDefault="001C66E4" w:rsidP="001C66E4">
            <w:pPr>
              <w:tabs>
                <w:tab w:val="left" w:pos="360"/>
              </w:tabs>
              <w:spacing w:line="240" w:lineRule="auto"/>
              <w:rPr>
                <w:rFonts w:eastAsia="Times New Roman" w:cs="Times New Roman"/>
              </w:rPr>
            </w:pPr>
          </w:p>
        </w:tc>
        <w:tc>
          <w:tcPr>
            <w:tcW w:w="1170" w:type="dxa"/>
          </w:tcPr>
          <w:p w14:paraId="57091A27" w14:textId="77777777" w:rsidR="001C66E4" w:rsidRPr="001C66E4" w:rsidRDefault="001C66E4" w:rsidP="001C66E4">
            <w:pPr>
              <w:tabs>
                <w:tab w:val="left" w:pos="360"/>
              </w:tabs>
              <w:spacing w:line="240" w:lineRule="auto"/>
              <w:rPr>
                <w:rFonts w:eastAsia="Times New Roman" w:cs="Times New Roman"/>
              </w:rPr>
            </w:pPr>
          </w:p>
        </w:tc>
      </w:tr>
      <w:tr w:rsidR="001C66E4" w:rsidRPr="001C66E4" w14:paraId="00E7517B" w14:textId="77777777" w:rsidTr="00392E99">
        <w:tc>
          <w:tcPr>
            <w:tcW w:w="7117" w:type="dxa"/>
          </w:tcPr>
          <w:p w14:paraId="2B563581" w14:textId="36800A87" w:rsidR="001C66E4" w:rsidRPr="001C66E4" w:rsidRDefault="001C66E4" w:rsidP="00CD16C3">
            <w:pPr>
              <w:tabs>
                <w:tab w:val="left" w:pos="360"/>
              </w:tabs>
              <w:spacing w:line="240" w:lineRule="auto"/>
              <w:ind w:left="216" w:hanging="216"/>
              <w:rPr>
                <w:rFonts w:eastAsia="Times New Roman" w:cs="Times New Roman"/>
              </w:rPr>
            </w:pPr>
            <w:r w:rsidRPr="001C66E4">
              <w:rPr>
                <w:rFonts w:eastAsia="Times New Roman" w:cs="Times New Roman"/>
              </w:rPr>
              <w:t>3.</w:t>
            </w:r>
            <w:r w:rsidR="00240823">
              <w:rPr>
                <w:rFonts w:eastAsia="Times New Roman" w:cs="Times New Roman"/>
              </w:rPr>
              <w:t xml:space="preserve"> </w:t>
            </w:r>
            <w:r w:rsidRPr="001C66E4">
              <w:rPr>
                <w:rFonts w:eastAsia="Times New Roman" w:cs="Times New Roman"/>
              </w:rPr>
              <w:t xml:space="preserve">Re-examinations repeat </w:t>
            </w:r>
            <w:r w:rsidRPr="001C66E4">
              <w:rPr>
                <w:rFonts w:eastAsia="Times New Roman" w:cs="Times New Roman"/>
                <w:u w:val="single"/>
              </w:rPr>
              <w:t>&lt;</w:t>
            </w:r>
            <w:r w:rsidRPr="001C66E4">
              <w:rPr>
                <w:rFonts w:eastAsia="Times New Roman" w:cs="Times New Roman"/>
              </w:rPr>
              <w:t xml:space="preserve"> 50% of test items previously administered during the training cycle. </w:t>
            </w:r>
          </w:p>
        </w:tc>
        <w:tc>
          <w:tcPr>
            <w:tcW w:w="1080" w:type="dxa"/>
          </w:tcPr>
          <w:p w14:paraId="254F5F12" w14:textId="77777777" w:rsidR="001C66E4" w:rsidRPr="001C66E4" w:rsidRDefault="001C66E4" w:rsidP="001C66E4">
            <w:pPr>
              <w:tabs>
                <w:tab w:val="left" w:pos="360"/>
              </w:tabs>
              <w:spacing w:line="240" w:lineRule="auto"/>
              <w:rPr>
                <w:rFonts w:eastAsia="Times New Roman" w:cs="Times New Roman"/>
              </w:rPr>
            </w:pPr>
          </w:p>
        </w:tc>
        <w:tc>
          <w:tcPr>
            <w:tcW w:w="1170" w:type="dxa"/>
          </w:tcPr>
          <w:p w14:paraId="70FEFAC5" w14:textId="77777777" w:rsidR="001C66E4" w:rsidRPr="001C66E4" w:rsidRDefault="001C66E4" w:rsidP="001C66E4">
            <w:pPr>
              <w:tabs>
                <w:tab w:val="left" w:pos="360"/>
              </w:tabs>
              <w:spacing w:line="240" w:lineRule="auto"/>
              <w:rPr>
                <w:rFonts w:eastAsia="Times New Roman" w:cs="Times New Roman"/>
              </w:rPr>
            </w:pPr>
          </w:p>
        </w:tc>
      </w:tr>
    </w:tbl>
    <w:p w14:paraId="452D7D2D" w14:textId="77777777" w:rsidR="001C66E4" w:rsidRDefault="001C66E4" w:rsidP="00DD0F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rPr>
          <w:rFonts w:eastAsia="Times New Roman" w:cs="Times New Roman"/>
        </w:rPr>
      </w:pPr>
    </w:p>
    <w:p w14:paraId="1CE0AB1A" w14:textId="6B388F5E" w:rsidR="00B169AD" w:rsidRDefault="00940F6F" w:rsidP="00DD0F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rPr>
          <w:rFonts w:eastAsia="Times New Roman"/>
        </w:rPr>
        <w:sectPr w:rsidR="00B169AD" w:rsidSect="0056768D">
          <w:footerReference w:type="default" r:id="rId31"/>
          <w:footnotePr>
            <w:numRestart w:val="eachSect"/>
          </w:footnotePr>
          <w:pgSz w:w="12240" w:h="15840"/>
          <w:pgMar w:top="1440" w:right="1440" w:bottom="1440" w:left="1440" w:header="720" w:footer="720" w:gutter="0"/>
          <w:pgNumType w:start="1"/>
          <w:cols w:space="720"/>
          <w:docGrid w:linePitch="360"/>
        </w:sectPr>
      </w:pPr>
      <w:ins w:id="109" w:author="Author">
        <w:r w:rsidRPr="00940F6F">
          <w:rPr>
            <w:rFonts w:eastAsia="Times New Roman" w:cs="Times New Roman"/>
          </w:rPr>
          <w:t>If any block in this checklist is checked “NO”, these items may be a</w:t>
        </w:r>
        <w:r w:rsidR="003B7446">
          <w:rPr>
            <w:rFonts w:eastAsia="Times New Roman" w:cs="Times New Roman"/>
          </w:rPr>
          <w:t>n issue of concern</w:t>
        </w:r>
        <w:r w:rsidRPr="00940F6F">
          <w:rPr>
            <w:rFonts w:eastAsia="Times New Roman" w:cs="Times New Roman"/>
          </w:rPr>
          <w:t xml:space="preserve"> against the expected quality standards for a licensed operator requalification </w:t>
        </w:r>
        <w:r w:rsidR="003B7446">
          <w:rPr>
            <w:rFonts w:eastAsia="Times New Roman" w:cs="Times New Roman"/>
          </w:rPr>
          <w:t xml:space="preserve">written examination or </w:t>
        </w:r>
        <w:r w:rsidRPr="00940F6F">
          <w:rPr>
            <w:rFonts w:eastAsia="Times New Roman" w:cs="Times New Roman"/>
          </w:rPr>
          <w:t xml:space="preserve">operating test required by 10 CFR 55.59(a)(2), and as a possible </w:t>
        </w:r>
        <w:r w:rsidR="003B7446">
          <w:rPr>
            <w:rFonts w:eastAsia="Times New Roman" w:cs="Times New Roman"/>
          </w:rPr>
          <w:t>performance deficiency</w:t>
        </w:r>
        <w:r w:rsidRPr="00940F6F">
          <w:rPr>
            <w:rFonts w:eastAsia="Times New Roman" w:cs="Times New Roman"/>
          </w:rPr>
          <w:t xml:space="preserve">. Review the </w:t>
        </w:r>
        <w:r>
          <w:rPr>
            <w:rFonts w:eastAsia="Times New Roman" w:cs="Times New Roman"/>
          </w:rPr>
          <w:t>remedial training and re-examination</w:t>
        </w:r>
        <w:r w:rsidRPr="00940F6F">
          <w:rPr>
            <w:rFonts w:eastAsia="Times New Roman" w:cs="Times New Roman"/>
          </w:rPr>
          <w:t xml:space="preserve"> against the facility licensee’s approved training program. </w:t>
        </w:r>
      </w:ins>
      <w:r w:rsidR="00123D28">
        <w:rPr>
          <w:rFonts w:eastAsia="Times New Roman" w:cs="Times New Roman"/>
        </w:rPr>
        <w:t xml:space="preserve"> </w:t>
      </w:r>
    </w:p>
    <w:p w14:paraId="2F0B0085" w14:textId="4AEED78D" w:rsidR="00B169AD" w:rsidRPr="00B169AD" w:rsidRDefault="006A1711" w:rsidP="002C3A33">
      <w:pPr>
        <w:pStyle w:val="attachmenttitle"/>
      </w:pPr>
      <w:r w:rsidRPr="00B169AD">
        <w:lastRenderedPageBreak/>
        <w:t>Appendix G</w:t>
      </w:r>
      <w:r>
        <w:t xml:space="preserve">: </w:t>
      </w:r>
      <w:r w:rsidRPr="00B169AD">
        <w:t>Checklist For Evaluating Plant-Referenced Simulators</w:t>
      </w:r>
      <w:r>
        <w:br/>
      </w:r>
      <w:r w:rsidRPr="00B169AD">
        <w:t xml:space="preserve"> Operating Under</w:t>
      </w:r>
      <w:r w:rsidR="00B169AD" w:rsidRPr="00B169AD">
        <w:t xml:space="preserve"> 10 CFR 55.46 (c) </w:t>
      </w:r>
      <w:r w:rsidRPr="00B169AD">
        <w:t>and</w:t>
      </w:r>
      <w:r w:rsidR="00B169AD" w:rsidRPr="00B169AD">
        <w:t xml:space="preserve"> (d)</w:t>
      </w:r>
    </w:p>
    <w:tbl>
      <w:tblPr>
        <w:tblW w:w="936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left w:w="115" w:type="dxa"/>
          <w:bottom w:w="43" w:type="dxa"/>
          <w:right w:w="115" w:type="dxa"/>
        </w:tblCellMar>
        <w:tblLook w:val="01E0" w:firstRow="1" w:lastRow="1" w:firstColumn="1" w:lastColumn="1" w:noHBand="0" w:noVBand="0"/>
      </w:tblPr>
      <w:tblGrid>
        <w:gridCol w:w="7567"/>
        <w:gridCol w:w="900"/>
        <w:gridCol w:w="900"/>
      </w:tblGrid>
      <w:tr w:rsidR="00B169AD" w:rsidRPr="00B169AD" w14:paraId="1BD24CBF" w14:textId="77777777" w:rsidTr="00392E99">
        <w:tc>
          <w:tcPr>
            <w:tcW w:w="7567" w:type="dxa"/>
          </w:tcPr>
          <w:p w14:paraId="60A50B57"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36B10476" w14:textId="77777777" w:rsidR="00B169AD" w:rsidRPr="00B169AD" w:rsidRDefault="00B169AD" w:rsidP="00B169AD">
            <w:pPr>
              <w:tabs>
                <w:tab w:val="left" w:pos="360"/>
              </w:tabs>
              <w:spacing w:line="240" w:lineRule="auto"/>
              <w:rPr>
                <w:rFonts w:eastAsia="Times New Roman" w:cs="Times New Roman"/>
                <w:sz w:val="20"/>
                <w:szCs w:val="20"/>
              </w:rPr>
            </w:pPr>
            <w:r w:rsidRPr="00B169AD">
              <w:rPr>
                <w:rFonts w:eastAsia="Times New Roman" w:cs="Times New Roman"/>
                <w:sz w:val="20"/>
                <w:szCs w:val="20"/>
              </w:rPr>
              <w:t>YES</w:t>
            </w:r>
          </w:p>
        </w:tc>
        <w:tc>
          <w:tcPr>
            <w:tcW w:w="900" w:type="dxa"/>
          </w:tcPr>
          <w:p w14:paraId="4005065F" w14:textId="77777777" w:rsidR="00B169AD" w:rsidRPr="00B169AD" w:rsidRDefault="00B169AD" w:rsidP="00B169AD">
            <w:pPr>
              <w:tabs>
                <w:tab w:val="left" w:pos="360"/>
              </w:tabs>
              <w:spacing w:line="240" w:lineRule="auto"/>
              <w:rPr>
                <w:rFonts w:eastAsia="Times New Roman" w:cs="Times New Roman"/>
                <w:sz w:val="20"/>
                <w:szCs w:val="20"/>
              </w:rPr>
            </w:pPr>
            <w:r w:rsidRPr="00B169AD">
              <w:rPr>
                <w:rFonts w:eastAsia="Times New Roman" w:cs="Times New Roman"/>
                <w:sz w:val="20"/>
                <w:szCs w:val="20"/>
              </w:rPr>
              <w:t>NO</w:t>
            </w:r>
          </w:p>
        </w:tc>
      </w:tr>
      <w:tr w:rsidR="00B169AD" w:rsidRPr="00B169AD" w14:paraId="7F1F6B5E" w14:textId="77777777" w:rsidTr="00392E99">
        <w:tc>
          <w:tcPr>
            <w:tcW w:w="7567" w:type="dxa"/>
          </w:tcPr>
          <w:p w14:paraId="6DD6F3E1" w14:textId="77777777" w:rsidR="00B169AD" w:rsidRPr="00B169AD" w:rsidRDefault="00B169AD" w:rsidP="00B169AD">
            <w:pPr>
              <w:tabs>
                <w:tab w:val="left" w:pos="848"/>
                <w:tab w:val="left" w:pos="108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auto"/>
              <w:rPr>
                <w:rFonts w:eastAsia="Times New Roman" w:cs="Times New Roman"/>
                <w:sz w:val="20"/>
                <w:szCs w:val="20"/>
              </w:rPr>
            </w:pPr>
            <w:r w:rsidRPr="00B169AD">
              <w:rPr>
                <w:rFonts w:eastAsia="Times New Roman" w:cs="Times New Roman"/>
                <w:sz w:val="20"/>
                <w:szCs w:val="20"/>
              </w:rPr>
              <w:t>OVERALL QUESTIONS:</w:t>
            </w:r>
          </w:p>
        </w:tc>
        <w:tc>
          <w:tcPr>
            <w:tcW w:w="900" w:type="dxa"/>
          </w:tcPr>
          <w:p w14:paraId="6A56FD4A"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263FF825" w14:textId="77777777" w:rsidR="00B169AD" w:rsidRPr="00B169AD" w:rsidRDefault="00B169AD" w:rsidP="00B169AD">
            <w:pPr>
              <w:tabs>
                <w:tab w:val="left" w:pos="360"/>
              </w:tabs>
              <w:spacing w:line="240" w:lineRule="auto"/>
              <w:rPr>
                <w:rFonts w:eastAsia="Times New Roman" w:cs="Times New Roman"/>
                <w:sz w:val="20"/>
                <w:szCs w:val="20"/>
              </w:rPr>
            </w:pPr>
          </w:p>
        </w:tc>
      </w:tr>
      <w:tr w:rsidR="00B169AD" w:rsidRPr="00B169AD" w14:paraId="5F91C70D" w14:textId="77777777" w:rsidTr="00392E99">
        <w:tc>
          <w:tcPr>
            <w:tcW w:w="7567" w:type="dxa"/>
          </w:tcPr>
          <w:p w14:paraId="736703BC" w14:textId="57FD2AF4" w:rsidR="00B169AD" w:rsidRPr="00B169AD" w:rsidRDefault="00B169AD" w:rsidP="00CD2CAC">
            <w:pPr>
              <w:pStyle w:val="ListParagraph"/>
              <w:numPr>
                <w:ilvl w:val="0"/>
                <w:numId w:val="18"/>
              </w:numPr>
              <w:tabs>
                <w:tab w:val="left" w:pos="848"/>
                <w:tab w:val="left" w:pos="108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auto"/>
              <w:ind w:left="360"/>
              <w:rPr>
                <w:rFonts w:eastAsia="Times New Roman" w:cs="Times New Roman"/>
                <w:sz w:val="20"/>
                <w:szCs w:val="20"/>
              </w:rPr>
            </w:pPr>
            <w:r w:rsidRPr="00B169AD">
              <w:rPr>
                <w:rFonts w:eastAsia="Times New Roman"/>
                <w:sz w:val="20"/>
                <w:szCs w:val="20"/>
              </w:rPr>
              <w:t>Is simulator modeling and performance satisfactory?</w:t>
            </w:r>
            <w:r w:rsidR="00240823">
              <w:rPr>
                <w:rFonts w:eastAsia="Times New Roman" w:cs="Times New Roman"/>
                <w:sz w:val="20"/>
                <w:szCs w:val="20"/>
              </w:rPr>
              <w:t xml:space="preserve"> </w:t>
            </w:r>
          </w:p>
        </w:tc>
        <w:tc>
          <w:tcPr>
            <w:tcW w:w="900" w:type="dxa"/>
          </w:tcPr>
          <w:p w14:paraId="5207369C"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79C6ED7D" w14:textId="77777777" w:rsidR="00B169AD" w:rsidRPr="00B169AD" w:rsidRDefault="00B169AD" w:rsidP="00B169AD">
            <w:pPr>
              <w:tabs>
                <w:tab w:val="left" w:pos="360"/>
              </w:tabs>
              <w:spacing w:line="240" w:lineRule="auto"/>
              <w:rPr>
                <w:rFonts w:eastAsia="Times New Roman" w:cs="Times New Roman"/>
                <w:sz w:val="20"/>
                <w:szCs w:val="20"/>
              </w:rPr>
            </w:pPr>
          </w:p>
        </w:tc>
      </w:tr>
      <w:tr w:rsidR="00B169AD" w:rsidRPr="00B169AD" w14:paraId="43F4283B" w14:textId="77777777" w:rsidTr="00392E99">
        <w:tc>
          <w:tcPr>
            <w:tcW w:w="7567" w:type="dxa"/>
          </w:tcPr>
          <w:p w14:paraId="768E1443" w14:textId="1369CDB6" w:rsidR="00B169AD" w:rsidRPr="00B169AD" w:rsidRDefault="00B169AD" w:rsidP="00CD2CAC">
            <w:pPr>
              <w:pStyle w:val="ListParagraph"/>
              <w:numPr>
                <w:ilvl w:val="0"/>
                <w:numId w:val="18"/>
              </w:numPr>
              <w:tabs>
                <w:tab w:val="left" w:pos="848"/>
                <w:tab w:val="left" w:pos="108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auto"/>
              <w:ind w:left="360"/>
              <w:rPr>
                <w:rFonts w:eastAsia="Times New Roman" w:cs="Times New Roman"/>
                <w:sz w:val="20"/>
                <w:szCs w:val="20"/>
              </w:rPr>
            </w:pPr>
            <w:r w:rsidRPr="00B169AD">
              <w:rPr>
                <w:rFonts w:eastAsia="Times New Roman"/>
                <w:sz w:val="20"/>
                <w:szCs w:val="20"/>
              </w:rPr>
              <w:t>Does the facility licensee effectively correct identified simulator deficiencies?</w:t>
            </w:r>
            <w:r w:rsidR="00240823">
              <w:rPr>
                <w:rFonts w:eastAsia="Times New Roman" w:cs="Times New Roman"/>
                <w:sz w:val="20"/>
                <w:szCs w:val="20"/>
              </w:rPr>
              <w:t xml:space="preserve"> </w:t>
            </w:r>
          </w:p>
        </w:tc>
        <w:tc>
          <w:tcPr>
            <w:tcW w:w="900" w:type="dxa"/>
          </w:tcPr>
          <w:p w14:paraId="43AC46AD"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432029E6" w14:textId="77777777" w:rsidR="00B169AD" w:rsidRPr="00B169AD" w:rsidRDefault="00B169AD" w:rsidP="00B169AD">
            <w:pPr>
              <w:tabs>
                <w:tab w:val="left" w:pos="360"/>
              </w:tabs>
              <w:spacing w:line="240" w:lineRule="auto"/>
              <w:rPr>
                <w:rFonts w:eastAsia="Times New Roman" w:cs="Times New Roman"/>
                <w:sz w:val="20"/>
                <w:szCs w:val="20"/>
              </w:rPr>
            </w:pPr>
          </w:p>
        </w:tc>
      </w:tr>
      <w:tr w:rsidR="00B169AD" w:rsidRPr="00B169AD" w14:paraId="3EB20418" w14:textId="77777777" w:rsidTr="00392E99">
        <w:tc>
          <w:tcPr>
            <w:tcW w:w="7567" w:type="dxa"/>
          </w:tcPr>
          <w:p w14:paraId="08B84ACF" w14:textId="3C240AC0" w:rsidR="00B169AD" w:rsidRPr="00B169AD" w:rsidRDefault="00B169AD" w:rsidP="00CD2CAC">
            <w:pPr>
              <w:pStyle w:val="ListParagraph"/>
              <w:numPr>
                <w:ilvl w:val="0"/>
                <w:numId w:val="18"/>
              </w:numPr>
              <w:tabs>
                <w:tab w:val="left" w:pos="848"/>
                <w:tab w:val="left" w:pos="108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auto"/>
              <w:ind w:left="360"/>
              <w:rPr>
                <w:rFonts w:eastAsia="Times New Roman"/>
                <w:sz w:val="20"/>
                <w:szCs w:val="20"/>
              </w:rPr>
            </w:pPr>
            <w:r w:rsidRPr="00B169AD">
              <w:rPr>
                <w:rFonts w:eastAsia="Times New Roman"/>
                <w:sz w:val="20"/>
                <w:szCs w:val="20"/>
              </w:rPr>
              <w:t>Does the facility licensee properly perform required simulator testing?</w:t>
            </w:r>
          </w:p>
          <w:p w14:paraId="211AA5D7" w14:textId="77777777" w:rsidR="00B169AD" w:rsidRPr="00B169AD" w:rsidRDefault="00B169AD" w:rsidP="00D11FDC">
            <w:pPr>
              <w:numPr>
                <w:ilvl w:val="0"/>
                <w:numId w:val="1"/>
              </w:numPr>
              <w:spacing w:line="240" w:lineRule="auto"/>
              <w:ind w:left="648" w:hanging="288"/>
              <w:rPr>
                <w:rFonts w:eastAsia="Times New Roman"/>
                <w:sz w:val="20"/>
                <w:szCs w:val="20"/>
              </w:rPr>
            </w:pPr>
            <w:r w:rsidRPr="00B169AD">
              <w:rPr>
                <w:rFonts w:eastAsia="Times New Roman"/>
                <w:sz w:val="20"/>
                <w:szCs w:val="20"/>
              </w:rPr>
              <w:t>At the correct simulator testing periodicity?</w:t>
            </w:r>
          </w:p>
          <w:p w14:paraId="1658FD41" w14:textId="2636009E" w:rsidR="00B169AD" w:rsidRPr="00B169AD" w:rsidRDefault="00B169AD" w:rsidP="00D11FDC">
            <w:pPr>
              <w:numPr>
                <w:ilvl w:val="0"/>
                <w:numId w:val="1"/>
              </w:numPr>
              <w:spacing w:line="240" w:lineRule="auto"/>
              <w:ind w:left="648" w:hanging="288"/>
              <w:rPr>
                <w:rFonts w:eastAsia="Times New Roman"/>
                <w:sz w:val="20"/>
                <w:szCs w:val="20"/>
              </w:rPr>
            </w:pPr>
            <w:r w:rsidRPr="00B169AD">
              <w:rPr>
                <w:rFonts w:eastAsia="Times New Roman"/>
                <w:sz w:val="20"/>
                <w:szCs w:val="20"/>
              </w:rPr>
              <w:t>With proper evaluations of the simulator against the reference plant or best</w:t>
            </w:r>
            <w:r w:rsidR="00D11FDC">
              <w:rPr>
                <w:rFonts w:eastAsia="Times New Roman"/>
                <w:sz w:val="20"/>
                <w:szCs w:val="20"/>
              </w:rPr>
              <w:noBreakHyphen/>
            </w:r>
            <w:r w:rsidRPr="00B169AD">
              <w:rPr>
                <w:rFonts w:eastAsia="Times New Roman"/>
                <w:sz w:val="20"/>
                <w:szCs w:val="20"/>
              </w:rPr>
              <w:t>estimate data?</w:t>
            </w:r>
          </w:p>
          <w:p w14:paraId="6EF8596A" w14:textId="77777777" w:rsidR="00B169AD" w:rsidRPr="00B169AD" w:rsidRDefault="00B169AD" w:rsidP="00D11FDC">
            <w:pPr>
              <w:numPr>
                <w:ilvl w:val="0"/>
                <w:numId w:val="1"/>
              </w:numPr>
              <w:spacing w:line="240" w:lineRule="auto"/>
              <w:ind w:left="648" w:hanging="288"/>
              <w:rPr>
                <w:rFonts w:eastAsia="Times New Roman" w:cs="Times New Roman"/>
                <w:sz w:val="20"/>
                <w:szCs w:val="20"/>
              </w:rPr>
            </w:pPr>
            <w:r w:rsidRPr="00B169AD">
              <w:rPr>
                <w:rFonts w:eastAsia="Times New Roman"/>
                <w:sz w:val="20"/>
                <w:szCs w:val="20"/>
              </w:rPr>
              <w:t>With the correct documentation and retention of simulator test records?</w:t>
            </w:r>
            <w:r w:rsidRPr="00B169AD">
              <w:rPr>
                <w:rFonts w:eastAsia="Times New Roman" w:cs="Times New Roman"/>
                <w:sz w:val="20"/>
                <w:szCs w:val="20"/>
              </w:rPr>
              <w:t xml:space="preserve"> </w:t>
            </w:r>
          </w:p>
        </w:tc>
        <w:tc>
          <w:tcPr>
            <w:tcW w:w="900" w:type="dxa"/>
          </w:tcPr>
          <w:p w14:paraId="488B1731"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1B058AFE" w14:textId="77777777" w:rsidR="00B169AD" w:rsidRPr="00B169AD" w:rsidRDefault="00B169AD" w:rsidP="00B169AD">
            <w:pPr>
              <w:tabs>
                <w:tab w:val="left" w:pos="360"/>
              </w:tabs>
              <w:spacing w:line="240" w:lineRule="auto"/>
              <w:rPr>
                <w:rFonts w:eastAsia="Times New Roman" w:cs="Times New Roman"/>
                <w:sz w:val="20"/>
                <w:szCs w:val="20"/>
              </w:rPr>
            </w:pPr>
          </w:p>
        </w:tc>
      </w:tr>
      <w:tr w:rsidR="00B169AD" w:rsidRPr="00B169AD" w14:paraId="7775D8E3" w14:textId="77777777" w:rsidTr="00392E99">
        <w:tc>
          <w:tcPr>
            <w:tcW w:w="7567" w:type="dxa"/>
          </w:tcPr>
          <w:p w14:paraId="4E53F40B" w14:textId="77777777" w:rsidR="00B169AD" w:rsidRPr="00B169AD" w:rsidRDefault="00B169AD" w:rsidP="00B169AD">
            <w:pPr>
              <w:spacing w:line="240" w:lineRule="auto"/>
              <w:jc w:val="both"/>
              <w:rPr>
                <w:rFonts w:eastAsia="Times New Roman" w:cs="Times New Roman"/>
                <w:sz w:val="20"/>
                <w:szCs w:val="20"/>
              </w:rPr>
            </w:pPr>
            <w:r w:rsidRPr="00B169AD">
              <w:rPr>
                <w:rFonts w:eastAsia="Times New Roman" w:cs="Times New Roman"/>
                <w:sz w:val="20"/>
                <w:szCs w:val="20"/>
              </w:rPr>
              <w:t>DETAILED QUESTIONS FROM 10 CFR 55.46</w:t>
            </w:r>
          </w:p>
        </w:tc>
        <w:tc>
          <w:tcPr>
            <w:tcW w:w="900" w:type="dxa"/>
          </w:tcPr>
          <w:p w14:paraId="05C63659"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201F9A79" w14:textId="77777777" w:rsidR="00B169AD" w:rsidRPr="00B169AD" w:rsidRDefault="00B169AD" w:rsidP="00B169AD">
            <w:pPr>
              <w:tabs>
                <w:tab w:val="left" w:pos="360"/>
              </w:tabs>
              <w:spacing w:line="240" w:lineRule="auto"/>
              <w:rPr>
                <w:rFonts w:eastAsia="Times New Roman" w:cs="Times New Roman"/>
                <w:sz w:val="20"/>
                <w:szCs w:val="20"/>
              </w:rPr>
            </w:pPr>
          </w:p>
        </w:tc>
      </w:tr>
      <w:tr w:rsidR="00B169AD" w:rsidRPr="00B169AD" w14:paraId="0EC7180F" w14:textId="77777777" w:rsidTr="00392E99">
        <w:tc>
          <w:tcPr>
            <w:tcW w:w="7567" w:type="dxa"/>
          </w:tcPr>
          <w:p w14:paraId="7F0E80DC" w14:textId="100796FE" w:rsidR="00B169AD" w:rsidRPr="006E7B83" w:rsidRDefault="00B169AD" w:rsidP="00CD2CAC">
            <w:pPr>
              <w:pStyle w:val="ListParagraph"/>
              <w:numPr>
                <w:ilvl w:val="0"/>
                <w:numId w:val="28"/>
              </w:numPr>
              <w:tabs>
                <w:tab w:val="left" w:pos="848"/>
                <w:tab w:val="left" w:pos="108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auto"/>
              <w:ind w:left="360"/>
              <w:rPr>
                <w:rFonts w:eastAsia="Times New Roman" w:cs="Times New Roman"/>
                <w:sz w:val="20"/>
                <w:szCs w:val="20"/>
              </w:rPr>
            </w:pPr>
            <w:r w:rsidRPr="006E7B83">
              <w:rPr>
                <w:rFonts w:eastAsia="Times New Roman"/>
                <w:sz w:val="20"/>
                <w:szCs w:val="20"/>
              </w:rPr>
              <w:t>If the plant-referenced simulator is used for the administration of NRC reactor operator and senior operator operating test</w:t>
            </w:r>
            <w:r w:rsidR="00B3132F" w:rsidRPr="006E7B83">
              <w:rPr>
                <w:rFonts w:eastAsia="Times New Roman"/>
                <w:sz w:val="20"/>
                <w:szCs w:val="20"/>
              </w:rPr>
              <w:t>s</w:t>
            </w:r>
            <w:r w:rsidRPr="006E7B83">
              <w:rPr>
                <w:rFonts w:eastAsia="Times New Roman"/>
                <w:sz w:val="20"/>
                <w:szCs w:val="20"/>
              </w:rPr>
              <w:t>, does the plant-referenced simulator demonstrate expected plant response to operator input and to normal, transient, and accident conditions to which the simulator has been designed to respond?</w:t>
            </w:r>
            <w:r w:rsidR="00240823">
              <w:rPr>
                <w:rFonts w:eastAsia="Times New Roman"/>
                <w:sz w:val="20"/>
                <w:szCs w:val="20"/>
              </w:rPr>
              <w:t xml:space="preserve"> </w:t>
            </w:r>
            <w:r w:rsidRPr="006E7B83">
              <w:rPr>
                <w:rFonts w:eastAsia="Times New Roman"/>
                <w:sz w:val="20"/>
                <w:szCs w:val="20"/>
              </w:rPr>
              <w:t>[</w:t>
            </w:r>
            <w:r w:rsidR="00B3132F" w:rsidRPr="006E7B83">
              <w:rPr>
                <w:rFonts w:eastAsia="Times New Roman"/>
                <w:sz w:val="20"/>
                <w:szCs w:val="20"/>
              </w:rPr>
              <w:t xml:space="preserve">10 CFR </w:t>
            </w:r>
            <w:r w:rsidRPr="006E7B83">
              <w:rPr>
                <w:rFonts w:eastAsia="Times New Roman"/>
                <w:sz w:val="20"/>
                <w:szCs w:val="20"/>
              </w:rPr>
              <w:t>55.31(a)(5) and 55.46(c)(1)]</w:t>
            </w:r>
            <w:r w:rsidRPr="006E7B83">
              <w:rPr>
                <w:rFonts w:eastAsia="Times New Roman" w:cs="Times New Roman"/>
                <w:sz w:val="20"/>
                <w:szCs w:val="20"/>
              </w:rPr>
              <w:tab/>
            </w:r>
            <w:r w:rsidRPr="006E7B83">
              <w:rPr>
                <w:rFonts w:eastAsia="Times New Roman"/>
                <w:sz w:val="20"/>
                <w:szCs w:val="20"/>
              </w:rPr>
              <w:t xml:space="preserve"> </w:t>
            </w:r>
          </w:p>
        </w:tc>
        <w:tc>
          <w:tcPr>
            <w:tcW w:w="900" w:type="dxa"/>
          </w:tcPr>
          <w:p w14:paraId="6A7276A0"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443DB7F5" w14:textId="77777777" w:rsidR="00B169AD" w:rsidRPr="00B169AD" w:rsidRDefault="00B169AD" w:rsidP="00B169AD">
            <w:pPr>
              <w:tabs>
                <w:tab w:val="left" w:pos="360"/>
              </w:tabs>
              <w:spacing w:line="240" w:lineRule="auto"/>
              <w:rPr>
                <w:rFonts w:eastAsia="Times New Roman" w:cs="Times New Roman"/>
                <w:sz w:val="20"/>
                <w:szCs w:val="20"/>
              </w:rPr>
            </w:pPr>
          </w:p>
        </w:tc>
      </w:tr>
      <w:tr w:rsidR="00B169AD" w:rsidRPr="00B169AD" w14:paraId="26020331" w14:textId="77777777" w:rsidTr="00392E99">
        <w:tc>
          <w:tcPr>
            <w:tcW w:w="7567" w:type="dxa"/>
          </w:tcPr>
          <w:p w14:paraId="06F2BA10" w14:textId="08087615" w:rsidR="00B169AD" w:rsidRPr="006E7B83" w:rsidRDefault="00B169AD" w:rsidP="00CD2CAC">
            <w:pPr>
              <w:pStyle w:val="ListParagraph"/>
              <w:numPr>
                <w:ilvl w:val="0"/>
                <w:numId w:val="28"/>
              </w:num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auto"/>
              <w:ind w:left="360"/>
              <w:rPr>
                <w:rFonts w:eastAsia="Times New Roman" w:cs="Times New Roman"/>
                <w:sz w:val="20"/>
                <w:szCs w:val="20"/>
              </w:rPr>
            </w:pPr>
            <w:r w:rsidRPr="006E7B83">
              <w:rPr>
                <w:rFonts w:eastAsia="Times New Roman"/>
                <w:sz w:val="20"/>
                <w:szCs w:val="20"/>
              </w:rPr>
              <w:t>Is the plant-referenced simulator sufficient in scope and fidelity with the reference plant to allow conduct of the evolutions listed in 10 CFR 55.45(a)(1) through (13),</w:t>
            </w:r>
            <w:r w:rsidR="00B3132F" w:rsidRPr="006E7B83">
              <w:rPr>
                <w:rFonts w:eastAsia="Times New Roman"/>
                <w:sz w:val="20"/>
                <w:szCs w:val="20"/>
              </w:rPr>
              <w:t xml:space="preserve"> </w:t>
            </w:r>
            <w:r w:rsidRPr="006E7B83">
              <w:rPr>
                <w:rFonts w:eastAsia="Times New Roman"/>
                <w:sz w:val="20"/>
                <w:szCs w:val="20"/>
              </w:rPr>
              <w:t>as applicable</w:t>
            </w:r>
            <w:r w:rsidR="00B3132F" w:rsidRPr="006E7B83">
              <w:rPr>
                <w:rFonts w:eastAsia="Times New Roman"/>
                <w:sz w:val="20"/>
                <w:szCs w:val="20"/>
              </w:rPr>
              <w:t>,</w:t>
            </w:r>
            <w:r w:rsidRPr="006E7B83">
              <w:rPr>
                <w:rFonts w:eastAsia="Times New Roman"/>
                <w:sz w:val="20"/>
                <w:szCs w:val="20"/>
              </w:rPr>
              <w:t xml:space="preserve"> to the reference plant? [</w:t>
            </w:r>
            <w:r w:rsidR="00B3132F" w:rsidRPr="006E7B83">
              <w:rPr>
                <w:rFonts w:eastAsia="Times New Roman"/>
                <w:sz w:val="20"/>
                <w:szCs w:val="20"/>
              </w:rPr>
              <w:t xml:space="preserve">10 CFR </w:t>
            </w:r>
            <w:r w:rsidRPr="006E7B83">
              <w:rPr>
                <w:rFonts w:eastAsia="Times New Roman"/>
                <w:sz w:val="20"/>
                <w:szCs w:val="20"/>
              </w:rPr>
              <w:t>55.46(c)(1)(</w:t>
            </w:r>
            <w:proofErr w:type="spellStart"/>
            <w:r w:rsidRPr="006E7B83">
              <w:rPr>
                <w:rFonts w:eastAsia="Times New Roman"/>
                <w:sz w:val="20"/>
                <w:szCs w:val="20"/>
              </w:rPr>
              <w:t>i</w:t>
            </w:r>
            <w:proofErr w:type="spellEnd"/>
            <w:r w:rsidRPr="006E7B83">
              <w:rPr>
                <w:rFonts w:eastAsia="Times New Roman"/>
                <w:sz w:val="20"/>
                <w:szCs w:val="20"/>
              </w:rPr>
              <w:t>)]</w:t>
            </w:r>
          </w:p>
        </w:tc>
        <w:tc>
          <w:tcPr>
            <w:tcW w:w="900" w:type="dxa"/>
          </w:tcPr>
          <w:p w14:paraId="28D8BDA6"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1DF047DF" w14:textId="77777777" w:rsidR="00B169AD" w:rsidRPr="00B169AD" w:rsidRDefault="00B169AD" w:rsidP="00B169AD">
            <w:pPr>
              <w:tabs>
                <w:tab w:val="left" w:pos="360"/>
              </w:tabs>
              <w:spacing w:line="240" w:lineRule="auto"/>
              <w:rPr>
                <w:rFonts w:eastAsia="Times New Roman" w:cs="Times New Roman"/>
                <w:sz w:val="20"/>
                <w:szCs w:val="20"/>
              </w:rPr>
            </w:pPr>
          </w:p>
        </w:tc>
      </w:tr>
      <w:tr w:rsidR="00B169AD" w:rsidRPr="00B169AD" w14:paraId="7475C863" w14:textId="77777777" w:rsidTr="00392E99">
        <w:tc>
          <w:tcPr>
            <w:tcW w:w="7567" w:type="dxa"/>
          </w:tcPr>
          <w:p w14:paraId="364125B9" w14:textId="141960D5" w:rsidR="00B169AD" w:rsidRPr="006E7B83" w:rsidRDefault="00B169AD" w:rsidP="00CD2CAC">
            <w:pPr>
              <w:pStyle w:val="ListParagraph"/>
              <w:numPr>
                <w:ilvl w:val="0"/>
                <w:numId w:val="28"/>
              </w:num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auto"/>
              <w:ind w:left="360"/>
              <w:rPr>
                <w:rFonts w:eastAsia="Times New Roman" w:cs="Times New Roman"/>
                <w:sz w:val="20"/>
                <w:szCs w:val="20"/>
              </w:rPr>
            </w:pPr>
            <w:r w:rsidRPr="006E7B83">
              <w:rPr>
                <w:rFonts w:eastAsia="Times New Roman"/>
                <w:sz w:val="20"/>
                <w:szCs w:val="20"/>
              </w:rPr>
              <w:t>Is the plant-referenced simulator sufficient in scope and fidelity with the reference plant to allow conduct of the evolutions listed in 10 CFR 55.59(c)(3)(</w:t>
            </w:r>
            <w:proofErr w:type="spellStart"/>
            <w:r w:rsidRPr="006E7B83">
              <w:rPr>
                <w:rFonts w:eastAsia="Times New Roman"/>
                <w:sz w:val="20"/>
                <w:szCs w:val="20"/>
              </w:rPr>
              <w:t>i</w:t>
            </w:r>
            <w:proofErr w:type="spellEnd"/>
            <w:r w:rsidRPr="006E7B83">
              <w:rPr>
                <w:rFonts w:eastAsia="Times New Roman"/>
                <w:sz w:val="20"/>
                <w:szCs w:val="20"/>
              </w:rPr>
              <w:t>)(A) through (AA), as applicable to the reference plant? [</w:t>
            </w:r>
            <w:r w:rsidR="00B3132F" w:rsidRPr="006E7B83">
              <w:rPr>
                <w:rFonts w:eastAsia="Times New Roman"/>
                <w:sz w:val="20"/>
                <w:szCs w:val="20"/>
              </w:rPr>
              <w:t>10</w:t>
            </w:r>
            <w:r w:rsidR="008A64B3">
              <w:rPr>
                <w:rFonts w:eastAsia="Times New Roman"/>
                <w:sz w:val="20"/>
                <w:szCs w:val="20"/>
              </w:rPr>
              <w:t> </w:t>
            </w:r>
            <w:r w:rsidR="00B3132F" w:rsidRPr="006E7B83">
              <w:rPr>
                <w:rFonts w:eastAsia="Times New Roman"/>
                <w:sz w:val="20"/>
                <w:szCs w:val="20"/>
              </w:rPr>
              <w:t>CFR</w:t>
            </w:r>
            <w:r w:rsidR="008A64B3">
              <w:rPr>
                <w:rFonts w:eastAsia="Times New Roman"/>
                <w:sz w:val="20"/>
                <w:szCs w:val="20"/>
              </w:rPr>
              <w:t> </w:t>
            </w:r>
            <w:r w:rsidRPr="006E7B83">
              <w:rPr>
                <w:rFonts w:eastAsia="Times New Roman"/>
                <w:sz w:val="20"/>
                <w:szCs w:val="20"/>
              </w:rPr>
              <w:t>55.46(c)(1)(</w:t>
            </w:r>
            <w:proofErr w:type="spellStart"/>
            <w:r w:rsidRPr="006E7B83">
              <w:rPr>
                <w:rFonts w:eastAsia="Times New Roman"/>
                <w:sz w:val="20"/>
                <w:szCs w:val="20"/>
              </w:rPr>
              <w:t>i</w:t>
            </w:r>
            <w:proofErr w:type="spellEnd"/>
            <w:r w:rsidRPr="006E7B83">
              <w:rPr>
                <w:rFonts w:eastAsia="Times New Roman"/>
                <w:sz w:val="20"/>
                <w:szCs w:val="20"/>
              </w:rPr>
              <w:t>)]</w:t>
            </w:r>
          </w:p>
        </w:tc>
        <w:tc>
          <w:tcPr>
            <w:tcW w:w="900" w:type="dxa"/>
          </w:tcPr>
          <w:p w14:paraId="7C510983"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4BE6E897" w14:textId="77777777" w:rsidR="00B169AD" w:rsidRPr="00B169AD" w:rsidRDefault="00B169AD" w:rsidP="00B169AD">
            <w:pPr>
              <w:tabs>
                <w:tab w:val="left" w:pos="360"/>
              </w:tabs>
              <w:spacing w:line="240" w:lineRule="auto"/>
              <w:rPr>
                <w:rFonts w:eastAsia="Times New Roman" w:cs="Times New Roman"/>
                <w:sz w:val="20"/>
                <w:szCs w:val="20"/>
              </w:rPr>
            </w:pPr>
          </w:p>
        </w:tc>
      </w:tr>
      <w:tr w:rsidR="00B169AD" w:rsidRPr="00B169AD" w14:paraId="495AA3D8" w14:textId="77777777" w:rsidTr="00392E99">
        <w:tc>
          <w:tcPr>
            <w:tcW w:w="7567" w:type="dxa"/>
          </w:tcPr>
          <w:p w14:paraId="65956E81" w14:textId="5FD2A663" w:rsidR="00B169AD" w:rsidRPr="006E7B83" w:rsidRDefault="00B169AD" w:rsidP="00CD2CAC">
            <w:pPr>
              <w:pStyle w:val="ListParagraph"/>
              <w:numPr>
                <w:ilvl w:val="0"/>
                <w:numId w:val="28"/>
              </w:num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auto"/>
              <w:ind w:left="360"/>
              <w:rPr>
                <w:rFonts w:eastAsia="Times New Roman" w:cs="Times New Roman"/>
                <w:sz w:val="20"/>
                <w:szCs w:val="20"/>
              </w:rPr>
            </w:pPr>
            <w:r w:rsidRPr="006E7B83">
              <w:rPr>
                <w:rFonts w:eastAsia="Times New Roman"/>
                <w:sz w:val="20"/>
                <w:szCs w:val="20"/>
              </w:rPr>
              <w:t>Is the plant-referenced simulator designed and implemented in a manner that allows for the completion of control manipulations for operator license applicants? [</w:t>
            </w:r>
            <w:r w:rsidR="00B3132F" w:rsidRPr="006E7B83">
              <w:rPr>
                <w:rFonts w:eastAsia="Times New Roman"/>
                <w:sz w:val="20"/>
                <w:szCs w:val="20"/>
              </w:rPr>
              <w:t xml:space="preserve">10 CFR </w:t>
            </w:r>
            <w:r w:rsidRPr="006E7B83">
              <w:rPr>
                <w:rFonts w:eastAsia="Times New Roman"/>
                <w:sz w:val="20"/>
                <w:szCs w:val="20"/>
              </w:rPr>
              <w:t>55.46(c)(1)(ii)]</w:t>
            </w:r>
            <w:r w:rsidRPr="006E7B83">
              <w:rPr>
                <w:rFonts w:eastAsia="Times New Roman" w:cs="Times New Roman"/>
                <w:sz w:val="20"/>
                <w:szCs w:val="20"/>
              </w:rPr>
              <w:t xml:space="preserve"> </w:t>
            </w:r>
          </w:p>
        </w:tc>
        <w:tc>
          <w:tcPr>
            <w:tcW w:w="900" w:type="dxa"/>
          </w:tcPr>
          <w:p w14:paraId="30BD4479"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67F8A83A" w14:textId="77777777" w:rsidR="00B169AD" w:rsidRPr="00B169AD" w:rsidRDefault="00B169AD" w:rsidP="00B169AD">
            <w:pPr>
              <w:tabs>
                <w:tab w:val="left" w:pos="360"/>
              </w:tabs>
              <w:spacing w:line="240" w:lineRule="auto"/>
              <w:rPr>
                <w:rFonts w:eastAsia="Times New Roman" w:cs="Times New Roman"/>
                <w:sz w:val="20"/>
                <w:szCs w:val="20"/>
              </w:rPr>
            </w:pPr>
          </w:p>
        </w:tc>
      </w:tr>
      <w:tr w:rsidR="00B169AD" w:rsidRPr="00B169AD" w14:paraId="78001F4F" w14:textId="77777777" w:rsidTr="00392E99">
        <w:tc>
          <w:tcPr>
            <w:tcW w:w="7567" w:type="dxa"/>
          </w:tcPr>
          <w:p w14:paraId="354C6917" w14:textId="1D9660DF" w:rsidR="00B169AD" w:rsidRPr="006E7B83" w:rsidRDefault="00B169AD" w:rsidP="00CD2CAC">
            <w:pPr>
              <w:pStyle w:val="ListParagraph"/>
              <w:numPr>
                <w:ilvl w:val="0"/>
                <w:numId w:val="28"/>
              </w:num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auto"/>
              <w:ind w:left="360"/>
              <w:rPr>
                <w:rFonts w:eastAsia="Times New Roman" w:cs="Times New Roman"/>
                <w:sz w:val="20"/>
                <w:szCs w:val="20"/>
              </w:rPr>
            </w:pPr>
            <w:r w:rsidRPr="006E7B83">
              <w:rPr>
                <w:rFonts w:eastAsia="Times New Roman"/>
                <w:sz w:val="20"/>
                <w:szCs w:val="20"/>
              </w:rPr>
              <w:t xml:space="preserve">If the plant-referenced simulator is used to meet experience requirements for applicants for operator and senior operator licenses, does the plant-referenced simulator utilize models relating to nuclear and thermal-hydraulic characteristics that replicate the most recent core load in the nuclear power reference plant for which a license is being sought? The phrase "most recent" means the current core or if the reference plant is in a refueling outage, the core just </w:t>
            </w:r>
            <w:proofErr w:type="gramStart"/>
            <w:r w:rsidRPr="006E7B83">
              <w:rPr>
                <w:rFonts w:eastAsia="Times New Roman"/>
                <w:sz w:val="20"/>
                <w:szCs w:val="20"/>
              </w:rPr>
              <w:t>previous to</w:t>
            </w:r>
            <w:proofErr w:type="gramEnd"/>
            <w:r w:rsidRPr="006E7B83">
              <w:rPr>
                <w:rFonts w:eastAsia="Times New Roman"/>
                <w:sz w:val="20"/>
                <w:szCs w:val="20"/>
              </w:rPr>
              <w:t xml:space="preserve"> the outage</w:t>
            </w:r>
            <w:r w:rsidR="00123D28">
              <w:rPr>
                <w:rFonts w:eastAsia="Times New Roman"/>
                <w:sz w:val="20"/>
                <w:szCs w:val="20"/>
              </w:rPr>
              <w:t xml:space="preserve">. </w:t>
            </w:r>
            <w:r w:rsidRPr="006E7B83">
              <w:rPr>
                <w:rFonts w:eastAsia="Times New Roman"/>
                <w:sz w:val="20"/>
                <w:szCs w:val="20"/>
              </w:rPr>
              <w:t>(This question can be answered with a brief inquiry to the facility licensee, unless an issue is identified.)</w:t>
            </w:r>
            <w:r w:rsidR="00240823">
              <w:rPr>
                <w:rFonts w:eastAsia="Times New Roman"/>
                <w:sz w:val="20"/>
                <w:szCs w:val="20"/>
              </w:rPr>
              <w:t xml:space="preserve"> </w:t>
            </w:r>
            <w:r w:rsidRPr="006E7B83">
              <w:rPr>
                <w:rFonts w:eastAsia="Times New Roman"/>
                <w:sz w:val="20"/>
                <w:szCs w:val="20"/>
              </w:rPr>
              <w:t>[</w:t>
            </w:r>
            <w:r w:rsidR="00B3132F" w:rsidRPr="006E7B83">
              <w:rPr>
                <w:rFonts w:eastAsia="Times New Roman"/>
                <w:sz w:val="20"/>
                <w:szCs w:val="20"/>
              </w:rPr>
              <w:t>10</w:t>
            </w:r>
            <w:r w:rsidR="008A64B3">
              <w:rPr>
                <w:rFonts w:eastAsia="Times New Roman"/>
                <w:sz w:val="20"/>
                <w:szCs w:val="20"/>
              </w:rPr>
              <w:t> </w:t>
            </w:r>
            <w:r w:rsidR="00B3132F" w:rsidRPr="006E7B83">
              <w:rPr>
                <w:rFonts w:eastAsia="Times New Roman"/>
                <w:sz w:val="20"/>
                <w:szCs w:val="20"/>
              </w:rPr>
              <w:t>CFR</w:t>
            </w:r>
            <w:r w:rsidR="008A64B3">
              <w:rPr>
                <w:rFonts w:eastAsia="Times New Roman"/>
                <w:sz w:val="20"/>
                <w:szCs w:val="20"/>
              </w:rPr>
              <w:t> </w:t>
            </w:r>
            <w:r w:rsidRPr="006E7B83">
              <w:rPr>
                <w:rFonts w:eastAsia="Times New Roman"/>
                <w:sz w:val="20"/>
                <w:szCs w:val="20"/>
              </w:rPr>
              <w:t>55.31(a)(5),</w:t>
            </w:r>
            <w:r w:rsidR="00B3132F" w:rsidRPr="006E7B83">
              <w:rPr>
                <w:rFonts w:eastAsia="Times New Roman"/>
                <w:sz w:val="20"/>
                <w:szCs w:val="20"/>
              </w:rPr>
              <w:t xml:space="preserve"> </w:t>
            </w:r>
            <w:r w:rsidRPr="006E7B83">
              <w:rPr>
                <w:rFonts w:eastAsia="Times New Roman"/>
                <w:sz w:val="20"/>
                <w:szCs w:val="20"/>
              </w:rPr>
              <w:t>55.46(c)(1), and 55.46(c)(2)(</w:t>
            </w:r>
            <w:proofErr w:type="spellStart"/>
            <w:r w:rsidRPr="006E7B83">
              <w:rPr>
                <w:rFonts w:eastAsia="Times New Roman"/>
                <w:sz w:val="20"/>
                <w:szCs w:val="20"/>
              </w:rPr>
              <w:t>i</w:t>
            </w:r>
            <w:proofErr w:type="spellEnd"/>
            <w:r w:rsidRPr="006E7B83">
              <w:rPr>
                <w:rFonts w:eastAsia="Times New Roman"/>
                <w:sz w:val="20"/>
                <w:szCs w:val="20"/>
              </w:rPr>
              <w:t>)]</w:t>
            </w:r>
          </w:p>
        </w:tc>
        <w:tc>
          <w:tcPr>
            <w:tcW w:w="900" w:type="dxa"/>
          </w:tcPr>
          <w:p w14:paraId="4F68661B"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7321EFF9" w14:textId="77777777" w:rsidR="00B169AD" w:rsidRPr="00B169AD" w:rsidRDefault="00B169AD" w:rsidP="00B169AD">
            <w:pPr>
              <w:tabs>
                <w:tab w:val="left" w:pos="360"/>
              </w:tabs>
              <w:spacing w:line="240" w:lineRule="auto"/>
              <w:rPr>
                <w:rFonts w:eastAsia="Times New Roman" w:cs="Times New Roman"/>
                <w:sz w:val="20"/>
                <w:szCs w:val="20"/>
              </w:rPr>
            </w:pPr>
          </w:p>
        </w:tc>
      </w:tr>
      <w:tr w:rsidR="00B169AD" w:rsidRPr="00B169AD" w14:paraId="398C595D" w14:textId="77777777" w:rsidTr="00392E99">
        <w:tc>
          <w:tcPr>
            <w:tcW w:w="7567" w:type="dxa"/>
          </w:tcPr>
          <w:p w14:paraId="37BE23A5" w14:textId="097E5D9F" w:rsidR="00B169AD" w:rsidRPr="006E7B83" w:rsidRDefault="00B169AD" w:rsidP="00CD2CAC">
            <w:pPr>
              <w:pStyle w:val="ListParagraph"/>
              <w:numPr>
                <w:ilvl w:val="0"/>
                <w:numId w:val="28"/>
              </w:num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auto"/>
              <w:ind w:left="360"/>
              <w:rPr>
                <w:rFonts w:eastAsia="Times New Roman" w:cs="Times New Roman"/>
                <w:sz w:val="20"/>
                <w:szCs w:val="20"/>
              </w:rPr>
            </w:pPr>
            <w:r w:rsidRPr="006E7B83">
              <w:rPr>
                <w:rFonts w:eastAsia="Times New Roman"/>
                <w:sz w:val="20"/>
                <w:szCs w:val="20"/>
              </w:rPr>
              <w:t>Has the plant-referenced simulator fidelity been demonstrated so that significant control manipulations are completed without procedure exceptions, simulator performance exceptions, or deviation from the approved training scenario sequence? [</w:t>
            </w:r>
            <w:r w:rsidR="00B3132F" w:rsidRPr="006E7B83">
              <w:rPr>
                <w:rFonts w:eastAsia="Times New Roman"/>
                <w:sz w:val="20"/>
                <w:szCs w:val="20"/>
              </w:rPr>
              <w:t xml:space="preserve">10 CFR </w:t>
            </w:r>
            <w:r w:rsidRPr="006E7B83">
              <w:rPr>
                <w:rFonts w:eastAsia="Times New Roman"/>
                <w:sz w:val="20"/>
                <w:szCs w:val="20"/>
              </w:rPr>
              <w:t>55.46(c)(2)(ii)]</w:t>
            </w:r>
          </w:p>
        </w:tc>
        <w:tc>
          <w:tcPr>
            <w:tcW w:w="900" w:type="dxa"/>
          </w:tcPr>
          <w:p w14:paraId="146A33DB"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495413E7" w14:textId="77777777" w:rsidR="00B169AD" w:rsidRPr="00B169AD" w:rsidRDefault="00B169AD" w:rsidP="00B169AD">
            <w:pPr>
              <w:tabs>
                <w:tab w:val="left" w:pos="360"/>
              </w:tabs>
              <w:spacing w:line="240" w:lineRule="auto"/>
              <w:rPr>
                <w:rFonts w:eastAsia="Times New Roman" w:cs="Times New Roman"/>
                <w:sz w:val="20"/>
                <w:szCs w:val="20"/>
              </w:rPr>
            </w:pPr>
          </w:p>
        </w:tc>
      </w:tr>
      <w:tr w:rsidR="00B169AD" w:rsidRPr="00B169AD" w14:paraId="22112684" w14:textId="77777777" w:rsidTr="00392E99">
        <w:tc>
          <w:tcPr>
            <w:tcW w:w="7567" w:type="dxa"/>
          </w:tcPr>
          <w:p w14:paraId="584D1375" w14:textId="1347DEAF" w:rsidR="00B169AD" w:rsidRPr="006E7B83" w:rsidRDefault="00B169AD" w:rsidP="00CD2CAC">
            <w:pPr>
              <w:pStyle w:val="ListParagraph"/>
              <w:numPr>
                <w:ilvl w:val="0"/>
                <w:numId w:val="28"/>
              </w:num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auto"/>
              <w:ind w:left="360"/>
              <w:rPr>
                <w:rFonts w:eastAsia="Times New Roman" w:cs="Times New Roman"/>
                <w:sz w:val="20"/>
                <w:szCs w:val="20"/>
              </w:rPr>
            </w:pPr>
            <w:r w:rsidRPr="006E7B83">
              <w:rPr>
                <w:rFonts w:eastAsia="Times New Roman" w:cs="Times New Roman"/>
                <w:sz w:val="20"/>
                <w:szCs w:val="20"/>
              </w:rPr>
              <w:t>T</w:t>
            </w:r>
            <w:r w:rsidRPr="006E7B83">
              <w:rPr>
                <w:rFonts w:eastAsia="Times New Roman"/>
                <w:sz w:val="20"/>
                <w:szCs w:val="20"/>
              </w:rPr>
              <w:t>here has been no lapse in the facility licensee conducted simulator performance testing throughout the life of the simulation facility</w:t>
            </w:r>
            <w:r w:rsidR="00240823">
              <w:rPr>
                <w:rFonts w:eastAsia="Times New Roman"/>
                <w:sz w:val="20"/>
                <w:szCs w:val="20"/>
              </w:rPr>
              <w:t xml:space="preserve"> </w:t>
            </w:r>
            <w:r w:rsidRPr="006E7B83">
              <w:rPr>
                <w:rFonts w:eastAsia="Times New Roman"/>
                <w:sz w:val="20"/>
                <w:szCs w:val="20"/>
              </w:rPr>
              <w:t>[</w:t>
            </w:r>
            <w:r w:rsidR="00B3132F" w:rsidRPr="006E7B83">
              <w:rPr>
                <w:rFonts w:eastAsia="Times New Roman"/>
                <w:sz w:val="20"/>
                <w:szCs w:val="20"/>
              </w:rPr>
              <w:t>10</w:t>
            </w:r>
            <w:r w:rsidR="008A64B3">
              <w:rPr>
                <w:rFonts w:eastAsia="Times New Roman"/>
                <w:sz w:val="20"/>
                <w:szCs w:val="20"/>
              </w:rPr>
              <w:t> </w:t>
            </w:r>
            <w:r w:rsidR="00B3132F" w:rsidRPr="006E7B83">
              <w:rPr>
                <w:rFonts w:eastAsia="Times New Roman"/>
                <w:sz w:val="20"/>
                <w:szCs w:val="20"/>
              </w:rPr>
              <w:t>CFR</w:t>
            </w:r>
            <w:r w:rsidR="008A64B3">
              <w:rPr>
                <w:rFonts w:eastAsia="Times New Roman"/>
                <w:sz w:val="20"/>
                <w:szCs w:val="20"/>
              </w:rPr>
              <w:t> </w:t>
            </w:r>
            <w:r w:rsidRPr="006E7B83">
              <w:rPr>
                <w:rFonts w:eastAsia="Times New Roman"/>
                <w:sz w:val="20"/>
                <w:szCs w:val="20"/>
              </w:rPr>
              <w:t>55.46(d)(1)]</w:t>
            </w:r>
          </w:p>
        </w:tc>
        <w:tc>
          <w:tcPr>
            <w:tcW w:w="900" w:type="dxa"/>
          </w:tcPr>
          <w:p w14:paraId="1FF06512"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646216CA" w14:textId="77777777" w:rsidR="00B169AD" w:rsidRPr="00B169AD" w:rsidRDefault="00B169AD" w:rsidP="00B169AD">
            <w:pPr>
              <w:tabs>
                <w:tab w:val="left" w:pos="360"/>
              </w:tabs>
              <w:spacing w:line="240" w:lineRule="auto"/>
              <w:rPr>
                <w:rFonts w:eastAsia="Times New Roman" w:cs="Times New Roman"/>
                <w:sz w:val="20"/>
                <w:szCs w:val="20"/>
              </w:rPr>
            </w:pPr>
          </w:p>
        </w:tc>
      </w:tr>
    </w:tbl>
    <w:p w14:paraId="06FF5559" w14:textId="77777777" w:rsidR="00B169AD" w:rsidRDefault="00B169AD" w:rsidP="00B169AD">
      <w:pPr>
        <w:tabs>
          <w:tab w:val="center" w:pos="4680"/>
          <w:tab w:val="left" w:pos="5076"/>
          <w:tab w:val="left" w:pos="5680"/>
          <w:tab w:val="left" w:pos="6284"/>
          <w:tab w:val="left" w:pos="6888"/>
          <w:tab w:val="left" w:pos="7492"/>
          <w:tab w:val="left" w:pos="8096"/>
          <w:tab w:val="left" w:pos="8700"/>
          <w:tab w:val="left" w:pos="9304"/>
        </w:tabs>
        <w:spacing w:line="240" w:lineRule="auto"/>
        <w:jc w:val="center"/>
        <w:rPr>
          <w:rFonts w:eastAsia="Times New Roman"/>
        </w:rPr>
      </w:pPr>
    </w:p>
    <w:p w14:paraId="0C79DE13" w14:textId="77777777" w:rsidR="00B169AD" w:rsidRDefault="00B169AD">
      <w:pPr>
        <w:rPr>
          <w:rFonts w:eastAsia="Times New Roman"/>
        </w:rPr>
      </w:pPr>
      <w:r>
        <w:rPr>
          <w:rFonts w:eastAsia="Times New Roman"/>
        </w:rPr>
        <w:br w:type="page"/>
      </w:r>
    </w:p>
    <w:p w14:paraId="5FF0472C" w14:textId="2BE9FC09" w:rsidR="00B169AD" w:rsidRPr="00B169AD" w:rsidRDefault="00B169AD" w:rsidP="0080374D">
      <w:pPr>
        <w:spacing w:after="220" w:line="240" w:lineRule="auto"/>
        <w:jc w:val="center"/>
        <w:rPr>
          <w:rFonts w:eastAsia="Times New Roman"/>
        </w:rPr>
      </w:pPr>
      <w:r w:rsidRPr="00B169AD">
        <w:rPr>
          <w:rFonts w:eastAsia="Times New Roman"/>
        </w:rPr>
        <w:lastRenderedPageBreak/>
        <w:t>CHECKLIST FOR EVALUATING PLANT-REFERENCED SIMULATORS</w:t>
      </w:r>
      <w:r w:rsidR="0080374D">
        <w:rPr>
          <w:rFonts w:eastAsia="Times New Roman"/>
        </w:rPr>
        <w:br/>
      </w:r>
      <w:r w:rsidRPr="00B169AD">
        <w:rPr>
          <w:rFonts w:eastAsia="Times New Roman"/>
        </w:rPr>
        <w:t xml:space="preserve">OPERATING UNDER 10 CFR 55.46 (c) AND (d) </w:t>
      </w:r>
      <w:r>
        <w:rPr>
          <w:rFonts w:eastAsia="Times New Roman"/>
        </w:rPr>
        <w:t>(Continued)</w:t>
      </w:r>
    </w:p>
    <w:tbl>
      <w:tblPr>
        <w:tblW w:w="936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left w:w="115" w:type="dxa"/>
          <w:bottom w:w="43" w:type="dxa"/>
          <w:right w:w="115" w:type="dxa"/>
        </w:tblCellMar>
        <w:tblLook w:val="01E0" w:firstRow="1" w:lastRow="1" w:firstColumn="1" w:lastColumn="1" w:noHBand="0" w:noVBand="0"/>
      </w:tblPr>
      <w:tblGrid>
        <w:gridCol w:w="7567"/>
        <w:gridCol w:w="900"/>
        <w:gridCol w:w="900"/>
      </w:tblGrid>
      <w:tr w:rsidR="00B169AD" w:rsidRPr="00B169AD" w14:paraId="2A1C7EFB" w14:textId="77777777" w:rsidTr="003A46A8">
        <w:tc>
          <w:tcPr>
            <w:tcW w:w="7567" w:type="dxa"/>
          </w:tcPr>
          <w:p w14:paraId="0673EC8D"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28468C34" w14:textId="77777777" w:rsidR="00B169AD" w:rsidRPr="00B169AD" w:rsidRDefault="00B169AD" w:rsidP="00B169AD">
            <w:pPr>
              <w:tabs>
                <w:tab w:val="left" w:pos="360"/>
              </w:tabs>
              <w:spacing w:line="240" w:lineRule="auto"/>
              <w:rPr>
                <w:rFonts w:eastAsia="Times New Roman" w:cs="Times New Roman"/>
                <w:sz w:val="20"/>
                <w:szCs w:val="20"/>
              </w:rPr>
            </w:pPr>
            <w:r w:rsidRPr="00B169AD">
              <w:rPr>
                <w:rFonts w:eastAsia="Times New Roman" w:cs="Times New Roman"/>
                <w:sz w:val="20"/>
                <w:szCs w:val="20"/>
              </w:rPr>
              <w:t>YES</w:t>
            </w:r>
          </w:p>
        </w:tc>
        <w:tc>
          <w:tcPr>
            <w:tcW w:w="900" w:type="dxa"/>
          </w:tcPr>
          <w:p w14:paraId="357D7C76" w14:textId="77777777" w:rsidR="00B169AD" w:rsidRPr="00B169AD" w:rsidRDefault="00B169AD" w:rsidP="00B169AD">
            <w:pPr>
              <w:tabs>
                <w:tab w:val="left" w:pos="360"/>
              </w:tabs>
              <w:spacing w:line="240" w:lineRule="auto"/>
              <w:rPr>
                <w:rFonts w:eastAsia="Times New Roman" w:cs="Times New Roman"/>
                <w:sz w:val="20"/>
                <w:szCs w:val="20"/>
              </w:rPr>
            </w:pPr>
            <w:r w:rsidRPr="00B169AD">
              <w:rPr>
                <w:rFonts w:eastAsia="Times New Roman" w:cs="Times New Roman"/>
                <w:sz w:val="20"/>
                <w:szCs w:val="20"/>
              </w:rPr>
              <w:t>NO</w:t>
            </w:r>
          </w:p>
        </w:tc>
      </w:tr>
      <w:tr w:rsidR="00B169AD" w:rsidRPr="00B169AD" w14:paraId="686A9075" w14:textId="77777777" w:rsidTr="003A46A8">
        <w:tc>
          <w:tcPr>
            <w:tcW w:w="7567" w:type="dxa"/>
          </w:tcPr>
          <w:p w14:paraId="22401AEF" w14:textId="6C7B56AD" w:rsidR="00B169AD" w:rsidRPr="006E7B83" w:rsidRDefault="00B169AD" w:rsidP="00CD2CAC">
            <w:pPr>
              <w:pStyle w:val="ListParagraph"/>
              <w:numPr>
                <w:ilvl w:val="0"/>
                <w:numId w:val="28"/>
              </w:num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auto"/>
              <w:ind w:left="360"/>
              <w:rPr>
                <w:rFonts w:eastAsia="Times New Roman" w:cs="Times New Roman"/>
                <w:sz w:val="20"/>
                <w:szCs w:val="20"/>
              </w:rPr>
            </w:pPr>
            <w:r w:rsidRPr="006E7B83">
              <w:rPr>
                <w:rFonts w:eastAsia="Times New Roman"/>
                <w:sz w:val="20"/>
                <w:szCs w:val="20"/>
              </w:rPr>
              <w:t>Are the results of performance testing retained for four years after the completion of each performance test or until superseded by updated test results? [</w:t>
            </w:r>
            <w:r w:rsidR="00B3132F" w:rsidRPr="006E7B83">
              <w:rPr>
                <w:rFonts w:eastAsia="Times New Roman"/>
                <w:sz w:val="20"/>
                <w:szCs w:val="20"/>
              </w:rPr>
              <w:t xml:space="preserve">10 CFR </w:t>
            </w:r>
            <w:r w:rsidRPr="006E7B83">
              <w:rPr>
                <w:rFonts w:eastAsia="Times New Roman"/>
                <w:sz w:val="20"/>
                <w:szCs w:val="20"/>
              </w:rPr>
              <w:t>55.46(d)(1)]</w:t>
            </w:r>
          </w:p>
        </w:tc>
        <w:tc>
          <w:tcPr>
            <w:tcW w:w="900" w:type="dxa"/>
          </w:tcPr>
          <w:p w14:paraId="1055FBB3"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4DA5B055" w14:textId="77777777" w:rsidR="00B169AD" w:rsidRPr="00B169AD" w:rsidRDefault="00B169AD" w:rsidP="00B169AD">
            <w:pPr>
              <w:tabs>
                <w:tab w:val="left" w:pos="360"/>
              </w:tabs>
              <w:spacing w:line="240" w:lineRule="auto"/>
              <w:rPr>
                <w:rFonts w:eastAsia="Times New Roman" w:cs="Times New Roman"/>
                <w:sz w:val="20"/>
                <w:szCs w:val="20"/>
              </w:rPr>
            </w:pPr>
          </w:p>
        </w:tc>
      </w:tr>
      <w:tr w:rsidR="00B169AD" w:rsidRPr="00B169AD" w14:paraId="0C2DB0E4" w14:textId="77777777" w:rsidTr="003A46A8">
        <w:tc>
          <w:tcPr>
            <w:tcW w:w="7567" w:type="dxa"/>
          </w:tcPr>
          <w:p w14:paraId="5B34C1B4" w14:textId="70A6FC43" w:rsidR="00B169AD" w:rsidRPr="006E7B83" w:rsidRDefault="00B169AD" w:rsidP="00CD2CAC">
            <w:pPr>
              <w:pStyle w:val="ListParagraph"/>
              <w:numPr>
                <w:ilvl w:val="0"/>
                <w:numId w:val="28"/>
              </w:num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auto"/>
              <w:ind w:left="360"/>
              <w:rPr>
                <w:rFonts w:eastAsia="Times New Roman" w:cs="Times New Roman"/>
                <w:sz w:val="20"/>
                <w:szCs w:val="20"/>
              </w:rPr>
            </w:pPr>
            <w:r w:rsidRPr="006E7B83">
              <w:rPr>
                <w:rFonts w:eastAsia="Times New Roman"/>
                <w:sz w:val="20"/>
                <w:szCs w:val="20"/>
              </w:rPr>
              <w:t>Are modeling and hardware discrepancies and discrepancies identified from scenario validation and from performance testing being corrected? [</w:t>
            </w:r>
            <w:r w:rsidR="00B3132F" w:rsidRPr="006E7B83">
              <w:rPr>
                <w:rFonts w:eastAsia="Times New Roman"/>
                <w:sz w:val="20"/>
                <w:szCs w:val="20"/>
              </w:rPr>
              <w:t>10</w:t>
            </w:r>
            <w:r w:rsidR="008A64B3">
              <w:rPr>
                <w:rFonts w:eastAsia="Times New Roman"/>
                <w:sz w:val="20"/>
                <w:szCs w:val="20"/>
              </w:rPr>
              <w:t> </w:t>
            </w:r>
            <w:r w:rsidR="00B3132F" w:rsidRPr="006E7B83">
              <w:rPr>
                <w:rFonts w:eastAsia="Times New Roman"/>
                <w:sz w:val="20"/>
                <w:szCs w:val="20"/>
              </w:rPr>
              <w:t>CFR</w:t>
            </w:r>
            <w:r w:rsidR="008A64B3">
              <w:rPr>
                <w:rFonts w:eastAsia="Times New Roman"/>
                <w:sz w:val="20"/>
                <w:szCs w:val="20"/>
              </w:rPr>
              <w:t> </w:t>
            </w:r>
            <w:r w:rsidRPr="006E7B83">
              <w:rPr>
                <w:rFonts w:eastAsia="Times New Roman"/>
                <w:sz w:val="20"/>
                <w:szCs w:val="20"/>
              </w:rPr>
              <w:t>55.46(d)(2)]</w:t>
            </w:r>
          </w:p>
        </w:tc>
        <w:tc>
          <w:tcPr>
            <w:tcW w:w="900" w:type="dxa"/>
          </w:tcPr>
          <w:p w14:paraId="11F7F122"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6FEA578D" w14:textId="77777777" w:rsidR="00B169AD" w:rsidRPr="00B169AD" w:rsidRDefault="00B169AD" w:rsidP="00B169AD">
            <w:pPr>
              <w:tabs>
                <w:tab w:val="left" w:pos="360"/>
              </w:tabs>
              <w:spacing w:line="240" w:lineRule="auto"/>
              <w:rPr>
                <w:rFonts w:eastAsia="Times New Roman" w:cs="Times New Roman"/>
                <w:sz w:val="20"/>
                <w:szCs w:val="20"/>
              </w:rPr>
            </w:pPr>
          </w:p>
        </w:tc>
      </w:tr>
      <w:tr w:rsidR="00B169AD" w:rsidRPr="00B169AD" w14:paraId="7B25C00F" w14:textId="77777777" w:rsidTr="003A46A8">
        <w:tc>
          <w:tcPr>
            <w:tcW w:w="7567" w:type="dxa"/>
          </w:tcPr>
          <w:p w14:paraId="4FE7C743" w14:textId="5EF80C55" w:rsidR="00B169AD" w:rsidRPr="006E7B83" w:rsidRDefault="00B169AD" w:rsidP="00CD2CAC">
            <w:pPr>
              <w:pStyle w:val="ListParagraph"/>
              <w:numPr>
                <w:ilvl w:val="0"/>
                <w:numId w:val="28"/>
              </w:num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auto"/>
              <w:ind w:left="360"/>
              <w:rPr>
                <w:rFonts w:eastAsia="Times New Roman" w:cs="Times New Roman"/>
                <w:sz w:val="20"/>
                <w:szCs w:val="20"/>
              </w:rPr>
            </w:pPr>
            <w:r w:rsidRPr="006E7B83">
              <w:rPr>
                <w:rFonts w:eastAsia="Times New Roman"/>
                <w:sz w:val="20"/>
                <w:szCs w:val="20"/>
              </w:rPr>
              <w:t>Are results of any uncorrected performance test failures that may exist at the time of the operating test or requalification program inspection available for NRC review? [</w:t>
            </w:r>
            <w:r w:rsidR="00B3132F" w:rsidRPr="006E7B83">
              <w:rPr>
                <w:rFonts w:eastAsia="Times New Roman"/>
                <w:sz w:val="20"/>
                <w:szCs w:val="20"/>
              </w:rPr>
              <w:t xml:space="preserve">10 CFR </w:t>
            </w:r>
            <w:r w:rsidRPr="006E7B83">
              <w:rPr>
                <w:rFonts w:eastAsia="Times New Roman"/>
                <w:sz w:val="20"/>
                <w:szCs w:val="20"/>
              </w:rPr>
              <w:t>55.46(d)(3)]</w:t>
            </w:r>
          </w:p>
        </w:tc>
        <w:tc>
          <w:tcPr>
            <w:tcW w:w="900" w:type="dxa"/>
          </w:tcPr>
          <w:p w14:paraId="09D4242B"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2A7C3C65" w14:textId="77777777" w:rsidR="00B169AD" w:rsidRPr="00B169AD" w:rsidRDefault="00B169AD" w:rsidP="00B169AD">
            <w:pPr>
              <w:tabs>
                <w:tab w:val="left" w:pos="360"/>
              </w:tabs>
              <w:spacing w:line="240" w:lineRule="auto"/>
              <w:rPr>
                <w:rFonts w:eastAsia="Times New Roman" w:cs="Times New Roman"/>
                <w:sz w:val="20"/>
                <w:szCs w:val="20"/>
              </w:rPr>
            </w:pPr>
          </w:p>
        </w:tc>
      </w:tr>
      <w:tr w:rsidR="00B169AD" w:rsidRPr="00B169AD" w14:paraId="7425F6CB" w14:textId="77777777" w:rsidTr="003A46A8">
        <w:tc>
          <w:tcPr>
            <w:tcW w:w="7567" w:type="dxa"/>
          </w:tcPr>
          <w:p w14:paraId="724609B0" w14:textId="1540D98D" w:rsidR="00B169AD" w:rsidRPr="006E7B83" w:rsidRDefault="00B169AD" w:rsidP="00CD2CAC">
            <w:pPr>
              <w:pStyle w:val="ListParagraph"/>
              <w:numPr>
                <w:ilvl w:val="0"/>
                <w:numId w:val="28"/>
              </w:num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auto"/>
              <w:ind w:left="360"/>
              <w:rPr>
                <w:rFonts w:eastAsia="Times New Roman" w:cs="Times New Roman"/>
                <w:sz w:val="20"/>
                <w:szCs w:val="20"/>
              </w:rPr>
            </w:pPr>
            <w:r w:rsidRPr="006E7B83">
              <w:rPr>
                <w:rFonts w:eastAsia="Times New Roman"/>
                <w:sz w:val="20"/>
                <w:szCs w:val="20"/>
              </w:rPr>
              <w:t>Has simulator fidelity been maintained such that license application, examination, and test integrity are consistent with 10 CFR 55.49 requirements?</w:t>
            </w:r>
            <w:r w:rsidR="00240823">
              <w:rPr>
                <w:rFonts w:eastAsia="Times New Roman"/>
                <w:sz w:val="20"/>
                <w:szCs w:val="20"/>
              </w:rPr>
              <w:t xml:space="preserve"> </w:t>
            </w:r>
            <w:r w:rsidRPr="006E7B83">
              <w:rPr>
                <w:rFonts w:eastAsia="Times New Roman"/>
                <w:sz w:val="20"/>
                <w:szCs w:val="20"/>
              </w:rPr>
              <w:t>[</w:t>
            </w:r>
            <w:r w:rsidR="00B3132F" w:rsidRPr="006E7B83">
              <w:rPr>
                <w:rFonts w:eastAsia="Times New Roman"/>
                <w:sz w:val="20"/>
                <w:szCs w:val="20"/>
              </w:rPr>
              <w:t xml:space="preserve">10 CFR </w:t>
            </w:r>
            <w:r w:rsidRPr="006E7B83">
              <w:rPr>
                <w:rFonts w:eastAsia="Times New Roman"/>
                <w:sz w:val="20"/>
                <w:szCs w:val="20"/>
              </w:rPr>
              <w:t>55.46(d)(4)]</w:t>
            </w:r>
            <w:r w:rsidRPr="006E7B83">
              <w:rPr>
                <w:rFonts w:eastAsia="Times New Roman" w:cs="Times New Roman"/>
                <w:sz w:val="20"/>
                <w:szCs w:val="20"/>
              </w:rPr>
              <w:t xml:space="preserve"> </w:t>
            </w:r>
          </w:p>
        </w:tc>
        <w:tc>
          <w:tcPr>
            <w:tcW w:w="900" w:type="dxa"/>
          </w:tcPr>
          <w:p w14:paraId="03EEAA17" w14:textId="77777777" w:rsidR="00B169AD" w:rsidRPr="00B169AD" w:rsidRDefault="00B169AD" w:rsidP="00B169AD">
            <w:pPr>
              <w:tabs>
                <w:tab w:val="left" w:pos="360"/>
              </w:tabs>
              <w:spacing w:line="240" w:lineRule="auto"/>
              <w:rPr>
                <w:rFonts w:eastAsia="Times New Roman" w:cs="Times New Roman"/>
                <w:sz w:val="20"/>
                <w:szCs w:val="20"/>
              </w:rPr>
            </w:pPr>
          </w:p>
        </w:tc>
        <w:tc>
          <w:tcPr>
            <w:tcW w:w="900" w:type="dxa"/>
          </w:tcPr>
          <w:p w14:paraId="75FFDF49" w14:textId="77777777" w:rsidR="00B169AD" w:rsidRPr="00B169AD" w:rsidRDefault="00B169AD" w:rsidP="00B169AD">
            <w:pPr>
              <w:tabs>
                <w:tab w:val="left" w:pos="360"/>
              </w:tabs>
              <w:spacing w:line="240" w:lineRule="auto"/>
              <w:rPr>
                <w:rFonts w:eastAsia="Times New Roman" w:cs="Times New Roman"/>
                <w:sz w:val="20"/>
                <w:szCs w:val="20"/>
              </w:rPr>
            </w:pPr>
          </w:p>
        </w:tc>
      </w:tr>
    </w:tbl>
    <w:p w14:paraId="6F79AC93" w14:textId="77777777" w:rsidR="00B169AD" w:rsidRPr="00B169AD" w:rsidRDefault="00B169AD" w:rsidP="00B169AD">
      <w:pPr>
        <w:spacing w:line="240" w:lineRule="auto"/>
        <w:jc w:val="both"/>
        <w:rPr>
          <w:rFonts w:eastAsia="Times New Roman" w:cs="Times New Roman"/>
          <w:sz w:val="24"/>
          <w:szCs w:val="24"/>
        </w:rPr>
      </w:pPr>
    </w:p>
    <w:p w14:paraId="620B7F9F" w14:textId="2B23B177" w:rsidR="00125E26" w:rsidRDefault="00B169AD" w:rsidP="00607F43">
      <w:pPr>
        <w:spacing w:line="240" w:lineRule="auto"/>
        <w:rPr>
          <w:rFonts w:eastAsia="Times New Roman"/>
        </w:rPr>
        <w:sectPr w:rsidR="00125E26" w:rsidSect="0056768D">
          <w:footerReference w:type="default" r:id="rId32"/>
          <w:footnotePr>
            <w:numRestart w:val="eachSect"/>
          </w:footnotePr>
          <w:pgSz w:w="12240" w:h="15840"/>
          <w:pgMar w:top="1440" w:right="1440" w:bottom="1440" w:left="1440" w:header="720" w:footer="720" w:gutter="0"/>
          <w:pgNumType w:start="1"/>
          <w:cols w:space="720"/>
          <w:docGrid w:linePitch="360"/>
        </w:sectPr>
      </w:pPr>
      <w:r w:rsidRPr="00B169AD">
        <w:rPr>
          <w:rFonts w:eastAsia="Times New Roman" w:cs="Times New Roman"/>
        </w:rPr>
        <w:t>If any block in this checklist is checked “NO”, these items shall be considered a performance deficiency against the standards associated with 10 CFR 55.46, “Simulation facilities,” and shall be processed as potential findings typically with a regulatory violation against 10 CFR 55.46</w:t>
      </w:r>
      <w:r w:rsidR="00123D28">
        <w:rPr>
          <w:rFonts w:eastAsia="Times New Roman" w:cs="Times New Roman"/>
        </w:rPr>
        <w:t xml:space="preserve">. </w:t>
      </w:r>
    </w:p>
    <w:p w14:paraId="694D0EB4" w14:textId="65F37A5B" w:rsidR="005F59C2" w:rsidRDefault="002C3A33" w:rsidP="00596AE6">
      <w:pPr>
        <w:pStyle w:val="attachmenttitle"/>
      </w:pPr>
      <w:r w:rsidRPr="005F59C2">
        <w:rPr>
          <w:rFonts w:cs="Times New Roman"/>
        </w:rPr>
        <w:lastRenderedPageBreak/>
        <w:t>Appendix H</w:t>
      </w:r>
      <w:r>
        <w:rPr>
          <w:rFonts w:cs="Times New Roman"/>
        </w:rPr>
        <w:t xml:space="preserve">: </w:t>
      </w:r>
      <w:r w:rsidR="00E40E31">
        <w:rPr>
          <w:rFonts w:cs="Times New Roman"/>
        </w:rPr>
        <w:t xml:space="preserve">General </w:t>
      </w:r>
      <w:r w:rsidR="00461360">
        <w:rPr>
          <w:rFonts w:cs="Times New Roman"/>
        </w:rPr>
        <w:t xml:space="preserve">Observation of </w:t>
      </w:r>
      <w:r w:rsidRPr="005F59C2">
        <w:t>Licensed Operator</w:t>
      </w:r>
      <w:r w:rsidR="00461360">
        <w:t>s</w:t>
      </w:r>
      <w:r w:rsidRPr="005F59C2">
        <w:t xml:space="preserve"> Checklist</w:t>
      </w:r>
    </w:p>
    <w:p w14:paraId="5E317D95" w14:textId="0B12CD36" w:rsidR="005F59C2" w:rsidRPr="005F59C2" w:rsidRDefault="005F59C2" w:rsidP="00503AE2">
      <w:pPr>
        <w:pStyle w:val="BodyText"/>
      </w:pPr>
      <w:r w:rsidRPr="005F59C2">
        <w:t xml:space="preserve">The following is presented as </w:t>
      </w:r>
      <w:r w:rsidRPr="005F59C2">
        <w:rPr>
          <w:u w:val="single"/>
        </w:rPr>
        <w:t>gener</w:t>
      </w:r>
      <w:r w:rsidR="0071106E">
        <w:rPr>
          <w:u w:val="single"/>
        </w:rPr>
        <w:t>al</w:t>
      </w:r>
      <w:r w:rsidRPr="005F59C2">
        <w:rPr>
          <w:u w:val="single"/>
        </w:rPr>
        <w:t xml:space="preserve"> guidance</w:t>
      </w:r>
      <w:r w:rsidRPr="005F59C2">
        <w:t xml:space="preserve"> for observing licensed operators in the main control room or in the plant</w:t>
      </w:r>
      <w:r w:rsidR="00123D28">
        <w:t xml:space="preserve">. </w:t>
      </w:r>
      <w:r w:rsidRPr="005F59C2">
        <w:t xml:space="preserve">The listed items are </w:t>
      </w:r>
      <w:r w:rsidRPr="005F59C2">
        <w:rPr>
          <w:u w:val="single"/>
        </w:rPr>
        <w:t>not</w:t>
      </w:r>
      <w:r w:rsidRPr="005F59C2">
        <w:t xml:space="preserve"> regulatory requirements</w:t>
      </w:r>
      <w:r w:rsidR="00123D28">
        <w:t xml:space="preserve">. </w:t>
      </w:r>
      <w:r w:rsidRPr="005F59C2">
        <w:t>For additional plant-specific guidance, refer to the licensee’s conduct of operations policies.</w:t>
      </w:r>
    </w:p>
    <w:tbl>
      <w:tblPr>
        <w:tblW w:w="936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43" w:type="dxa"/>
          <w:left w:w="115" w:type="dxa"/>
          <w:bottom w:w="43" w:type="dxa"/>
          <w:right w:w="115" w:type="dxa"/>
        </w:tblCellMar>
        <w:tblLook w:val="01E0" w:firstRow="1" w:lastRow="1" w:firstColumn="1" w:lastColumn="1" w:noHBand="0" w:noVBand="0"/>
      </w:tblPr>
      <w:tblGrid>
        <w:gridCol w:w="7855"/>
        <w:gridCol w:w="720"/>
        <w:gridCol w:w="785"/>
      </w:tblGrid>
      <w:tr w:rsidR="005F59C2" w:rsidRPr="005F59C2" w14:paraId="12FFC297" w14:textId="77777777" w:rsidTr="003A46A8">
        <w:tc>
          <w:tcPr>
            <w:tcW w:w="7855" w:type="dxa"/>
          </w:tcPr>
          <w:p w14:paraId="2BABAB81" w14:textId="77777777" w:rsidR="005F59C2" w:rsidRPr="005F59C2" w:rsidRDefault="005F59C2" w:rsidP="003A46A8">
            <w:pPr>
              <w:tabs>
                <w:tab w:val="left" w:pos="360"/>
              </w:tabs>
              <w:spacing w:line="240" w:lineRule="auto"/>
              <w:rPr>
                <w:rFonts w:eastAsia="Times New Roman" w:cs="Times New Roman"/>
                <w:sz w:val="20"/>
                <w:szCs w:val="20"/>
              </w:rPr>
            </w:pPr>
          </w:p>
        </w:tc>
        <w:tc>
          <w:tcPr>
            <w:tcW w:w="720" w:type="dxa"/>
          </w:tcPr>
          <w:p w14:paraId="73DF2D55" w14:textId="77777777" w:rsidR="005F59C2" w:rsidRPr="005F59C2" w:rsidRDefault="005F59C2" w:rsidP="003A46A8">
            <w:pPr>
              <w:tabs>
                <w:tab w:val="left" w:pos="360"/>
              </w:tabs>
              <w:spacing w:line="240" w:lineRule="auto"/>
              <w:rPr>
                <w:rFonts w:eastAsia="Times New Roman" w:cs="Times New Roman"/>
                <w:sz w:val="20"/>
                <w:szCs w:val="20"/>
              </w:rPr>
            </w:pPr>
            <w:r w:rsidRPr="005F59C2">
              <w:rPr>
                <w:rFonts w:eastAsia="Times New Roman" w:cs="Times New Roman"/>
                <w:sz w:val="20"/>
                <w:szCs w:val="20"/>
              </w:rPr>
              <w:t>YES</w:t>
            </w:r>
          </w:p>
        </w:tc>
        <w:tc>
          <w:tcPr>
            <w:tcW w:w="785" w:type="dxa"/>
          </w:tcPr>
          <w:p w14:paraId="53DAFBEE" w14:textId="77777777" w:rsidR="005F59C2" w:rsidRPr="005F59C2" w:rsidRDefault="005F59C2" w:rsidP="003A46A8">
            <w:pPr>
              <w:tabs>
                <w:tab w:val="left" w:pos="360"/>
              </w:tabs>
              <w:spacing w:line="240" w:lineRule="auto"/>
              <w:rPr>
                <w:rFonts w:eastAsia="Times New Roman" w:cs="Times New Roman"/>
                <w:sz w:val="20"/>
                <w:szCs w:val="20"/>
              </w:rPr>
            </w:pPr>
            <w:r w:rsidRPr="005F59C2">
              <w:rPr>
                <w:rFonts w:eastAsia="Times New Roman" w:cs="Times New Roman"/>
                <w:sz w:val="20"/>
                <w:szCs w:val="20"/>
              </w:rPr>
              <w:t>NO</w:t>
            </w:r>
          </w:p>
        </w:tc>
      </w:tr>
      <w:tr w:rsidR="005F59C2" w:rsidRPr="005F59C2" w14:paraId="2F878F07" w14:textId="77777777" w:rsidTr="003A46A8">
        <w:tc>
          <w:tcPr>
            <w:tcW w:w="9360" w:type="dxa"/>
            <w:gridSpan w:val="3"/>
          </w:tcPr>
          <w:p w14:paraId="78D8C842" w14:textId="77777777" w:rsidR="005F59C2" w:rsidRPr="005F59C2" w:rsidRDefault="005F59C2" w:rsidP="003A46A8">
            <w:pPr>
              <w:tabs>
                <w:tab w:val="left" w:pos="360"/>
              </w:tabs>
              <w:spacing w:line="228" w:lineRule="auto"/>
              <w:rPr>
                <w:rFonts w:eastAsia="Times New Roman" w:cs="Times New Roman"/>
                <w:sz w:val="20"/>
                <w:szCs w:val="20"/>
              </w:rPr>
            </w:pPr>
            <w:r w:rsidRPr="005F59C2">
              <w:rPr>
                <w:rFonts w:eastAsia="Times New Roman" w:cs="Times New Roman"/>
                <w:sz w:val="20"/>
                <w:szCs w:val="20"/>
              </w:rPr>
              <w:t>COMPLY WITH AND USE PROCEDURES INCLUDING TECHNICAL SPECIFICATIONS</w:t>
            </w:r>
          </w:p>
        </w:tc>
      </w:tr>
      <w:tr w:rsidR="005F59C2" w:rsidRPr="005F59C2" w14:paraId="63508A7A" w14:textId="77777777" w:rsidTr="003A46A8">
        <w:tc>
          <w:tcPr>
            <w:tcW w:w="7855" w:type="dxa"/>
          </w:tcPr>
          <w:p w14:paraId="7E86CD8A" w14:textId="73FA7ED5" w:rsidR="005F59C2" w:rsidRPr="006E7B83" w:rsidRDefault="005F59C2" w:rsidP="00CD2CAC">
            <w:pPr>
              <w:pStyle w:val="ListParagraph"/>
              <w:numPr>
                <w:ilvl w:val="0"/>
                <w:numId w:val="14"/>
              </w:numPr>
              <w:tabs>
                <w:tab w:val="left" w:pos="360"/>
              </w:tabs>
              <w:spacing w:line="240" w:lineRule="auto"/>
              <w:ind w:left="360"/>
              <w:rPr>
                <w:rFonts w:eastAsia="Times New Roman" w:cs="Times New Roman"/>
                <w:sz w:val="20"/>
                <w:szCs w:val="20"/>
              </w:rPr>
            </w:pPr>
            <w:r w:rsidRPr="006E7B83">
              <w:rPr>
                <w:rFonts w:eastAsia="Times New Roman" w:cs="Times New Roman"/>
                <w:sz w:val="20"/>
                <w:szCs w:val="20"/>
              </w:rPr>
              <w:t>Were the appropriate procedures used and referenced in a timely manner?</w:t>
            </w:r>
            <w:r w:rsidR="00240823">
              <w:rPr>
                <w:rFonts w:eastAsia="Times New Roman" w:cs="Times New Roman"/>
                <w:sz w:val="20"/>
                <w:szCs w:val="20"/>
              </w:rPr>
              <w:t xml:space="preserve"> </w:t>
            </w:r>
          </w:p>
        </w:tc>
        <w:tc>
          <w:tcPr>
            <w:tcW w:w="720" w:type="dxa"/>
          </w:tcPr>
          <w:p w14:paraId="14882AB6" w14:textId="77777777" w:rsidR="005F59C2" w:rsidRPr="005F59C2" w:rsidRDefault="005F59C2" w:rsidP="003A46A8">
            <w:pPr>
              <w:tabs>
                <w:tab w:val="left" w:pos="360"/>
              </w:tabs>
              <w:spacing w:line="228" w:lineRule="auto"/>
              <w:rPr>
                <w:rFonts w:eastAsia="Times New Roman" w:cs="Times New Roman"/>
                <w:sz w:val="20"/>
                <w:szCs w:val="20"/>
              </w:rPr>
            </w:pPr>
          </w:p>
        </w:tc>
        <w:tc>
          <w:tcPr>
            <w:tcW w:w="785" w:type="dxa"/>
          </w:tcPr>
          <w:p w14:paraId="46DB3A18" w14:textId="77777777" w:rsidR="005F59C2" w:rsidRPr="005F59C2" w:rsidRDefault="005F59C2" w:rsidP="003A46A8">
            <w:pPr>
              <w:tabs>
                <w:tab w:val="left" w:pos="360"/>
              </w:tabs>
              <w:spacing w:line="228" w:lineRule="auto"/>
              <w:rPr>
                <w:rFonts w:eastAsia="Times New Roman" w:cs="Times New Roman"/>
                <w:sz w:val="20"/>
                <w:szCs w:val="20"/>
              </w:rPr>
            </w:pPr>
          </w:p>
        </w:tc>
      </w:tr>
      <w:tr w:rsidR="005F59C2" w:rsidRPr="005F59C2" w14:paraId="676886AB" w14:textId="77777777" w:rsidTr="003A46A8">
        <w:tc>
          <w:tcPr>
            <w:tcW w:w="7855" w:type="dxa"/>
          </w:tcPr>
          <w:p w14:paraId="23DD4968" w14:textId="78EA6D9D" w:rsidR="005F59C2" w:rsidRPr="006E7B83" w:rsidRDefault="005F59C2" w:rsidP="00CD2CAC">
            <w:pPr>
              <w:pStyle w:val="ListParagraph"/>
              <w:numPr>
                <w:ilvl w:val="0"/>
                <w:numId w:val="14"/>
              </w:numPr>
              <w:tabs>
                <w:tab w:val="left" w:pos="360"/>
              </w:tabs>
              <w:spacing w:line="240" w:lineRule="auto"/>
              <w:ind w:left="360"/>
              <w:rPr>
                <w:rFonts w:eastAsia="Times New Roman" w:cs="Times New Roman"/>
                <w:sz w:val="20"/>
                <w:szCs w:val="20"/>
              </w:rPr>
            </w:pPr>
            <w:r w:rsidRPr="006E7B83">
              <w:rPr>
                <w:rFonts w:eastAsia="Times New Roman" w:cs="Times New Roman"/>
                <w:sz w:val="20"/>
                <w:szCs w:val="20"/>
              </w:rPr>
              <w:t xml:space="preserve">Were the procedures used correctly, including following procedure steps in the correct sequence, abiding by the precautions and limitations, selecting the correct procedure paths on decision blocks, and correctly transitioning between procedures? </w:t>
            </w:r>
          </w:p>
        </w:tc>
        <w:tc>
          <w:tcPr>
            <w:tcW w:w="720" w:type="dxa"/>
          </w:tcPr>
          <w:p w14:paraId="7B55E183" w14:textId="77777777" w:rsidR="005F59C2" w:rsidRPr="005F59C2" w:rsidRDefault="005F59C2" w:rsidP="003A46A8">
            <w:pPr>
              <w:tabs>
                <w:tab w:val="left" w:pos="360"/>
              </w:tabs>
              <w:spacing w:line="228" w:lineRule="auto"/>
              <w:rPr>
                <w:rFonts w:eastAsia="Times New Roman" w:cs="Times New Roman"/>
                <w:sz w:val="20"/>
                <w:szCs w:val="20"/>
              </w:rPr>
            </w:pPr>
          </w:p>
        </w:tc>
        <w:tc>
          <w:tcPr>
            <w:tcW w:w="785" w:type="dxa"/>
          </w:tcPr>
          <w:p w14:paraId="28B94A6A" w14:textId="77777777" w:rsidR="005F59C2" w:rsidRPr="005F59C2" w:rsidRDefault="005F59C2" w:rsidP="003A46A8">
            <w:pPr>
              <w:tabs>
                <w:tab w:val="left" w:pos="360"/>
              </w:tabs>
              <w:spacing w:line="228" w:lineRule="auto"/>
              <w:rPr>
                <w:rFonts w:eastAsia="Times New Roman" w:cs="Times New Roman"/>
                <w:sz w:val="20"/>
                <w:szCs w:val="20"/>
              </w:rPr>
            </w:pPr>
          </w:p>
        </w:tc>
      </w:tr>
      <w:tr w:rsidR="005F59C2" w:rsidRPr="005F59C2" w14:paraId="45898BC1" w14:textId="77777777" w:rsidTr="003A46A8">
        <w:tc>
          <w:tcPr>
            <w:tcW w:w="7855" w:type="dxa"/>
          </w:tcPr>
          <w:p w14:paraId="300336DF" w14:textId="47FCFED4" w:rsidR="005F59C2" w:rsidRPr="006E7B83" w:rsidRDefault="005F59C2" w:rsidP="00CD2CAC">
            <w:pPr>
              <w:pStyle w:val="ListParagraph"/>
              <w:numPr>
                <w:ilvl w:val="0"/>
                <w:numId w:val="14"/>
              </w:numPr>
              <w:tabs>
                <w:tab w:val="left" w:pos="360"/>
              </w:tabs>
              <w:spacing w:line="240" w:lineRule="auto"/>
              <w:ind w:left="360"/>
              <w:rPr>
                <w:rFonts w:eastAsia="Times New Roman" w:cs="Times New Roman"/>
                <w:sz w:val="20"/>
                <w:szCs w:val="20"/>
              </w:rPr>
            </w:pPr>
            <w:r w:rsidRPr="006E7B83">
              <w:rPr>
                <w:rFonts w:eastAsia="Times New Roman" w:cs="Times New Roman"/>
                <w:sz w:val="20"/>
                <w:szCs w:val="20"/>
              </w:rPr>
              <w:t>If procedure steps were skipped or marked “N/A”, these instances were appropriately justified.</w:t>
            </w:r>
          </w:p>
        </w:tc>
        <w:tc>
          <w:tcPr>
            <w:tcW w:w="720" w:type="dxa"/>
          </w:tcPr>
          <w:p w14:paraId="065CE04F" w14:textId="77777777" w:rsidR="005F59C2" w:rsidRPr="005F59C2" w:rsidRDefault="005F59C2" w:rsidP="003A46A8">
            <w:pPr>
              <w:tabs>
                <w:tab w:val="left" w:pos="360"/>
              </w:tabs>
              <w:spacing w:line="228" w:lineRule="auto"/>
              <w:rPr>
                <w:rFonts w:eastAsia="Times New Roman" w:cs="Times New Roman"/>
                <w:sz w:val="20"/>
                <w:szCs w:val="20"/>
              </w:rPr>
            </w:pPr>
          </w:p>
        </w:tc>
        <w:tc>
          <w:tcPr>
            <w:tcW w:w="785" w:type="dxa"/>
          </w:tcPr>
          <w:p w14:paraId="3415DB44" w14:textId="77777777" w:rsidR="005F59C2" w:rsidRPr="005F59C2" w:rsidRDefault="005F59C2" w:rsidP="003A46A8">
            <w:pPr>
              <w:tabs>
                <w:tab w:val="left" w:pos="360"/>
              </w:tabs>
              <w:spacing w:line="228" w:lineRule="auto"/>
              <w:rPr>
                <w:rFonts w:eastAsia="Times New Roman" w:cs="Times New Roman"/>
                <w:sz w:val="20"/>
                <w:szCs w:val="20"/>
              </w:rPr>
            </w:pPr>
          </w:p>
        </w:tc>
      </w:tr>
      <w:tr w:rsidR="005F59C2" w:rsidRPr="005F59C2" w14:paraId="7DB6CA48" w14:textId="77777777" w:rsidTr="003A46A8">
        <w:tc>
          <w:tcPr>
            <w:tcW w:w="7855" w:type="dxa"/>
          </w:tcPr>
          <w:p w14:paraId="48C352F7" w14:textId="25DB74F2" w:rsidR="005F59C2" w:rsidRPr="006E7B83" w:rsidRDefault="005F59C2" w:rsidP="00CD2CAC">
            <w:pPr>
              <w:pStyle w:val="ListParagraph"/>
              <w:numPr>
                <w:ilvl w:val="0"/>
                <w:numId w:val="14"/>
              </w:numPr>
              <w:tabs>
                <w:tab w:val="left" w:pos="360"/>
              </w:tabs>
              <w:spacing w:line="240" w:lineRule="auto"/>
              <w:ind w:left="360"/>
              <w:rPr>
                <w:rFonts w:eastAsia="Times New Roman" w:cs="Times New Roman"/>
                <w:sz w:val="20"/>
                <w:szCs w:val="20"/>
              </w:rPr>
            </w:pPr>
            <w:r w:rsidRPr="006E7B83">
              <w:rPr>
                <w:rFonts w:eastAsia="Times New Roman" w:cs="Times New Roman"/>
                <w:sz w:val="20"/>
                <w:szCs w:val="20"/>
              </w:rPr>
              <w:t xml:space="preserve">Was </w:t>
            </w:r>
            <w:proofErr w:type="spellStart"/>
            <w:r w:rsidRPr="006E7B83">
              <w:rPr>
                <w:rFonts w:eastAsia="Times New Roman" w:cs="Times New Roman"/>
                <w:sz w:val="20"/>
                <w:szCs w:val="20"/>
              </w:rPr>
              <w:t>place</w:t>
            </w:r>
            <w:proofErr w:type="spellEnd"/>
            <w:r w:rsidRPr="006E7B83">
              <w:rPr>
                <w:rFonts w:eastAsia="Times New Roman" w:cs="Times New Roman"/>
                <w:sz w:val="20"/>
                <w:szCs w:val="20"/>
              </w:rPr>
              <w:t>-keeping in the procedures effective and in accordance with licensee practices for procedure place-keeping?</w:t>
            </w:r>
            <w:r w:rsidR="00240823">
              <w:rPr>
                <w:rFonts w:eastAsia="Times New Roman" w:cs="Times New Roman"/>
                <w:sz w:val="20"/>
                <w:szCs w:val="20"/>
              </w:rPr>
              <w:t xml:space="preserve"> </w:t>
            </w:r>
          </w:p>
        </w:tc>
        <w:tc>
          <w:tcPr>
            <w:tcW w:w="720" w:type="dxa"/>
          </w:tcPr>
          <w:p w14:paraId="08529E22" w14:textId="77777777" w:rsidR="005F59C2" w:rsidRPr="005F59C2" w:rsidRDefault="005F59C2" w:rsidP="003A46A8">
            <w:pPr>
              <w:tabs>
                <w:tab w:val="left" w:pos="360"/>
              </w:tabs>
              <w:spacing w:line="228" w:lineRule="auto"/>
              <w:rPr>
                <w:rFonts w:eastAsia="Times New Roman" w:cs="Times New Roman"/>
                <w:sz w:val="20"/>
                <w:szCs w:val="20"/>
              </w:rPr>
            </w:pPr>
          </w:p>
        </w:tc>
        <w:tc>
          <w:tcPr>
            <w:tcW w:w="785" w:type="dxa"/>
          </w:tcPr>
          <w:p w14:paraId="64892E01" w14:textId="77777777" w:rsidR="005F59C2" w:rsidRPr="005F59C2" w:rsidRDefault="005F59C2" w:rsidP="003A46A8">
            <w:pPr>
              <w:tabs>
                <w:tab w:val="left" w:pos="360"/>
              </w:tabs>
              <w:spacing w:line="228" w:lineRule="auto"/>
              <w:rPr>
                <w:rFonts w:eastAsia="Times New Roman" w:cs="Times New Roman"/>
                <w:sz w:val="20"/>
                <w:szCs w:val="20"/>
              </w:rPr>
            </w:pPr>
          </w:p>
        </w:tc>
      </w:tr>
      <w:tr w:rsidR="005F59C2" w:rsidRPr="005F59C2" w14:paraId="533C45D2" w14:textId="77777777" w:rsidTr="003A46A8">
        <w:tc>
          <w:tcPr>
            <w:tcW w:w="7855" w:type="dxa"/>
          </w:tcPr>
          <w:p w14:paraId="687B17E7" w14:textId="32E6F75A" w:rsidR="005F59C2" w:rsidRPr="006E7B83" w:rsidRDefault="005F59C2" w:rsidP="00CD2CAC">
            <w:pPr>
              <w:pStyle w:val="ListParagraph"/>
              <w:numPr>
                <w:ilvl w:val="0"/>
                <w:numId w:val="14"/>
              </w:numPr>
              <w:tabs>
                <w:tab w:val="left" w:pos="360"/>
              </w:tabs>
              <w:spacing w:line="240" w:lineRule="auto"/>
              <w:ind w:left="360"/>
              <w:rPr>
                <w:rFonts w:eastAsia="Times New Roman" w:cs="Times New Roman"/>
                <w:sz w:val="20"/>
                <w:szCs w:val="20"/>
              </w:rPr>
            </w:pPr>
            <w:r w:rsidRPr="006E7B83">
              <w:rPr>
                <w:rFonts w:eastAsia="Times New Roman" w:cs="Times New Roman"/>
                <w:sz w:val="20"/>
                <w:szCs w:val="20"/>
              </w:rPr>
              <w:t>Were Technical Specifications appropriately entered, exited, and complied with?</w:t>
            </w:r>
            <w:r w:rsidR="00240823">
              <w:rPr>
                <w:rFonts w:eastAsia="Times New Roman" w:cs="Times New Roman"/>
                <w:sz w:val="20"/>
                <w:szCs w:val="20"/>
              </w:rPr>
              <w:t xml:space="preserve"> </w:t>
            </w:r>
          </w:p>
        </w:tc>
        <w:tc>
          <w:tcPr>
            <w:tcW w:w="720" w:type="dxa"/>
          </w:tcPr>
          <w:p w14:paraId="5550DA8C" w14:textId="77777777" w:rsidR="005F59C2" w:rsidRPr="005F59C2" w:rsidRDefault="005F59C2" w:rsidP="003A46A8">
            <w:pPr>
              <w:tabs>
                <w:tab w:val="left" w:pos="360"/>
              </w:tabs>
              <w:spacing w:line="228" w:lineRule="auto"/>
              <w:rPr>
                <w:rFonts w:eastAsia="Times New Roman" w:cs="Times New Roman"/>
                <w:sz w:val="20"/>
                <w:szCs w:val="20"/>
              </w:rPr>
            </w:pPr>
          </w:p>
        </w:tc>
        <w:tc>
          <w:tcPr>
            <w:tcW w:w="785" w:type="dxa"/>
          </w:tcPr>
          <w:p w14:paraId="19DD20B3" w14:textId="77777777" w:rsidR="005F59C2" w:rsidRPr="005F59C2" w:rsidRDefault="005F59C2" w:rsidP="003A46A8">
            <w:pPr>
              <w:tabs>
                <w:tab w:val="left" w:pos="360"/>
              </w:tabs>
              <w:spacing w:line="228" w:lineRule="auto"/>
              <w:rPr>
                <w:rFonts w:eastAsia="Times New Roman" w:cs="Times New Roman"/>
                <w:sz w:val="20"/>
                <w:szCs w:val="20"/>
              </w:rPr>
            </w:pPr>
          </w:p>
        </w:tc>
      </w:tr>
      <w:tr w:rsidR="005F59C2" w:rsidRPr="005F59C2" w14:paraId="66B3EB74" w14:textId="77777777" w:rsidTr="003A46A8">
        <w:tc>
          <w:tcPr>
            <w:tcW w:w="9360" w:type="dxa"/>
            <w:gridSpan w:val="3"/>
          </w:tcPr>
          <w:p w14:paraId="4A4F7E7A" w14:textId="77777777" w:rsidR="005F59C2" w:rsidRPr="005F59C2" w:rsidRDefault="005F59C2" w:rsidP="003A46A8">
            <w:pPr>
              <w:tabs>
                <w:tab w:val="left" w:pos="360"/>
              </w:tabs>
              <w:spacing w:line="228" w:lineRule="auto"/>
              <w:rPr>
                <w:rFonts w:eastAsia="Times New Roman" w:cs="Times New Roman"/>
                <w:sz w:val="20"/>
                <w:szCs w:val="20"/>
              </w:rPr>
            </w:pPr>
            <w:r w:rsidRPr="005F59C2">
              <w:rPr>
                <w:rFonts w:eastAsia="Times New Roman" w:cs="Times New Roman"/>
                <w:sz w:val="20"/>
                <w:szCs w:val="20"/>
              </w:rPr>
              <w:t>CONTROL BOARD/IN-PLANT COMPONENT MANIPULATIONS</w:t>
            </w:r>
          </w:p>
        </w:tc>
      </w:tr>
      <w:tr w:rsidR="005F59C2" w:rsidRPr="005F59C2" w14:paraId="70E25B67" w14:textId="77777777" w:rsidTr="003A46A8">
        <w:tc>
          <w:tcPr>
            <w:tcW w:w="7855" w:type="dxa"/>
          </w:tcPr>
          <w:p w14:paraId="1F5CB8E1" w14:textId="4AC48E53" w:rsidR="005F59C2" w:rsidRPr="006E7B83" w:rsidRDefault="005F59C2" w:rsidP="00CD2CAC">
            <w:pPr>
              <w:pStyle w:val="ListParagraph"/>
              <w:numPr>
                <w:ilvl w:val="0"/>
                <w:numId w:val="15"/>
              </w:numPr>
              <w:tabs>
                <w:tab w:val="left" w:pos="360"/>
              </w:tabs>
              <w:spacing w:line="240" w:lineRule="auto"/>
              <w:ind w:left="360"/>
              <w:rPr>
                <w:rFonts w:eastAsia="Times New Roman" w:cs="Times New Roman"/>
                <w:sz w:val="20"/>
                <w:szCs w:val="20"/>
              </w:rPr>
            </w:pPr>
            <w:r w:rsidRPr="006E7B83">
              <w:rPr>
                <w:rFonts w:eastAsia="Times New Roman" w:cs="Times New Roman"/>
                <w:sz w:val="20"/>
                <w:szCs w:val="20"/>
              </w:rPr>
              <w:t>Were the components/controls located efficiently and accurately by the operators?</w:t>
            </w:r>
            <w:r w:rsidR="00240823">
              <w:rPr>
                <w:rFonts w:eastAsia="Times New Roman" w:cs="Times New Roman"/>
                <w:sz w:val="20"/>
                <w:szCs w:val="20"/>
              </w:rPr>
              <w:t xml:space="preserve"> </w:t>
            </w:r>
          </w:p>
        </w:tc>
        <w:tc>
          <w:tcPr>
            <w:tcW w:w="720" w:type="dxa"/>
          </w:tcPr>
          <w:p w14:paraId="432D4D41" w14:textId="77777777" w:rsidR="005F59C2" w:rsidRPr="005F59C2" w:rsidRDefault="005F59C2" w:rsidP="003A46A8">
            <w:pPr>
              <w:tabs>
                <w:tab w:val="left" w:pos="360"/>
              </w:tabs>
              <w:spacing w:line="228" w:lineRule="auto"/>
              <w:rPr>
                <w:rFonts w:eastAsia="Times New Roman" w:cs="Times New Roman"/>
                <w:sz w:val="20"/>
                <w:szCs w:val="20"/>
              </w:rPr>
            </w:pPr>
          </w:p>
        </w:tc>
        <w:tc>
          <w:tcPr>
            <w:tcW w:w="785" w:type="dxa"/>
          </w:tcPr>
          <w:p w14:paraId="3BF99553" w14:textId="77777777" w:rsidR="005F59C2" w:rsidRPr="005F59C2" w:rsidRDefault="005F59C2" w:rsidP="003A46A8">
            <w:pPr>
              <w:tabs>
                <w:tab w:val="left" w:pos="360"/>
              </w:tabs>
              <w:spacing w:line="228" w:lineRule="auto"/>
              <w:rPr>
                <w:rFonts w:eastAsia="Times New Roman" w:cs="Times New Roman"/>
                <w:sz w:val="20"/>
                <w:szCs w:val="20"/>
              </w:rPr>
            </w:pPr>
          </w:p>
        </w:tc>
      </w:tr>
      <w:tr w:rsidR="005F59C2" w:rsidRPr="005F59C2" w14:paraId="0AD7B119" w14:textId="77777777" w:rsidTr="003A46A8">
        <w:tc>
          <w:tcPr>
            <w:tcW w:w="7855" w:type="dxa"/>
          </w:tcPr>
          <w:p w14:paraId="36D97ED9" w14:textId="2FE55881" w:rsidR="005F59C2" w:rsidRPr="006E7B83" w:rsidRDefault="005F59C2" w:rsidP="00CD2CAC">
            <w:pPr>
              <w:pStyle w:val="ListParagraph"/>
              <w:numPr>
                <w:ilvl w:val="0"/>
                <w:numId w:val="15"/>
              </w:numPr>
              <w:tabs>
                <w:tab w:val="left" w:pos="360"/>
              </w:tabs>
              <w:spacing w:line="240" w:lineRule="auto"/>
              <w:ind w:left="360"/>
              <w:rPr>
                <w:rFonts w:eastAsia="Times New Roman" w:cs="Times New Roman"/>
                <w:sz w:val="20"/>
                <w:szCs w:val="20"/>
              </w:rPr>
            </w:pPr>
            <w:r w:rsidRPr="006E7B83">
              <w:rPr>
                <w:rFonts w:eastAsia="Times New Roman" w:cs="Times New Roman"/>
                <w:sz w:val="20"/>
                <w:szCs w:val="20"/>
              </w:rPr>
              <w:t xml:space="preserve">Were the components/controls manipulated accurately and in a timely fashion? </w:t>
            </w:r>
          </w:p>
        </w:tc>
        <w:tc>
          <w:tcPr>
            <w:tcW w:w="720" w:type="dxa"/>
          </w:tcPr>
          <w:p w14:paraId="50E40B32" w14:textId="77777777" w:rsidR="005F59C2" w:rsidRPr="005F59C2" w:rsidRDefault="005F59C2" w:rsidP="003A46A8">
            <w:pPr>
              <w:tabs>
                <w:tab w:val="left" w:pos="360"/>
              </w:tabs>
              <w:spacing w:line="228" w:lineRule="auto"/>
              <w:rPr>
                <w:rFonts w:eastAsia="Times New Roman" w:cs="Times New Roman"/>
                <w:sz w:val="20"/>
                <w:szCs w:val="20"/>
              </w:rPr>
            </w:pPr>
          </w:p>
        </w:tc>
        <w:tc>
          <w:tcPr>
            <w:tcW w:w="785" w:type="dxa"/>
          </w:tcPr>
          <w:p w14:paraId="578E5820" w14:textId="77777777" w:rsidR="005F59C2" w:rsidRPr="005F59C2" w:rsidRDefault="005F59C2" w:rsidP="003A46A8">
            <w:pPr>
              <w:tabs>
                <w:tab w:val="left" w:pos="360"/>
              </w:tabs>
              <w:spacing w:line="228" w:lineRule="auto"/>
              <w:rPr>
                <w:rFonts w:eastAsia="Times New Roman" w:cs="Times New Roman"/>
                <w:sz w:val="20"/>
                <w:szCs w:val="20"/>
              </w:rPr>
            </w:pPr>
          </w:p>
        </w:tc>
      </w:tr>
      <w:tr w:rsidR="005F59C2" w:rsidRPr="005F59C2" w14:paraId="333969AA" w14:textId="77777777" w:rsidTr="003A46A8">
        <w:tc>
          <w:tcPr>
            <w:tcW w:w="9360" w:type="dxa"/>
            <w:gridSpan w:val="3"/>
          </w:tcPr>
          <w:p w14:paraId="0FB1CE06" w14:textId="77777777" w:rsidR="005F59C2" w:rsidRPr="005F59C2" w:rsidRDefault="005F59C2" w:rsidP="003A46A8">
            <w:pPr>
              <w:tabs>
                <w:tab w:val="left" w:pos="360"/>
              </w:tabs>
              <w:spacing w:line="228" w:lineRule="auto"/>
              <w:rPr>
                <w:rFonts w:eastAsia="Times New Roman" w:cs="Times New Roman"/>
                <w:sz w:val="20"/>
                <w:szCs w:val="20"/>
              </w:rPr>
            </w:pPr>
            <w:r w:rsidRPr="005F59C2">
              <w:rPr>
                <w:rFonts w:eastAsia="Times New Roman" w:cs="Times New Roman"/>
                <w:sz w:val="20"/>
                <w:szCs w:val="20"/>
              </w:rPr>
              <w:t>COMMUNICATIONS</w:t>
            </w:r>
          </w:p>
        </w:tc>
      </w:tr>
      <w:tr w:rsidR="005F59C2" w:rsidRPr="005F59C2" w14:paraId="04E1C157" w14:textId="77777777" w:rsidTr="003A46A8">
        <w:tc>
          <w:tcPr>
            <w:tcW w:w="7855" w:type="dxa"/>
          </w:tcPr>
          <w:p w14:paraId="3C975C0D" w14:textId="2824911B" w:rsidR="005F59C2" w:rsidRPr="006E7B83" w:rsidRDefault="005F59C2" w:rsidP="00CD2CAC">
            <w:pPr>
              <w:pStyle w:val="ListParagraph"/>
              <w:numPr>
                <w:ilvl w:val="0"/>
                <w:numId w:val="16"/>
              </w:numPr>
              <w:tabs>
                <w:tab w:val="left" w:pos="360"/>
              </w:tabs>
              <w:spacing w:line="240" w:lineRule="auto"/>
              <w:ind w:left="360"/>
              <w:rPr>
                <w:rFonts w:eastAsia="Times New Roman" w:cs="Times New Roman"/>
                <w:sz w:val="20"/>
                <w:szCs w:val="20"/>
              </w:rPr>
            </w:pPr>
            <w:r w:rsidRPr="006E7B83">
              <w:rPr>
                <w:rFonts w:eastAsia="Times New Roman" w:cs="Times New Roman"/>
                <w:sz w:val="20"/>
                <w:szCs w:val="20"/>
              </w:rPr>
              <w:t>Did the crew exchange complete and relevant information in a clear, easily understood, and accurate manner?</w:t>
            </w:r>
          </w:p>
        </w:tc>
        <w:tc>
          <w:tcPr>
            <w:tcW w:w="720" w:type="dxa"/>
          </w:tcPr>
          <w:p w14:paraId="15B32888" w14:textId="77777777" w:rsidR="005F59C2" w:rsidRPr="005F59C2" w:rsidRDefault="005F59C2" w:rsidP="003A46A8">
            <w:pPr>
              <w:tabs>
                <w:tab w:val="left" w:pos="360"/>
              </w:tabs>
              <w:spacing w:line="228" w:lineRule="auto"/>
              <w:rPr>
                <w:rFonts w:eastAsia="Times New Roman" w:cs="Times New Roman"/>
                <w:sz w:val="20"/>
                <w:szCs w:val="20"/>
              </w:rPr>
            </w:pPr>
          </w:p>
        </w:tc>
        <w:tc>
          <w:tcPr>
            <w:tcW w:w="785" w:type="dxa"/>
          </w:tcPr>
          <w:p w14:paraId="152699AA" w14:textId="77777777" w:rsidR="005F59C2" w:rsidRPr="005F59C2" w:rsidRDefault="005F59C2" w:rsidP="003A46A8">
            <w:pPr>
              <w:tabs>
                <w:tab w:val="left" w:pos="360"/>
              </w:tabs>
              <w:spacing w:line="228" w:lineRule="auto"/>
              <w:rPr>
                <w:rFonts w:eastAsia="Times New Roman" w:cs="Times New Roman"/>
                <w:sz w:val="20"/>
                <w:szCs w:val="20"/>
              </w:rPr>
            </w:pPr>
          </w:p>
        </w:tc>
      </w:tr>
      <w:tr w:rsidR="005F59C2" w:rsidRPr="005F59C2" w14:paraId="27BFED42" w14:textId="77777777" w:rsidTr="003A46A8">
        <w:tc>
          <w:tcPr>
            <w:tcW w:w="7855" w:type="dxa"/>
          </w:tcPr>
          <w:p w14:paraId="63C2CB05" w14:textId="1E7A855A" w:rsidR="005F59C2" w:rsidRPr="006E7B83" w:rsidRDefault="005F59C2" w:rsidP="00CD2CAC">
            <w:pPr>
              <w:pStyle w:val="ListParagraph"/>
              <w:numPr>
                <w:ilvl w:val="0"/>
                <w:numId w:val="16"/>
              </w:numPr>
              <w:tabs>
                <w:tab w:val="left" w:pos="360"/>
              </w:tabs>
              <w:spacing w:line="240" w:lineRule="auto"/>
              <w:ind w:left="360"/>
              <w:rPr>
                <w:rFonts w:eastAsia="Times New Roman" w:cs="Times New Roman"/>
                <w:sz w:val="20"/>
                <w:szCs w:val="20"/>
              </w:rPr>
            </w:pPr>
            <w:r w:rsidRPr="006E7B83">
              <w:rPr>
                <w:rFonts w:eastAsia="Times New Roman" w:cs="Times New Roman"/>
                <w:sz w:val="20"/>
                <w:szCs w:val="20"/>
              </w:rPr>
              <w:t>Did the crew appropriately keep personnel outside the control room informed of plant status, and were the required communications made outside of the control room in accordance with licensee policy?</w:t>
            </w:r>
            <w:r w:rsidR="00240823">
              <w:rPr>
                <w:rFonts w:eastAsia="Times New Roman" w:cs="Times New Roman"/>
                <w:sz w:val="20"/>
                <w:szCs w:val="20"/>
              </w:rPr>
              <w:t xml:space="preserve"> </w:t>
            </w:r>
          </w:p>
        </w:tc>
        <w:tc>
          <w:tcPr>
            <w:tcW w:w="720" w:type="dxa"/>
          </w:tcPr>
          <w:p w14:paraId="42F3634C" w14:textId="77777777" w:rsidR="005F59C2" w:rsidRPr="005F59C2" w:rsidRDefault="005F59C2" w:rsidP="003A46A8">
            <w:pPr>
              <w:tabs>
                <w:tab w:val="left" w:pos="360"/>
              </w:tabs>
              <w:spacing w:line="228" w:lineRule="auto"/>
              <w:rPr>
                <w:rFonts w:eastAsia="Times New Roman" w:cs="Times New Roman"/>
                <w:sz w:val="20"/>
                <w:szCs w:val="20"/>
              </w:rPr>
            </w:pPr>
          </w:p>
        </w:tc>
        <w:tc>
          <w:tcPr>
            <w:tcW w:w="785" w:type="dxa"/>
          </w:tcPr>
          <w:p w14:paraId="0E352458" w14:textId="77777777" w:rsidR="005F59C2" w:rsidRPr="005F59C2" w:rsidRDefault="005F59C2" w:rsidP="003A46A8">
            <w:pPr>
              <w:tabs>
                <w:tab w:val="left" w:pos="360"/>
              </w:tabs>
              <w:spacing w:line="228" w:lineRule="auto"/>
              <w:rPr>
                <w:rFonts w:eastAsia="Times New Roman" w:cs="Times New Roman"/>
                <w:sz w:val="20"/>
                <w:szCs w:val="20"/>
              </w:rPr>
            </w:pPr>
          </w:p>
        </w:tc>
      </w:tr>
      <w:tr w:rsidR="005F59C2" w:rsidRPr="005F59C2" w14:paraId="2269C696" w14:textId="77777777" w:rsidTr="003A46A8">
        <w:tc>
          <w:tcPr>
            <w:tcW w:w="7855" w:type="dxa"/>
          </w:tcPr>
          <w:p w14:paraId="08FDB3AE" w14:textId="319738DC" w:rsidR="005F59C2" w:rsidRPr="006E7B83" w:rsidRDefault="005F59C2" w:rsidP="00CD2CAC">
            <w:pPr>
              <w:pStyle w:val="ListParagraph"/>
              <w:numPr>
                <w:ilvl w:val="0"/>
                <w:numId w:val="16"/>
              </w:numPr>
              <w:tabs>
                <w:tab w:val="left" w:pos="360"/>
              </w:tabs>
              <w:spacing w:line="240" w:lineRule="auto"/>
              <w:ind w:left="360"/>
              <w:rPr>
                <w:rFonts w:eastAsia="Times New Roman" w:cs="Times New Roman"/>
                <w:sz w:val="20"/>
                <w:szCs w:val="20"/>
              </w:rPr>
            </w:pPr>
            <w:r w:rsidRPr="006E7B83">
              <w:rPr>
                <w:rFonts w:eastAsia="Times New Roman" w:cs="Times New Roman"/>
                <w:sz w:val="20"/>
                <w:szCs w:val="20"/>
              </w:rPr>
              <w:t>Did the crew ensure the receipt of clear, easily understood communications from the crew and others?</w:t>
            </w:r>
          </w:p>
        </w:tc>
        <w:tc>
          <w:tcPr>
            <w:tcW w:w="720" w:type="dxa"/>
          </w:tcPr>
          <w:p w14:paraId="07E2BE41" w14:textId="77777777" w:rsidR="005F59C2" w:rsidRPr="005F59C2" w:rsidRDefault="005F59C2" w:rsidP="003A46A8">
            <w:pPr>
              <w:tabs>
                <w:tab w:val="left" w:pos="360"/>
              </w:tabs>
              <w:spacing w:line="228" w:lineRule="auto"/>
              <w:rPr>
                <w:rFonts w:eastAsia="Times New Roman" w:cs="Times New Roman"/>
                <w:sz w:val="20"/>
                <w:szCs w:val="20"/>
              </w:rPr>
            </w:pPr>
          </w:p>
        </w:tc>
        <w:tc>
          <w:tcPr>
            <w:tcW w:w="785" w:type="dxa"/>
          </w:tcPr>
          <w:p w14:paraId="20A98541" w14:textId="77777777" w:rsidR="005F59C2" w:rsidRPr="005F59C2" w:rsidRDefault="005F59C2" w:rsidP="003A46A8">
            <w:pPr>
              <w:tabs>
                <w:tab w:val="left" w:pos="360"/>
              </w:tabs>
              <w:spacing w:line="228" w:lineRule="auto"/>
              <w:rPr>
                <w:rFonts w:eastAsia="Times New Roman" w:cs="Times New Roman"/>
                <w:sz w:val="20"/>
                <w:szCs w:val="20"/>
              </w:rPr>
            </w:pPr>
          </w:p>
        </w:tc>
      </w:tr>
      <w:tr w:rsidR="005F59C2" w:rsidRPr="005F59C2" w14:paraId="49D57E9D" w14:textId="77777777" w:rsidTr="003A46A8">
        <w:tc>
          <w:tcPr>
            <w:tcW w:w="7855" w:type="dxa"/>
          </w:tcPr>
          <w:p w14:paraId="4EF43644" w14:textId="6E1D33BE" w:rsidR="005F59C2" w:rsidRPr="006E7B83" w:rsidRDefault="005F59C2" w:rsidP="00CD2CAC">
            <w:pPr>
              <w:pStyle w:val="ListParagraph"/>
              <w:numPr>
                <w:ilvl w:val="0"/>
                <w:numId w:val="16"/>
              </w:numPr>
              <w:tabs>
                <w:tab w:val="left" w:pos="360"/>
              </w:tabs>
              <w:spacing w:line="240" w:lineRule="auto"/>
              <w:ind w:left="360"/>
              <w:rPr>
                <w:rFonts w:eastAsia="Times New Roman" w:cs="Times New Roman"/>
                <w:sz w:val="20"/>
                <w:szCs w:val="20"/>
              </w:rPr>
            </w:pPr>
            <w:r w:rsidRPr="006E7B83">
              <w:rPr>
                <w:rFonts w:eastAsia="Times New Roman" w:cs="Times New Roman"/>
                <w:sz w:val="20"/>
                <w:szCs w:val="20"/>
              </w:rPr>
              <w:t>Did the crew consistently use repeat backs, three-way communications, and the phonetic alphabet in accordance with licensee policy?</w:t>
            </w:r>
          </w:p>
        </w:tc>
        <w:tc>
          <w:tcPr>
            <w:tcW w:w="720" w:type="dxa"/>
          </w:tcPr>
          <w:p w14:paraId="09D2BD60" w14:textId="77777777" w:rsidR="005F59C2" w:rsidRPr="005F59C2" w:rsidRDefault="005F59C2" w:rsidP="003A46A8">
            <w:pPr>
              <w:tabs>
                <w:tab w:val="left" w:pos="360"/>
              </w:tabs>
              <w:spacing w:line="228" w:lineRule="auto"/>
              <w:rPr>
                <w:rFonts w:eastAsia="Times New Roman" w:cs="Times New Roman"/>
                <w:sz w:val="20"/>
                <w:szCs w:val="20"/>
              </w:rPr>
            </w:pPr>
          </w:p>
        </w:tc>
        <w:tc>
          <w:tcPr>
            <w:tcW w:w="785" w:type="dxa"/>
          </w:tcPr>
          <w:p w14:paraId="74B7CA36" w14:textId="77777777" w:rsidR="005F59C2" w:rsidRPr="005F59C2" w:rsidRDefault="005F59C2" w:rsidP="003A46A8">
            <w:pPr>
              <w:tabs>
                <w:tab w:val="left" w:pos="360"/>
              </w:tabs>
              <w:spacing w:line="228" w:lineRule="auto"/>
              <w:rPr>
                <w:rFonts w:eastAsia="Times New Roman" w:cs="Times New Roman"/>
                <w:sz w:val="20"/>
                <w:szCs w:val="20"/>
              </w:rPr>
            </w:pPr>
          </w:p>
        </w:tc>
      </w:tr>
      <w:tr w:rsidR="005F59C2" w:rsidRPr="005F59C2" w14:paraId="78AC95A0" w14:textId="77777777" w:rsidTr="003A46A8">
        <w:tc>
          <w:tcPr>
            <w:tcW w:w="9360" w:type="dxa"/>
            <w:gridSpan w:val="3"/>
          </w:tcPr>
          <w:p w14:paraId="1E6736C3" w14:textId="77777777" w:rsidR="005F59C2" w:rsidRPr="005F59C2" w:rsidRDefault="005F59C2" w:rsidP="003A46A8">
            <w:pPr>
              <w:tabs>
                <w:tab w:val="left" w:pos="360"/>
              </w:tabs>
              <w:spacing w:line="228" w:lineRule="auto"/>
              <w:rPr>
                <w:rFonts w:eastAsia="Times New Roman" w:cs="Times New Roman"/>
                <w:sz w:val="20"/>
                <w:szCs w:val="20"/>
              </w:rPr>
            </w:pPr>
            <w:r w:rsidRPr="005F59C2">
              <w:rPr>
                <w:rFonts w:eastAsia="Times New Roman" w:cs="Times New Roman"/>
                <w:sz w:val="20"/>
                <w:szCs w:val="20"/>
              </w:rPr>
              <w:t>INTERPRETATION, DIAGNOSIS, AND UNDERSTANDING</w:t>
            </w:r>
          </w:p>
        </w:tc>
      </w:tr>
      <w:tr w:rsidR="005F59C2" w:rsidRPr="005F59C2" w14:paraId="729D446F" w14:textId="77777777" w:rsidTr="003A46A8">
        <w:tc>
          <w:tcPr>
            <w:tcW w:w="7855" w:type="dxa"/>
          </w:tcPr>
          <w:p w14:paraId="0FF52393" w14:textId="218A60C5" w:rsidR="005F59C2" w:rsidRPr="006E7B83" w:rsidRDefault="005F59C2" w:rsidP="00CD2CAC">
            <w:pPr>
              <w:pStyle w:val="ListParagraph"/>
              <w:numPr>
                <w:ilvl w:val="0"/>
                <w:numId w:val="17"/>
              </w:numPr>
              <w:tabs>
                <w:tab w:val="left" w:pos="360"/>
              </w:tabs>
              <w:spacing w:line="240" w:lineRule="auto"/>
              <w:ind w:left="360"/>
              <w:rPr>
                <w:rFonts w:eastAsia="Times New Roman" w:cs="Times New Roman"/>
                <w:sz w:val="20"/>
                <w:szCs w:val="20"/>
              </w:rPr>
            </w:pPr>
            <w:r w:rsidRPr="006E7B83">
              <w:rPr>
                <w:rFonts w:eastAsia="Times New Roman" w:cs="Times New Roman"/>
                <w:sz w:val="20"/>
                <w:szCs w:val="20"/>
              </w:rPr>
              <w:t>Were plant alarms and indications properly utilized and interpreted to correctly assess and diagnose plant conditions?</w:t>
            </w:r>
          </w:p>
        </w:tc>
        <w:tc>
          <w:tcPr>
            <w:tcW w:w="720" w:type="dxa"/>
          </w:tcPr>
          <w:p w14:paraId="4A626909" w14:textId="77777777" w:rsidR="005F59C2" w:rsidRPr="005F59C2" w:rsidRDefault="005F59C2" w:rsidP="003A46A8">
            <w:pPr>
              <w:tabs>
                <w:tab w:val="left" w:pos="360"/>
              </w:tabs>
              <w:spacing w:line="228" w:lineRule="auto"/>
              <w:rPr>
                <w:rFonts w:eastAsia="Times New Roman" w:cs="Times New Roman"/>
                <w:sz w:val="20"/>
                <w:szCs w:val="20"/>
              </w:rPr>
            </w:pPr>
          </w:p>
        </w:tc>
        <w:tc>
          <w:tcPr>
            <w:tcW w:w="785" w:type="dxa"/>
          </w:tcPr>
          <w:p w14:paraId="3C6465AC" w14:textId="77777777" w:rsidR="005F59C2" w:rsidRPr="005F59C2" w:rsidRDefault="005F59C2" w:rsidP="003A46A8">
            <w:pPr>
              <w:tabs>
                <w:tab w:val="left" w:pos="360"/>
              </w:tabs>
              <w:spacing w:line="228" w:lineRule="auto"/>
              <w:rPr>
                <w:rFonts w:eastAsia="Times New Roman" w:cs="Times New Roman"/>
                <w:sz w:val="20"/>
                <w:szCs w:val="20"/>
              </w:rPr>
            </w:pPr>
          </w:p>
        </w:tc>
      </w:tr>
      <w:tr w:rsidR="005F59C2" w:rsidRPr="005F59C2" w14:paraId="02D838C7" w14:textId="77777777" w:rsidTr="003A46A8">
        <w:tc>
          <w:tcPr>
            <w:tcW w:w="7855" w:type="dxa"/>
          </w:tcPr>
          <w:p w14:paraId="16574512" w14:textId="23FE66F5" w:rsidR="005F59C2" w:rsidRPr="006E7B83" w:rsidRDefault="005F59C2" w:rsidP="00CD2CAC">
            <w:pPr>
              <w:pStyle w:val="ListParagraph"/>
              <w:numPr>
                <w:ilvl w:val="0"/>
                <w:numId w:val="17"/>
              </w:numPr>
              <w:tabs>
                <w:tab w:val="left" w:pos="360"/>
              </w:tabs>
              <w:spacing w:line="240" w:lineRule="auto"/>
              <w:ind w:left="360"/>
              <w:rPr>
                <w:rFonts w:eastAsia="Times New Roman" w:cs="Times New Roman"/>
                <w:sz w:val="20"/>
                <w:szCs w:val="20"/>
              </w:rPr>
            </w:pPr>
            <w:proofErr w:type="spellStart"/>
            <w:r w:rsidRPr="006E7B83">
              <w:rPr>
                <w:rFonts w:eastAsia="Times New Roman" w:cs="Times New Roman"/>
                <w:sz w:val="20"/>
                <w:szCs w:val="20"/>
              </w:rPr>
              <w:t>Were</w:t>
            </w:r>
            <w:proofErr w:type="spellEnd"/>
            <w:r w:rsidRPr="006E7B83">
              <w:rPr>
                <w:rFonts w:eastAsia="Times New Roman" w:cs="Times New Roman"/>
                <w:sz w:val="20"/>
                <w:szCs w:val="20"/>
              </w:rPr>
              <w:t xml:space="preserve"> off-normal trends recognized in a timely fashion?</w:t>
            </w:r>
            <w:r w:rsidR="00240823">
              <w:rPr>
                <w:rFonts w:eastAsia="Times New Roman" w:cs="Times New Roman"/>
                <w:sz w:val="20"/>
                <w:szCs w:val="20"/>
              </w:rPr>
              <w:t xml:space="preserve"> </w:t>
            </w:r>
          </w:p>
        </w:tc>
        <w:tc>
          <w:tcPr>
            <w:tcW w:w="720" w:type="dxa"/>
          </w:tcPr>
          <w:p w14:paraId="2D018900" w14:textId="77777777" w:rsidR="005F59C2" w:rsidRPr="005F59C2" w:rsidRDefault="005F59C2" w:rsidP="003A46A8">
            <w:pPr>
              <w:tabs>
                <w:tab w:val="left" w:pos="360"/>
              </w:tabs>
              <w:spacing w:line="228" w:lineRule="auto"/>
              <w:rPr>
                <w:rFonts w:eastAsia="Times New Roman" w:cs="Times New Roman"/>
                <w:sz w:val="20"/>
                <w:szCs w:val="20"/>
              </w:rPr>
            </w:pPr>
          </w:p>
        </w:tc>
        <w:tc>
          <w:tcPr>
            <w:tcW w:w="785" w:type="dxa"/>
          </w:tcPr>
          <w:p w14:paraId="2EF18717" w14:textId="77777777" w:rsidR="005F59C2" w:rsidRPr="005F59C2" w:rsidRDefault="005F59C2" w:rsidP="003A46A8">
            <w:pPr>
              <w:tabs>
                <w:tab w:val="left" w:pos="360"/>
              </w:tabs>
              <w:spacing w:line="228" w:lineRule="auto"/>
              <w:rPr>
                <w:rFonts w:eastAsia="Times New Roman" w:cs="Times New Roman"/>
                <w:sz w:val="20"/>
                <w:szCs w:val="20"/>
              </w:rPr>
            </w:pPr>
          </w:p>
        </w:tc>
      </w:tr>
      <w:tr w:rsidR="005F59C2" w:rsidRPr="005F59C2" w14:paraId="2DA58514" w14:textId="77777777" w:rsidTr="003A46A8">
        <w:tc>
          <w:tcPr>
            <w:tcW w:w="7855" w:type="dxa"/>
          </w:tcPr>
          <w:p w14:paraId="3C06DF58" w14:textId="008470BB" w:rsidR="005F59C2" w:rsidRPr="006E7B83" w:rsidRDefault="005F59C2" w:rsidP="00CD2CAC">
            <w:pPr>
              <w:pStyle w:val="ListParagraph"/>
              <w:numPr>
                <w:ilvl w:val="0"/>
                <w:numId w:val="17"/>
              </w:numPr>
              <w:tabs>
                <w:tab w:val="left" w:pos="360"/>
              </w:tabs>
              <w:spacing w:line="240" w:lineRule="auto"/>
              <w:ind w:left="360"/>
              <w:rPr>
                <w:rFonts w:eastAsia="Times New Roman" w:cs="Times New Roman"/>
                <w:sz w:val="20"/>
                <w:szCs w:val="20"/>
              </w:rPr>
            </w:pPr>
            <w:r w:rsidRPr="006E7B83">
              <w:rPr>
                <w:rFonts w:eastAsia="Times New Roman"/>
                <w:sz w:val="20"/>
                <w:szCs w:val="20"/>
              </w:rPr>
              <w:t xml:space="preserve">Did the crew demonstrate an understanding of the </w:t>
            </w:r>
            <w:proofErr w:type="gramStart"/>
            <w:r w:rsidRPr="006E7B83">
              <w:rPr>
                <w:rFonts w:eastAsia="Times New Roman"/>
                <w:sz w:val="20"/>
                <w:szCs w:val="20"/>
              </w:rPr>
              <w:t>manner in which</w:t>
            </w:r>
            <w:proofErr w:type="gramEnd"/>
            <w:r w:rsidRPr="006E7B83">
              <w:rPr>
                <w:rFonts w:eastAsia="Times New Roman"/>
                <w:sz w:val="20"/>
                <w:szCs w:val="20"/>
              </w:rPr>
              <w:t xml:space="preserve"> the plant, systems, and components operated and interacted, including the knowledge of setpoints, interlocks, and automatic functions?</w:t>
            </w:r>
            <w:r w:rsidR="00240823">
              <w:rPr>
                <w:rFonts w:eastAsia="Times New Roman"/>
                <w:sz w:val="20"/>
                <w:szCs w:val="20"/>
              </w:rPr>
              <w:t xml:space="preserve"> </w:t>
            </w:r>
          </w:p>
        </w:tc>
        <w:tc>
          <w:tcPr>
            <w:tcW w:w="720" w:type="dxa"/>
          </w:tcPr>
          <w:p w14:paraId="6EB2FD86" w14:textId="77777777" w:rsidR="005F59C2" w:rsidRPr="005F59C2" w:rsidRDefault="005F59C2" w:rsidP="003A46A8">
            <w:pPr>
              <w:tabs>
                <w:tab w:val="left" w:pos="360"/>
              </w:tabs>
              <w:spacing w:line="228" w:lineRule="auto"/>
              <w:rPr>
                <w:rFonts w:eastAsia="Times New Roman" w:cs="Times New Roman"/>
                <w:sz w:val="20"/>
                <w:szCs w:val="20"/>
              </w:rPr>
            </w:pPr>
          </w:p>
        </w:tc>
        <w:tc>
          <w:tcPr>
            <w:tcW w:w="785" w:type="dxa"/>
          </w:tcPr>
          <w:p w14:paraId="63B4E441" w14:textId="77777777" w:rsidR="005F59C2" w:rsidRPr="005F59C2" w:rsidRDefault="005F59C2" w:rsidP="003A46A8">
            <w:pPr>
              <w:tabs>
                <w:tab w:val="left" w:pos="360"/>
              </w:tabs>
              <w:spacing w:line="228" w:lineRule="auto"/>
              <w:rPr>
                <w:rFonts w:eastAsia="Times New Roman" w:cs="Times New Roman"/>
                <w:sz w:val="20"/>
                <w:szCs w:val="20"/>
              </w:rPr>
            </w:pPr>
          </w:p>
        </w:tc>
      </w:tr>
      <w:tr w:rsidR="005F59C2" w:rsidRPr="005F59C2" w14:paraId="55FC6C99" w14:textId="77777777" w:rsidTr="003A46A8">
        <w:tc>
          <w:tcPr>
            <w:tcW w:w="7855" w:type="dxa"/>
          </w:tcPr>
          <w:p w14:paraId="41EF2695" w14:textId="4D1EE73F" w:rsidR="005F59C2" w:rsidRPr="006E7B83" w:rsidRDefault="005F59C2" w:rsidP="00CD2CAC">
            <w:pPr>
              <w:pStyle w:val="ListParagraph"/>
              <w:numPr>
                <w:ilvl w:val="0"/>
                <w:numId w:val="17"/>
              </w:numPr>
              <w:tabs>
                <w:tab w:val="left" w:pos="360"/>
              </w:tabs>
              <w:spacing w:line="240" w:lineRule="auto"/>
              <w:ind w:left="360"/>
              <w:rPr>
                <w:rFonts w:eastAsia="Times New Roman"/>
                <w:sz w:val="20"/>
                <w:szCs w:val="20"/>
              </w:rPr>
            </w:pPr>
            <w:r w:rsidRPr="006E7B83">
              <w:rPr>
                <w:rFonts w:eastAsia="Times New Roman"/>
                <w:sz w:val="20"/>
                <w:szCs w:val="20"/>
              </w:rPr>
              <w:t>Did the crew demonstrate an understanding of how their actions (or inaction) affected system and plant conditions?</w:t>
            </w:r>
          </w:p>
        </w:tc>
        <w:tc>
          <w:tcPr>
            <w:tcW w:w="720" w:type="dxa"/>
          </w:tcPr>
          <w:p w14:paraId="0EA80590" w14:textId="77777777" w:rsidR="005F59C2" w:rsidRPr="005F59C2" w:rsidRDefault="005F59C2" w:rsidP="003A46A8">
            <w:pPr>
              <w:tabs>
                <w:tab w:val="left" w:pos="360"/>
              </w:tabs>
              <w:spacing w:line="228" w:lineRule="auto"/>
              <w:rPr>
                <w:rFonts w:eastAsia="Times New Roman" w:cs="Times New Roman"/>
                <w:sz w:val="20"/>
                <w:szCs w:val="20"/>
              </w:rPr>
            </w:pPr>
          </w:p>
        </w:tc>
        <w:tc>
          <w:tcPr>
            <w:tcW w:w="785" w:type="dxa"/>
          </w:tcPr>
          <w:p w14:paraId="5EEA1A36" w14:textId="77777777" w:rsidR="005F59C2" w:rsidRPr="005F59C2" w:rsidRDefault="005F59C2" w:rsidP="003A46A8">
            <w:pPr>
              <w:tabs>
                <w:tab w:val="left" w:pos="360"/>
              </w:tabs>
              <w:spacing w:line="228" w:lineRule="auto"/>
              <w:rPr>
                <w:rFonts w:eastAsia="Times New Roman" w:cs="Times New Roman"/>
                <w:sz w:val="20"/>
                <w:szCs w:val="20"/>
              </w:rPr>
            </w:pPr>
          </w:p>
        </w:tc>
      </w:tr>
      <w:tr w:rsidR="00EA532A" w:rsidRPr="005F59C2" w14:paraId="48947EE0" w14:textId="77777777" w:rsidTr="003A46A8">
        <w:trPr>
          <w:ins w:id="110" w:author="Author"/>
        </w:trPr>
        <w:tc>
          <w:tcPr>
            <w:tcW w:w="7855" w:type="dxa"/>
          </w:tcPr>
          <w:p w14:paraId="337BD738" w14:textId="7E51E7F5" w:rsidR="00EA532A" w:rsidRPr="006E7B83" w:rsidRDefault="00A060F3" w:rsidP="00CD2CAC">
            <w:pPr>
              <w:pStyle w:val="ListParagraph"/>
              <w:numPr>
                <w:ilvl w:val="0"/>
                <w:numId w:val="17"/>
              </w:numPr>
              <w:tabs>
                <w:tab w:val="left" w:pos="360"/>
              </w:tabs>
              <w:spacing w:line="240" w:lineRule="auto"/>
              <w:ind w:left="360"/>
              <w:rPr>
                <w:ins w:id="111" w:author="Author"/>
                <w:rFonts w:eastAsia="Times New Roman"/>
                <w:sz w:val="20"/>
                <w:szCs w:val="20"/>
              </w:rPr>
            </w:pPr>
            <w:ins w:id="112" w:author="Author">
              <w:r>
                <w:rPr>
                  <w:rFonts w:eastAsia="Times New Roman"/>
                  <w:sz w:val="20"/>
                  <w:szCs w:val="20"/>
                </w:rPr>
                <w:t xml:space="preserve">Did the crew demonstrate knowledge of </w:t>
              </w:r>
              <w:r w:rsidR="00714923">
                <w:rPr>
                  <w:rFonts w:eastAsia="Times New Roman"/>
                  <w:sz w:val="20"/>
                  <w:szCs w:val="20"/>
                </w:rPr>
                <w:t xml:space="preserve">generic </w:t>
              </w:r>
              <w:r>
                <w:rPr>
                  <w:rFonts w:eastAsia="Times New Roman"/>
                  <w:sz w:val="20"/>
                  <w:szCs w:val="20"/>
                </w:rPr>
                <w:t>fundamentals</w:t>
              </w:r>
              <w:r w:rsidR="006765B4">
                <w:rPr>
                  <w:rFonts w:eastAsia="Times New Roman"/>
                  <w:sz w:val="20"/>
                  <w:szCs w:val="20"/>
                </w:rPr>
                <w:t>, such as</w:t>
              </w:r>
              <w:r>
                <w:rPr>
                  <w:rFonts w:eastAsia="Times New Roman"/>
                  <w:sz w:val="20"/>
                  <w:szCs w:val="20"/>
                </w:rPr>
                <w:t xml:space="preserve"> </w:t>
              </w:r>
              <w:r w:rsidR="00E519C6">
                <w:rPr>
                  <w:rFonts w:eastAsia="Times New Roman"/>
                  <w:sz w:val="20"/>
                  <w:szCs w:val="20"/>
                </w:rPr>
                <w:t>theor</w:t>
              </w:r>
              <w:r w:rsidR="003026A6">
                <w:rPr>
                  <w:rFonts w:eastAsia="Times New Roman"/>
                  <w:sz w:val="20"/>
                  <w:szCs w:val="20"/>
                </w:rPr>
                <w:t xml:space="preserve">etical knowledge </w:t>
              </w:r>
              <w:r w:rsidR="007D6570">
                <w:rPr>
                  <w:rFonts w:eastAsia="Times New Roman"/>
                  <w:sz w:val="20"/>
                  <w:szCs w:val="20"/>
                </w:rPr>
                <w:t>(</w:t>
              </w:r>
              <w:r w:rsidR="003026A6">
                <w:rPr>
                  <w:rFonts w:eastAsia="Times New Roman"/>
                  <w:sz w:val="20"/>
                  <w:szCs w:val="20"/>
                </w:rPr>
                <w:t>reactor theory</w:t>
              </w:r>
              <w:r w:rsidR="003F6613">
                <w:rPr>
                  <w:rFonts w:eastAsia="Times New Roman"/>
                  <w:sz w:val="20"/>
                  <w:szCs w:val="20"/>
                </w:rPr>
                <w:t xml:space="preserve"> and thermodynamics</w:t>
              </w:r>
              <w:r w:rsidR="007D6570">
                <w:rPr>
                  <w:rFonts w:eastAsia="Times New Roman"/>
                  <w:sz w:val="20"/>
                  <w:szCs w:val="20"/>
                </w:rPr>
                <w:t>) and knowledge about components (</w:t>
              </w:r>
              <w:r w:rsidR="003032F1">
                <w:rPr>
                  <w:rFonts w:eastAsia="Times New Roman"/>
                  <w:sz w:val="20"/>
                  <w:szCs w:val="20"/>
                </w:rPr>
                <w:t>valves, breakers, controllers, etc</w:t>
              </w:r>
            </w:ins>
            <w:r w:rsidR="007B5B52">
              <w:rPr>
                <w:rFonts w:eastAsia="Times New Roman"/>
                <w:sz w:val="20"/>
                <w:szCs w:val="20"/>
              </w:rPr>
              <w:t>.</w:t>
            </w:r>
            <w:ins w:id="113" w:author="Author">
              <w:r w:rsidR="003032F1">
                <w:rPr>
                  <w:rFonts w:eastAsia="Times New Roman"/>
                  <w:sz w:val="20"/>
                  <w:szCs w:val="20"/>
                </w:rPr>
                <w:t>)?</w:t>
              </w:r>
            </w:ins>
          </w:p>
        </w:tc>
        <w:tc>
          <w:tcPr>
            <w:tcW w:w="720" w:type="dxa"/>
          </w:tcPr>
          <w:p w14:paraId="30FC4122" w14:textId="77777777" w:rsidR="00EA532A" w:rsidRPr="005F59C2" w:rsidRDefault="00EA532A" w:rsidP="003A46A8">
            <w:pPr>
              <w:tabs>
                <w:tab w:val="left" w:pos="360"/>
              </w:tabs>
              <w:spacing w:line="228" w:lineRule="auto"/>
              <w:rPr>
                <w:ins w:id="114" w:author="Author"/>
                <w:rFonts w:eastAsia="Times New Roman" w:cs="Times New Roman"/>
                <w:sz w:val="20"/>
                <w:szCs w:val="20"/>
              </w:rPr>
            </w:pPr>
          </w:p>
        </w:tc>
        <w:tc>
          <w:tcPr>
            <w:tcW w:w="785" w:type="dxa"/>
          </w:tcPr>
          <w:p w14:paraId="585B7B42" w14:textId="77777777" w:rsidR="00EA532A" w:rsidRPr="005F59C2" w:rsidRDefault="00EA532A" w:rsidP="003A46A8">
            <w:pPr>
              <w:tabs>
                <w:tab w:val="left" w:pos="360"/>
              </w:tabs>
              <w:spacing w:line="228" w:lineRule="auto"/>
              <w:rPr>
                <w:ins w:id="115" w:author="Author"/>
                <w:rFonts w:eastAsia="Times New Roman" w:cs="Times New Roman"/>
                <w:sz w:val="20"/>
                <w:szCs w:val="20"/>
              </w:rPr>
            </w:pPr>
          </w:p>
        </w:tc>
      </w:tr>
    </w:tbl>
    <w:p w14:paraId="39457B66" w14:textId="77777777" w:rsidR="005F59C2" w:rsidRDefault="005F59C2">
      <w:r>
        <w:br w:type="page"/>
      </w:r>
    </w:p>
    <w:p w14:paraId="399BCDA0" w14:textId="62F3C4F1" w:rsidR="005F59C2" w:rsidRDefault="005F59C2" w:rsidP="00B94A40">
      <w:pPr>
        <w:spacing w:after="220" w:line="240" w:lineRule="auto"/>
        <w:jc w:val="center"/>
        <w:rPr>
          <w:rFonts w:eastAsia="Times New Roman" w:cs="Times New Roman"/>
          <w:sz w:val="24"/>
          <w:szCs w:val="24"/>
        </w:rPr>
      </w:pPr>
      <w:r w:rsidRPr="005F59C2">
        <w:rPr>
          <w:rFonts w:eastAsia="Times New Roman" w:cs="Times New Roman"/>
        </w:rPr>
        <w:lastRenderedPageBreak/>
        <w:t>CONTROL ROOM/IN PLANT OBSERVATION CHECKLIST</w:t>
      </w:r>
      <w:r>
        <w:rPr>
          <w:rFonts w:eastAsia="Times New Roman" w:cs="Times New Roman"/>
        </w:rPr>
        <w:t xml:space="preserve"> (C</w:t>
      </w:r>
      <w:r w:rsidRPr="005F59C2">
        <w:rPr>
          <w:rFonts w:eastAsia="Times New Roman" w:cs="Times New Roman"/>
        </w:rPr>
        <w:t>ontinued</w:t>
      </w:r>
      <w:r>
        <w:rPr>
          <w:rFonts w:eastAsia="Times New Roman" w:cs="Times New Roman"/>
        </w:rPr>
        <w:t>)</w:t>
      </w:r>
    </w:p>
    <w:p w14:paraId="204FD6E9" w14:textId="42F87B8F" w:rsidR="005F59C2" w:rsidRDefault="005F59C2" w:rsidP="003A46A8">
      <w:pPr>
        <w:pStyle w:val="BodyText"/>
        <w:rPr>
          <w:sz w:val="24"/>
          <w:szCs w:val="24"/>
        </w:rPr>
      </w:pPr>
      <w:r w:rsidRPr="005F59C2">
        <w:t xml:space="preserve">The following is presented as </w:t>
      </w:r>
      <w:r w:rsidRPr="005F59C2">
        <w:rPr>
          <w:u w:val="single"/>
        </w:rPr>
        <w:t>gener</w:t>
      </w:r>
      <w:r w:rsidR="00461360">
        <w:rPr>
          <w:u w:val="single"/>
        </w:rPr>
        <w:t xml:space="preserve">al </w:t>
      </w:r>
      <w:r w:rsidRPr="005F59C2">
        <w:rPr>
          <w:u w:val="single"/>
        </w:rPr>
        <w:t>guidance</w:t>
      </w:r>
      <w:r w:rsidRPr="005F59C2">
        <w:t xml:space="preserve"> for observing licensed operators in the main control room or in the plant.</w:t>
      </w:r>
      <w:r w:rsidR="00240823">
        <w:t xml:space="preserve"> </w:t>
      </w:r>
      <w:r w:rsidRPr="005F59C2">
        <w:t xml:space="preserve">The listed items are </w:t>
      </w:r>
      <w:r w:rsidRPr="005F59C2">
        <w:rPr>
          <w:u w:val="single"/>
        </w:rPr>
        <w:t>not</w:t>
      </w:r>
      <w:r w:rsidRPr="005F59C2">
        <w:t xml:space="preserve"> regulatory requirements.</w:t>
      </w:r>
      <w:r w:rsidR="00240823">
        <w:t xml:space="preserve"> </w:t>
      </w:r>
      <w:r w:rsidRPr="005F59C2">
        <w:t>For additional plant-specific guidance, refer to the licensee’s conduct of operations policies.</w:t>
      </w:r>
    </w:p>
    <w:tbl>
      <w:tblPr>
        <w:tblW w:w="936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43" w:type="dxa"/>
          <w:left w:w="115" w:type="dxa"/>
          <w:bottom w:w="43" w:type="dxa"/>
          <w:right w:w="115" w:type="dxa"/>
        </w:tblCellMar>
        <w:tblLook w:val="01E0" w:firstRow="1" w:lastRow="1" w:firstColumn="1" w:lastColumn="1" w:noHBand="0" w:noVBand="0"/>
      </w:tblPr>
      <w:tblGrid>
        <w:gridCol w:w="7855"/>
        <w:gridCol w:w="720"/>
        <w:gridCol w:w="785"/>
      </w:tblGrid>
      <w:tr w:rsidR="005F59C2" w:rsidRPr="005F59C2" w14:paraId="12808F94" w14:textId="77777777" w:rsidTr="003A46A8">
        <w:tc>
          <w:tcPr>
            <w:tcW w:w="7855" w:type="dxa"/>
          </w:tcPr>
          <w:p w14:paraId="074DD9A0" w14:textId="77777777" w:rsidR="005F59C2" w:rsidRPr="005F59C2" w:rsidRDefault="005F59C2" w:rsidP="003A46A8">
            <w:pPr>
              <w:tabs>
                <w:tab w:val="left" w:pos="360"/>
              </w:tabs>
              <w:spacing w:line="228" w:lineRule="auto"/>
              <w:rPr>
                <w:rFonts w:eastAsia="Times New Roman"/>
                <w:sz w:val="20"/>
                <w:szCs w:val="20"/>
              </w:rPr>
            </w:pPr>
          </w:p>
        </w:tc>
        <w:tc>
          <w:tcPr>
            <w:tcW w:w="720" w:type="dxa"/>
          </w:tcPr>
          <w:p w14:paraId="50A28C57" w14:textId="77777777" w:rsidR="005F59C2" w:rsidRPr="005F59C2" w:rsidRDefault="005F59C2" w:rsidP="003A46A8">
            <w:pPr>
              <w:tabs>
                <w:tab w:val="left" w:pos="360"/>
              </w:tabs>
              <w:spacing w:line="240" w:lineRule="auto"/>
              <w:rPr>
                <w:rFonts w:eastAsia="Times New Roman"/>
                <w:sz w:val="20"/>
                <w:szCs w:val="20"/>
              </w:rPr>
            </w:pPr>
            <w:r w:rsidRPr="005F59C2">
              <w:rPr>
                <w:rFonts w:eastAsia="Times New Roman"/>
                <w:sz w:val="20"/>
                <w:szCs w:val="20"/>
              </w:rPr>
              <w:t>YES</w:t>
            </w:r>
          </w:p>
        </w:tc>
        <w:tc>
          <w:tcPr>
            <w:tcW w:w="785" w:type="dxa"/>
          </w:tcPr>
          <w:p w14:paraId="06EECECF" w14:textId="77777777" w:rsidR="005F59C2" w:rsidRPr="005F59C2" w:rsidRDefault="005F59C2" w:rsidP="003A46A8">
            <w:pPr>
              <w:tabs>
                <w:tab w:val="left" w:pos="360"/>
              </w:tabs>
              <w:spacing w:line="240" w:lineRule="auto"/>
              <w:rPr>
                <w:rFonts w:eastAsia="Times New Roman"/>
                <w:sz w:val="20"/>
                <w:szCs w:val="20"/>
              </w:rPr>
            </w:pPr>
            <w:r w:rsidRPr="005F59C2">
              <w:rPr>
                <w:rFonts w:eastAsia="Times New Roman"/>
                <w:sz w:val="20"/>
                <w:szCs w:val="20"/>
              </w:rPr>
              <w:t>NO</w:t>
            </w:r>
          </w:p>
        </w:tc>
      </w:tr>
      <w:tr w:rsidR="005F59C2" w:rsidRPr="005F59C2" w14:paraId="457A4265" w14:textId="77777777" w:rsidTr="003A46A8">
        <w:tc>
          <w:tcPr>
            <w:tcW w:w="9360" w:type="dxa"/>
            <w:gridSpan w:val="3"/>
          </w:tcPr>
          <w:p w14:paraId="6910D2F7" w14:textId="77777777" w:rsidR="005F59C2" w:rsidRPr="005F59C2" w:rsidRDefault="005F59C2" w:rsidP="003A46A8">
            <w:pPr>
              <w:tabs>
                <w:tab w:val="left" w:pos="360"/>
              </w:tabs>
              <w:spacing w:line="228" w:lineRule="auto"/>
              <w:rPr>
                <w:rFonts w:eastAsia="Times New Roman"/>
                <w:sz w:val="20"/>
                <w:szCs w:val="20"/>
              </w:rPr>
            </w:pPr>
            <w:r w:rsidRPr="005F59C2">
              <w:rPr>
                <w:rFonts w:eastAsia="Times New Roman"/>
                <w:sz w:val="20"/>
                <w:szCs w:val="20"/>
              </w:rPr>
              <w:t>USE OF HUMAN ERROR PREVENTION TECHNIQUES</w:t>
            </w:r>
          </w:p>
        </w:tc>
      </w:tr>
      <w:tr w:rsidR="005F59C2" w:rsidRPr="005F59C2" w14:paraId="2F2A68DE" w14:textId="77777777" w:rsidTr="003A46A8">
        <w:tc>
          <w:tcPr>
            <w:tcW w:w="7855" w:type="dxa"/>
          </w:tcPr>
          <w:p w14:paraId="7E51EF69" w14:textId="5511E72D" w:rsidR="005F59C2" w:rsidRPr="0040660F" w:rsidRDefault="005F59C2" w:rsidP="00CD2CAC">
            <w:pPr>
              <w:pStyle w:val="ListParagraph"/>
              <w:numPr>
                <w:ilvl w:val="0"/>
                <w:numId w:val="11"/>
              </w:numPr>
              <w:tabs>
                <w:tab w:val="left" w:pos="360"/>
              </w:tabs>
              <w:spacing w:line="240" w:lineRule="auto"/>
              <w:ind w:left="360"/>
              <w:rPr>
                <w:rFonts w:eastAsia="Times New Roman"/>
                <w:sz w:val="20"/>
                <w:szCs w:val="20"/>
              </w:rPr>
            </w:pPr>
            <w:r w:rsidRPr="0040660F">
              <w:rPr>
                <w:rFonts w:eastAsia="Times New Roman"/>
                <w:sz w:val="20"/>
                <w:szCs w:val="20"/>
              </w:rPr>
              <w:t xml:space="preserve">Pre-job and status briefs were well-conducted and in accordance with licensee policy (See separate Activity Briefing Checklist contained in this </w:t>
            </w:r>
            <w:r w:rsidR="00F64D63">
              <w:rPr>
                <w:rFonts w:eastAsia="Times New Roman"/>
                <w:sz w:val="20"/>
                <w:szCs w:val="20"/>
              </w:rPr>
              <w:t>a</w:t>
            </w:r>
            <w:r w:rsidRPr="0040660F">
              <w:rPr>
                <w:rFonts w:eastAsia="Times New Roman"/>
                <w:sz w:val="20"/>
                <w:szCs w:val="20"/>
              </w:rPr>
              <w:t>ppendix)</w:t>
            </w:r>
            <w:r w:rsidR="00240823">
              <w:rPr>
                <w:rFonts w:eastAsia="Times New Roman"/>
                <w:sz w:val="20"/>
                <w:szCs w:val="20"/>
              </w:rPr>
              <w:t xml:space="preserve"> </w:t>
            </w:r>
          </w:p>
        </w:tc>
        <w:tc>
          <w:tcPr>
            <w:tcW w:w="720" w:type="dxa"/>
          </w:tcPr>
          <w:p w14:paraId="285A7D5E"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32883A1E"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7B5275C5" w14:textId="77777777" w:rsidTr="003A46A8">
        <w:tc>
          <w:tcPr>
            <w:tcW w:w="7855" w:type="dxa"/>
          </w:tcPr>
          <w:p w14:paraId="0905C992" w14:textId="6AA03779" w:rsidR="005F59C2" w:rsidRPr="005F59C2" w:rsidRDefault="005F59C2" w:rsidP="00CD2CAC">
            <w:pPr>
              <w:pStyle w:val="ListParagraph"/>
              <w:numPr>
                <w:ilvl w:val="0"/>
                <w:numId w:val="11"/>
              </w:numPr>
              <w:tabs>
                <w:tab w:val="left" w:pos="360"/>
              </w:tabs>
              <w:spacing w:line="240" w:lineRule="auto"/>
              <w:ind w:left="360"/>
              <w:rPr>
                <w:rFonts w:eastAsia="Times New Roman"/>
                <w:sz w:val="20"/>
                <w:szCs w:val="20"/>
              </w:rPr>
            </w:pPr>
            <w:r w:rsidRPr="005F59C2">
              <w:rPr>
                <w:rFonts w:eastAsia="Times New Roman"/>
                <w:sz w:val="20"/>
                <w:szCs w:val="20"/>
              </w:rPr>
              <w:t>Were peer checks conducted in accordance with licensee policy?</w:t>
            </w:r>
          </w:p>
        </w:tc>
        <w:tc>
          <w:tcPr>
            <w:tcW w:w="720" w:type="dxa"/>
          </w:tcPr>
          <w:p w14:paraId="3E128D01"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68B82438"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48DB40EA" w14:textId="77777777" w:rsidTr="003A46A8">
        <w:tc>
          <w:tcPr>
            <w:tcW w:w="9360" w:type="dxa"/>
            <w:gridSpan w:val="3"/>
          </w:tcPr>
          <w:p w14:paraId="257D0951" w14:textId="77777777" w:rsidR="005F59C2" w:rsidRPr="005F59C2" w:rsidRDefault="005F59C2" w:rsidP="003A46A8">
            <w:pPr>
              <w:tabs>
                <w:tab w:val="left" w:pos="360"/>
              </w:tabs>
              <w:spacing w:line="228" w:lineRule="auto"/>
              <w:rPr>
                <w:rFonts w:eastAsia="Times New Roman"/>
                <w:sz w:val="20"/>
                <w:szCs w:val="20"/>
              </w:rPr>
            </w:pPr>
            <w:r w:rsidRPr="005F59C2">
              <w:rPr>
                <w:rFonts w:eastAsia="Times New Roman"/>
                <w:sz w:val="20"/>
                <w:szCs w:val="20"/>
              </w:rPr>
              <w:t>DOCUMENTATION OF ACTIVITIES</w:t>
            </w:r>
          </w:p>
        </w:tc>
      </w:tr>
      <w:tr w:rsidR="005F59C2" w:rsidRPr="005F59C2" w14:paraId="262F9FB9" w14:textId="77777777" w:rsidTr="003A46A8">
        <w:tc>
          <w:tcPr>
            <w:tcW w:w="7855" w:type="dxa"/>
          </w:tcPr>
          <w:p w14:paraId="1E563EB5" w14:textId="44D486FC" w:rsidR="005F59C2" w:rsidRPr="00F826BE" w:rsidRDefault="005F59C2" w:rsidP="00CD2CAC">
            <w:pPr>
              <w:pStyle w:val="ListParagraph"/>
              <w:numPr>
                <w:ilvl w:val="0"/>
                <w:numId w:val="12"/>
              </w:numPr>
              <w:tabs>
                <w:tab w:val="left" w:pos="360"/>
              </w:tabs>
              <w:spacing w:line="240" w:lineRule="auto"/>
              <w:ind w:left="360"/>
              <w:rPr>
                <w:rFonts w:eastAsia="Times New Roman"/>
                <w:sz w:val="20"/>
                <w:szCs w:val="20"/>
              </w:rPr>
            </w:pPr>
            <w:r w:rsidRPr="00F826BE">
              <w:rPr>
                <w:rFonts w:eastAsia="Times New Roman"/>
                <w:sz w:val="20"/>
                <w:szCs w:val="20"/>
              </w:rPr>
              <w:t>Were plant procedures, testing procedures, and other documents used during the activity properly initialed and signed?</w:t>
            </w:r>
            <w:r w:rsidR="00240823">
              <w:rPr>
                <w:rFonts w:eastAsia="Times New Roman"/>
                <w:sz w:val="20"/>
                <w:szCs w:val="20"/>
              </w:rPr>
              <w:t xml:space="preserve"> </w:t>
            </w:r>
          </w:p>
        </w:tc>
        <w:tc>
          <w:tcPr>
            <w:tcW w:w="720" w:type="dxa"/>
          </w:tcPr>
          <w:p w14:paraId="6DB0563B"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20E90348"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5C365791" w14:textId="77777777" w:rsidTr="003A46A8">
        <w:tc>
          <w:tcPr>
            <w:tcW w:w="7855" w:type="dxa"/>
          </w:tcPr>
          <w:p w14:paraId="0C0F4963" w14:textId="0BC4ACE5" w:rsidR="005F59C2" w:rsidRPr="005F59C2" w:rsidRDefault="005F59C2" w:rsidP="00CD2CAC">
            <w:pPr>
              <w:pStyle w:val="ListParagraph"/>
              <w:numPr>
                <w:ilvl w:val="0"/>
                <w:numId w:val="12"/>
              </w:numPr>
              <w:tabs>
                <w:tab w:val="left" w:pos="360"/>
              </w:tabs>
              <w:spacing w:line="240" w:lineRule="auto"/>
              <w:ind w:left="360"/>
              <w:rPr>
                <w:rFonts w:eastAsia="Times New Roman"/>
                <w:sz w:val="20"/>
                <w:szCs w:val="20"/>
              </w:rPr>
            </w:pPr>
            <w:r w:rsidRPr="005F59C2">
              <w:rPr>
                <w:rFonts w:eastAsia="Times New Roman"/>
                <w:sz w:val="20"/>
                <w:szCs w:val="20"/>
              </w:rPr>
              <w:t xml:space="preserve">Was the documentation of </w:t>
            </w:r>
            <w:r w:rsidR="00FA41C7">
              <w:rPr>
                <w:rFonts w:eastAsia="Times New Roman"/>
                <w:sz w:val="20"/>
                <w:szCs w:val="20"/>
              </w:rPr>
              <w:t>t</w:t>
            </w:r>
            <w:r w:rsidRPr="005F59C2">
              <w:rPr>
                <w:rFonts w:eastAsia="Times New Roman"/>
                <w:sz w:val="20"/>
                <w:szCs w:val="20"/>
              </w:rPr>
              <w:t xml:space="preserve">echnical </w:t>
            </w:r>
            <w:r w:rsidR="00FA41C7">
              <w:rPr>
                <w:rFonts w:eastAsia="Times New Roman"/>
                <w:sz w:val="20"/>
                <w:szCs w:val="20"/>
              </w:rPr>
              <w:t>s</w:t>
            </w:r>
            <w:r w:rsidRPr="005F59C2">
              <w:rPr>
                <w:rFonts w:eastAsia="Times New Roman"/>
                <w:sz w:val="20"/>
                <w:szCs w:val="20"/>
              </w:rPr>
              <w:t>pecification entries (and exits), and entries into equipment out</w:t>
            </w:r>
            <w:ins w:id="116" w:author="Author">
              <w:r w:rsidR="000542ED">
                <w:rPr>
                  <w:rFonts w:eastAsia="Times New Roman"/>
                  <w:sz w:val="20"/>
                  <w:szCs w:val="20"/>
                </w:rPr>
                <w:noBreakHyphen/>
              </w:r>
            </w:ins>
            <w:r w:rsidRPr="005F59C2">
              <w:rPr>
                <w:rFonts w:eastAsia="Times New Roman"/>
                <w:sz w:val="20"/>
                <w:szCs w:val="20"/>
              </w:rPr>
              <w:t>of</w:t>
            </w:r>
            <w:ins w:id="117" w:author="Author">
              <w:r w:rsidR="000542ED">
                <w:rPr>
                  <w:rFonts w:eastAsia="Times New Roman"/>
                  <w:sz w:val="20"/>
                  <w:szCs w:val="20"/>
                </w:rPr>
                <w:noBreakHyphen/>
              </w:r>
            </w:ins>
            <w:r w:rsidRPr="005F59C2">
              <w:rPr>
                <w:rFonts w:eastAsia="Times New Roman"/>
                <w:sz w:val="20"/>
                <w:szCs w:val="20"/>
              </w:rPr>
              <w:t>service logs/degraded</w:t>
            </w:r>
            <w:ins w:id="118" w:author="Author">
              <w:r w:rsidR="000542ED">
                <w:rPr>
                  <w:rFonts w:eastAsia="Times New Roman"/>
                  <w:sz w:val="20"/>
                  <w:szCs w:val="20"/>
                </w:rPr>
                <w:noBreakHyphen/>
              </w:r>
            </w:ins>
            <w:r w:rsidRPr="005F59C2">
              <w:rPr>
                <w:rFonts w:eastAsia="Times New Roman"/>
                <w:sz w:val="20"/>
                <w:szCs w:val="20"/>
              </w:rPr>
              <w:t xml:space="preserve">equipment logs in accordance with licensee policy? </w:t>
            </w:r>
          </w:p>
        </w:tc>
        <w:tc>
          <w:tcPr>
            <w:tcW w:w="720" w:type="dxa"/>
          </w:tcPr>
          <w:p w14:paraId="417F11E3"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42DE10C6"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7766C862" w14:textId="77777777" w:rsidTr="003A46A8">
        <w:tc>
          <w:tcPr>
            <w:tcW w:w="7855" w:type="dxa"/>
          </w:tcPr>
          <w:p w14:paraId="2BCA3523" w14:textId="2F21D751" w:rsidR="005F59C2" w:rsidRPr="005F59C2" w:rsidRDefault="005F59C2" w:rsidP="00CD2CAC">
            <w:pPr>
              <w:pStyle w:val="ListParagraph"/>
              <w:numPr>
                <w:ilvl w:val="0"/>
                <w:numId w:val="12"/>
              </w:numPr>
              <w:tabs>
                <w:tab w:val="left" w:pos="360"/>
              </w:tabs>
              <w:spacing w:line="240" w:lineRule="auto"/>
              <w:ind w:left="360"/>
              <w:rPr>
                <w:rFonts w:eastAsia="Times New Roman"/>
                <w:sz w:val="20"/>
                <w:szCs w:val="20"/>
              </w:rPr>
            </w:pPr>
            <w:r w:rsidRPr="005F59C2">
              <w:rPr>
                <w:rFonts w:eastAsia="Times New Roman"/>
                <w:sz w:val="20"/>
                <w:szCs w:val="20"/>
              </w:rPr>
              <w:t>Were control room logs properly maintained in accordance with licensee procedures?</w:t>
            </w:r>
          </w:p>
        </w:tc>
        <w:tc>
          <w:tcPr>
            <w:tcW w:w="720" w:type="dxa"/>
          </w:tcPr>
          <w:p w14:paraId="076542EE"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52C55550"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16544C40" w14:textId="77777777" w:rsidTr="003A46A8">
        <w:tc>
          <w:tcPr>
            <w:tcW w:w="7855" w:type="dxa"/>
          </w:tcPr>
          <w:p w14:paraId="3D224E23" w14:textId="5B88D744" w:rsidR="005F59C2" w:rsidRPr="005F59C2" w:rsidRDefault="005F59C2" w:rsidP="00CD2CAC">
            <w:pPr>
              <w:pStyle w:val="ListParagraph"/>
              <w:numPr>
                <w:ilvl w:val="0"/>
                <w:numId w:val="12"/>
              </w:numPr>
              <w:tabs>
                <w:tab w:val="left" w:pos="360"/>
              </w:tabs>
              <w:spacing w:line="240" w:lineRule="auto"/>
              <w:ind w:left="360"/>
              <w:rPr>
                <w:rFonts w:eastAsia="Times New Roman"/>
                <w:sz w:val="20"/>
                <w:szCs w:val="20"/>
              </w:rPr>
            </w:pPr>
            <w:r w:rsidRPr="005F59C2">
              <w:rPr>
                <w:rFonts w:eastAsia="Times New Roman"/>
                <w:sz w:val="20"/>
                <w:szCs w:val="20"/>
              </w:rPr>
              <w:t>If a problem did occur during the activity, did the crew properly open and document the issue in a condition report?</w:t>
            </w:r>
          </w:p>
        </w:tc>
        <w:tc>
          <w:tcPr>
            <w:tcW w:w="720" w:type="dxa"/>
          </w:tcPr>
          <w:p w14:paraId="681C7C57"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27DAF777"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3C607E86" w14:textId="77777777" w:rsidTr="003A46A8">
        <w:tc>
          <w:tcPr>
            <w:tcW w:w="9360" w:type="dxa"/>
            <w:gridSpan w:val="3"/>
          </w:tcPr>
          <w:p w14:paraId="3AFDF9AF" w14:textId="77777777" w:rsidR="005F59C2" w:rsidRPr="005F59C2" w:rsidRDefault="005F59C2" w:rsidP="003A46A8">
            <w:pPr>
              <w:tabs>
                <w:tab w:val="left" w:pos="360"/>
              </w:tabs>
              <w:spacing w:line="228" w:lineRule="auto"/>
              <w:rPr>
                <w:rFonts w:eastAsia="Times New Roman"/>
                <w:sz w:val="20"/>
                <w:szCs w:val="20"/>
              </w:rPr>
            </w:pPr>
            <w:r w:rsidRPr="005F59C2">
              <w:rPr>
                <w:rFonts w:eastAsia="Times New Roman"/>
                <w:sz w:val="20"/>
                <w:szCs w:val="20"/>
              </w:rPr>
              <w:t>MANAGEMENT AND SUPERVISION OF ACTIVITIES</w:t>
            </w:r>
          </w:p>
        </w:tc>
      </w:tr>
      <w:tr w:rsidR="005F59C2" w:rsidRPr="005F59C2" w14:paraId="09574688" w14:textId="77777777" w:rsidTr="003A46A8">
        <w:tc>
          <w:tcPr>
            <w:tcW w:w="7855" w:type="dxa"/>
          </w:tcPr>
          <w:p w14:paraId="5CE2AD40" w14:textId="68A10A70" w:rsidR="005F59C2" w:rsidRPr="00F826BE" w:rsidRDefault="005F59C2" w:rsidP="00CD2CAC">
            <w:pPr>
              <w:pStyle w:val="ListParagraph"/>
              <w:numPr>
                <w:ilvl w:val="0"/>
                <w:numId w:val="13"/>
              </w:numPr>
              <w:tabs>
                <w:tab w:val="left" w:pos="360"/>
              </w:tabs>
              <w:spacing w:line="240" w:lineRule="auto"/>
              <w:ind w:left="360"/>
              <w:rPr>
                <w:rFonts w:eastAsia="Times New Roman"/>
                <w:sz w:val="20"/>
                <w:szCs w:val="20"/>
              </w:rPr>
            </w:pPr>
            <w:r w:rsidRPr="00F826BE">
              <w:rPr>
                <w:rFonts w:eastAsia="Times New Roman"/>
                <w:sz w:val="20"/>
                <w:szCs w:val="20"/>
              </w:rPr>
              <w:t>Did shift management ensure that the crew adhered to plant procedures (e.g.,</w:t>
            </w:r>
            <w:r w:rsidR="00C850DB">
              <w:rPr>
                <w:rFonts w:eastAsia="Times New Roman"/>
                <w:sz w:val="20"/>
                <w:szCs w:val="20"/>
              </w:rPr>
              <w:t> </w:t>
            </w:r>
            <w:r w:rsidRPr="00F826BE">
              <w:rPr>
                <w:rFonts w:eastAsia="Times New Roman"/>
                <w:sz w:val="20"/>
                <w:szCs w:val="20"/>
              </w:rPr>
              <w:t xml:space="preserve">administrative, system operating, surveillance, and alarm response procedures; operations policies and management expectations)? </w:t>
            </w:r>
          </w:p>
        </w:tc>
        <w:tc>
          <w:tcPr>
            <w:tcW w:w="720" w:type="dxa"/>
          </w:tcPr>
          <w:p w14:paraId="7F1D5088"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22A75AE8"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0CD061A6" w14:textId="77777777" w:rsidTr="003A46A8">
        <w:tc>
          <w:tcPr>
            <w:tcW w:w="7855" w:type="dxa"/>
          </w:tcPr>
          <w:p w14:paraId="7439977C" w14:textId="42E1761E" w:rsidR="005F59C2" w:rsidRPr="005F59C2" w:rsidRDefault="005F59C2" w:rsidP="00CD2CAC">
            <w:pPr>
              <w:pStyle w:val="ListParagraph"/>
              <w:numPr>
                <w:ilvl w:val="0"/>
                <w:numId w:val="13"/>
              </w:numPr>
              <w:tabs>
                <w:tab w:val="left" w:pos="360"/>
              </w:tabs>
              <w:spacing w:line="240" w:lineRule="auto"/>
              <w:ind w:left="360"/>
              <w:rPr>
                <w:rFonts w:eastAsia="Times New Roman"/>
                <w:sz w:val="20"/>
                <w:szCs w:val="20"/>
              </w:rPr>
            </w:pPr>
            <w:r w:rsidRPr="005F59C2">
              <w:rPr>
                <w:rFonts w:eastAsia="Times New Roman"/>
                <w:sz w:val="20"/>
                <w:szCs w:val="20"/>
              </w:rPr>
              <w:t>Did shift management properly consider plant safety, including performing a risk assessment</w:t>
            </w:r>
            <w:ins w:id="119" w:author="Author">
              <w:r w:rsidR="00EA0FEE">
                <w:rPr>
                  <w:rFonts w:eastAsia="Times New Roman"/>
                  <w:sz w:val="20"/>
                  <w:szCs w:val="20"/>
                </w:rPr>
                <w:t>,</w:t>
              </w:r>
            </w:ins>
            <w:r w:rsidRPr="005F59C2">
              <w:rPr>
                <w:rFonts w:eastAsia="Times New Roman"/>
                <w:sz w:val="20"/>
                <w:szCs w:val="20"/>
              </w:rPr>
              <w:t xml:space="preserve"> if necessary, prior to and during the activity?</w:t>
            </w:r>
          </w:p>
        </w:tc>
        <w:tc>
          <w:tcPr>
            <w:tcW w:w="720" w:type="dxa"/>
          </w:tcPr>
          <w:p w14:paraId="60756635"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12DEEA54"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2F48ACB5" w14:textId="77777777" w:rsidTr="003A46A8">
        <w:tc>
          <w:tcPr>
            <w:tcW w:w="7855" w:type="dxa"/>
          </w:tcPr>
          <w:p w14:paraId="313EDB92" w14:textId="22A3AE21" w:rsidR="005F59C2" w:rsidRPr="005F59C2" w:rsidRDefault="005F59C2" w:rsidP="00CD2CAC">
            <w:pPr>
              <w:pStyle w:val="ListParagraph"/>
              <w:numPr>
                <w:ilvl w:val="0"/>
                <w:numId w:val="13"/>
              </w:numPr>
              <w:tabs>
                <w:tab w:val="left" w:pos="360"/>
              </w:tabs>
              <w:spacing w:line="240" w:lineRule="auto"/>
              <w:ind w:left="360"/>
              <w:rPr>
                <w:rFonts w:eastAsia="Times New Roman"/>
                <w:sz w:val="20"/>
                <w:szCs w:val="20"/>
              </w:rPr>
            </w:pPr>
            <w:r w:rsidRPr="005F59C2">
              <w:rPr>
                <w:rFonts w:eastAsia="Times New Roman"/>
                <w:sz w:val="20"/>
                <w:szCs w:val="20"/>
              </w:rPr>
              <w:t xml:space="preserve">Did shift management demonstrate the ability to make sound decisions, applying conservative decision making where appropriate? </w:t>
            </w:r>
          </w:p>
        </w:tc>
        <w:tc>
          <w:tcPr>
            <w:tcW w:w="720" w:type="dxa"/>
          </w:tcPr>
          <w:p w14:paraId="537A47B4"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151DB22A"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6B564AD0" w14:textId="77777777" w:rsidTr="003A46A8">
        <w:tc>
          <w:tcPr>
            <w:tcW w:w="7855" w:type="dxa"/>
          </w:tcPr>
          <w:p w14:paraId="12165F1E" w14:textId="68D7A652" w:rsidR="005F59C2" w:rsidRPr="005F59C2" w:rsidRDefault="005F59C2" w:rsidP="00CD2CAC">
            <w:pPr>
              <w:pStyle w:val="ListParagraph"/>
              <w:numPr>
                <w:ilvl w:val="0"/>
                <w:numId w:val="13"/>
              </w:numPr>
              <w:tabs>
                <w:tab w:val="left" w:pos="360"/>
              </w:tabs>
              <w:spacing w:line="240" w:lineRule="auto"/>
              <w:ind w:left="360"/>
              <w:rPr>
                <w:rFonts w:eastAsia="Times New Roman"/>
                <w:sz w:val="20"/>
                <w:szCs w:val="20"/>
              </w:rPr>
            </w:pPr>
            <w:r w:rsidRPr="005F59C2">
              <w:rPr>
                <w:rFonts w:eastAsia="Times New Roman"/>
                <w:sz w:val="20"/>
                <w:szCs w:val="20"/>
              </w:rPr>
              <w:t>Did shift management demonstrate the ability to properly prioritize tasks and effectively use available personnel resources?</w:t>
            </w:r>
            <w:r w:rsidR="00240823">
              <w:rPr>
                <w:rFonts w:eastAsia="Times New Roman"/>
                <w:sz w:val="20"/>
                <w:szCs w:val="20"/>
              </w:rPr>
              <w:t xml:space="preserve"> </w:t>
            </w:r>
          </w:p>
        </w:tc>
        <w:tc>
          <w:tcPr>
            <w:tcW w:w="720" w:type="dxa"/>
          </w:tcPr>
          <w:p w14:paraId="7F4BC0AF"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182C0205"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7853ED4F" w14:textId="77777777" w:rsidTr="003A46A8">
        <w:tc>
          <w:tcPr>
            <w:tcW w:w="7855" w:type="dxa"/>
          </w:tcPr>
          <w:p w14:paraId="6880F4F6" w14:textId="111B4ADC" w:rsidR="005F59C2" w:rsidRPr="005F59C2" w:rsidRDefault="005F59C2" w:rsidP="00CD2CAC">
            <w:pPr>
              <w:pStyle w:val="ListParagraph"/>
              <w:numPr>
                <w:ilvl w:val="0"/>
                <w:numId w:val="13"/>
              </w:numPr>
              <w:tabs>
                <w:tab w:val="left" w:pos="360"/>
              </w:tabs>
              <w:spacing w:line="240" w:lineRule="auto"/>
              <w:ind w:left="360"/>
              <w:rPr>
                <w:rFonts w:eastAsia="Times New Roman"/>
                <w:sz w:val="20"/>
                <w:szCs w:val="20"/>
              </w:rPr>
            </w:pPr>
            <w:r w:rsidRPr="005F59C2">
              <w:rPr>
                <w:rFonts w:eastAsia="Times New Roman"/>
                <w:sz w:val="20"/>
                <w:szCs w:val="20"/>
              </w:rPr>
              <w:t xml:space="preserve">Was shift management </w:t>
            </w:r>
            <w:proofErr w:type="gramStart"/>
            <w:r w:rsidRPr="005F59C2">
              <w:rPr>
                <w:rFonts w:eastAsia="Times New Roman"/>
                <w:sz w:val="20"/>
                <w:szCs w:val="20"/>
              </w:rPr>
              <w:t>well aware</w:t>
            </w:r>
            <w:proofErr w:type="gramEnd"/>
            <w:r w:rsidRPr="005F59C2">
              <w:rPr>
                <w:rFonts w:eastAsia="Times New Roman"/>
                <w:sz w:val="20"/>
                <w:szCs w:val="20"/>
              </w:rPr>
              <w:t xml:space="preserve"> of the crew’s actions and plant conditions, and in a position to allow proper crew oversight?</w:t>
            </w:r>
            <w:r w:rsidR="00240823">
              <w:rPr>
                <w:rFonts w:eastAsia="Times New Roman"/>
                <w:sz w:val="20"/>
                <w:szCs w:val="20"/>
              </w:rPr>
              <w:t xml:space="preserve"> </w:t>
            </w:r>
          </w:p>
        </w:tc>
        <w:tc>
          <w:tcPr>
            <w:tcW w:w="720" w:type="dxa"/>
          </w:tcPr>
          <w:p w14:paraId="364274AF"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2E8325F5"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788134EF" w14:textId="77777777" w:rsidTr="003A46A8">
        <w:tc>
          <w:tcPr>
            <w:tcW w:w="7855" w:type="dxa"/>
          </w:tcPr>
          <w:p w14:paraId="46C3F093" w14:textId="1AFD461E" w:rsidR="005F59C2" w:rsidRPr="005F59C2" w:rsidRDefault="005F59C2" w:rsidP="00CD2CAC">
            <w:pPr>
              <w:pStyle w:val="ListParagraph"/>
              <w:numPr>
                <w:ilvl w:val="0"/>
                <w:numId w:val="13"/>
              </w:numPr>
              <w:tabs>
                <w:tab w:val="left" w:pos="360"/>
              </w:tabs>
              <w:spacing w:line="240" w:lineRule="auto"/>
              <w:ind w:left="360"/>
              <w:rPr>
                <w:rFonts w:eastAsia="Times New Roman"/>
                <w:sz w:val="20"/>
                <w:szCs w:val="20"/>
              </w:rPr>
            </w:pPr>
            <w:r w:rsidRPr="005F59C2">
              <w:rPr>
                <w:rFonts w:eastAsia="Times New Roman"/>
                <w:sz w:val="20"/>
                <w:szCs w:val="20"/>
              </w:rPr>
              <w:t xml:space="preserve">Did shift management effectively solicit crew feedback? </w:t>
            </w:r>
          </w:p>
        </w:tc>
        <w:tc>
          <w:tcPr>
            <w:tcW w:w="720" w:type="dxa"/>
          </w:tcPr>
          <w:p w14:paraId="65F1216D"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6E9C2D42"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26AAF2C2" w14:textId="77777777" w:rsidTr="003A46A8">
        <w:tc>
          <w:tcPr>
            <w:tcW w:w="7855" w:type="dxa"/>
          </w:tcPr>
          <w:p w14:paraId="0FD8ADB0" w14:textId="54623E02" w:rsidR="005F59C2" w:rsidRPr="005F59C2" w:rsidRDefault="005F59C2" w:rsidP="00CD2CAC">
            <w:pPr>
              <w:pStyle w:val="ListParagraph"/>
              <w:numPr>
                <w:ilvl w:val="0"/>
                <w:numId w:val="13"/>
              </w:numPr>
              <w:tabs>
                <w:tab w:val="left" w:pos="360"/>
              </w:tabs>
              <w:spacing w:line="240" w:lineRule="auto"/>
              <w:ind w:left="360"/>
              <w:rPr>
                <w:rFonts w:eastAsia="Times New Roman"/>
                <w:sz w:val="20"/>
                <w:szCs w:val="20"/>
              </w:rPr>
            </w:pPr>
            <w:r w:rsidRPr="005F59C2">
              <w:rPr>
                <w:rFonts w:eastAsia="Times New Roman"/>
                <w:sz w:val="20"/>
                <w:szCs w:val="20"/>
              </w:rPr>
              <w:t>Were reactivity manipulations conducted in accordance with the licensee’s policy for reactivity management?</w:t>
            </w:r>
          </w:p>
        </w:tc>
        <w:tc>
          <w:tcPr>
            <w:tcW w:w="720" w:type="dxa"/>
          </w:tcPr>
          <w:p w14:paraId="068BEBF8"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40E830F5" w14:textId="77777777" w:rsidR="005F59C2" w:rsidRPr="005F59C2" w:rsidRDefault="005F59C2" w:rsidP="003A46A8">
            <w:pPr>
              <w:tabs>
                <w:tab w:val="left" w:pos="360"/>
              </w:tabs>
              <w:spacing w:line="240" w:lineRule="auto"/>
              <w:rPr>
                <w:rFonts w:eastAsia="Times New Roman"/>
                <w:sz w:val="20"/>
                <w:szCs w:val="20"/>
              </w:rPr>
            </w:pPr>
          </w:p>
        </w:tc>
      </w:tr>
    </w:tbl>
    <w:p w14:paraId="072FC875" w14:textId="77777777" w:rsidR="005F59C2" w:rsidRDefault="005F59C2" w:rsidP="00607F43">
      <w:pPr>
        <w:spacing w:line="240" w:lineRule="auto"/>
      </w:pPr>
    </w:p>
    <w:p w14:paraId="4F29EB06" w14:textId="77777777" w:rsidR="005F59C2" w:rsidRDefault="005F59C2">
      <w:r>
        <w:br w:type="page"/>
      </w:r>
    </w:p>
    <w:p w14:paraId="162A19B4" w14:textId="77777777" w:rsidR="005F59C2" w:rsidRPr="005F59C2" w:rsidRDefault="005F59C2" w:rsidP="00B94A40">
      <w:pPr>
        <w:spacing w:after="220" w:line="240" w:lineRule="auto"/>
        <w:jc w:val="center"/>
        <w:rPr>
          <w:rFonts w:eastAsia="Times New Roman" w:cs="Times New Roman"/>
        </w:rPr>
      </w:pPr>
      <w:r w:rsidRPr="005F59C2">
        <w:rPr>
          <w:rFonts w:eastAsia="Times New Roman" w:cs="Times New Roman"/>
        </w:rPr>
        <w:lastRenderedPageBreak/>
        <w:t>ACTIVITY BRIEFING CHECKLIST</w:t>
      </w:r>
    </w:p>
    <w:p w14:paraId="7E013A8F" w14:textId="79593073" w:rsidR="008106D8" w:rsidRDefault="005F59C2" w:rsidP="003A46A8">
      <w:pPr>
        <w:pStyle w:val="BodyText"/>
      </w:pPr>
      <w:r w:rsidRPr="005F59C2">
        <w:t xml:space="preserve">The following is presented as </w:t>
      </w:r>
      <w:r w:rsidRPr="005F59C2">
        <w:rPr>
          <w:u w:val="single"/>
        </w:rPr>
        <w:t>gene</w:t>
      </w:r>
      <w:r w:rsidR="0071106E">
        <w:rPr>
          <w:u w:val="single"/>
        </w:rPr>
        <w:t>ral</w:t>
      </w:r>
      <w:r w:rsidRPr="005F59C2">
        <w:rPr>
          <w:u w:val="single"/>
        </w:rPr>
        <w:t xml:space="preserve"> guidance</w:t>
      </w:r>
      <w:r w:rsidRPr="005F59C2">
        <w:t xml:space="preserve"> for observing activity briefs, and is primarily suited for assessing </w:t>
      </w:r>
      <w:r w:rsidRPr="005F59C2">
        <w:rPr>
          <w:u w:val="single"/>
        </w:rPr>
        <w:t>pre-job</w:t>
      </w:r>
      <w:r w:rsidRPr="005F59C2">
        <w:t xml:space="preserve"> briefs, although aspects of this checklist may also apply to status briefs conducted during an evolution</w:t>
      </w:r>
      <w:r w:rsidR="00123D28">
        <w:t xml:space="preserve">. </w:t>
      </w:r>
      <w:r w:rsidRPr="005F59C2">
        <w:t xml:space="preserve">The listed items are </w:t>
      </w:r>
      <w:r w:rsidRPr="005F59C2">
        <w:rPr>
          <w:u w:val="single"/>
        </w:rPr>
        <w:t>not</w:t>
      </w:r>
      <w:r w:rsidRPr="005F59C2">
        <w:t xml:space="preserve"> regulatory requirements</w:t>
      </w:r>
      <w:r w:rsidR="00123D28">
        <w:t xml:space="preserve">. </w:t>
      </w:r>
      <w:r w:rsidRPr="005F59C2">
        <w:t>For additional plant-specific guidance, refer to the licensee’s briefing policies</w:t>
      </w:r>
      <w:r w:rsidR="00123D28">
        <w:t>.</w:t>
      </w:r>
    </w:p>
    <w:tbl>
      <w:tblPr>
        <w:tblW w:w="936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43" w:type="dxa"/>
          <w:left w:w="115" w:type="dxa"/>
          <w:bottom w:w="43" w:type="dxa"/>
          <w:right w:w="115" w:type="dxa"/>
        </w:tblCellMar>
        <w:tblLook w:val="01E0" w:firstRow="1" w:lastRow="1" w:firstColumn="1" w:lastColumn="1" w:noHBand="0" w:noVBand="0"/>
      </w:tblPr>
      <w:tblGrid>
        <w:gridCol w:w="7855"/>
        <w:gridCol w:w="720"/>
        <w:gridCol w:w="785"/>
      </w:tblGrid>
      <w:tr w:rsidR="005F59C2" w:rsidRPr="005F59C2" w14:paraId="2C6A9E7B" w14:textId="77777777" w:rsidTr="003A46A8">
        <w:tc>
          <w:tcPr>
            <w:tcW w:w="7855" w:type="dxa"/>
          </w:tcPr>
          <w:p w14:paraId="2FB6E9A8" w14:textId="77777777" w:rsidR="005F59C2" w:rsidRPr="005F59C2" w:rsidRDefault="005F59C2" w:rsidP="003A46A8">
            <w:pPr>
              <w:tabs>
                <w:tab w:val="left" w:pos="360"/>
              </w:tabs>
              <w:spacing w:line="240" w:lineRule="auto"/>
              <w:rPr>
                <w:rFonts w:eastAsia="Times New Roman"/>
                <w:sz w:val="20"/>
                <w:szCs w:val="20"/>
              </w:rPr>
            </w:pPr>
          </w:p>
        </w:tc>
        <w:tc>
          <w:tcPr>
            <w:tcW w:w="720" w:type="dxa"/>
          </w:tcPr>
          <w:p w14:paraId="172EAA26" w14:textId="77777777" w:rsidR="005F59C2" w:rsidRPr="005F59C2" w:rsidRDefault="005F59C2" w:rsidP="003A46A8">
            <w:pPr>
              <w:tabs>
                <w:tab w:val="left" w:pos="360"/>
              </w:tabs>
              <w:spacing w:line="240" w:lineRule="auto"/>
              <w:rPr>
                <w:rFonts w:eastAsia="Times New Roman"/>
                <w:sz w:val="20"/>
                <w:szCs w:val="20"/>
              </w:rPr>
            </w:pPr>
            <w:r w:rsidRPr="005F59C2">
              <w:rPr>
                <w:rFonts w:eastAsia="Times New Roman"/>
                <w:sz w:val="20"/>
                <w:szCs w:val="20"/>
              </w:rPr>
              <w:t>YES</w:t>
            </w:r>
          </w:p>
        </w:tc>
        <w:tc>
          <w:tcPr>
            <w:tcW w:w="785" w:type="dxa"/>
          </w:tcPr>
          <w:p w14:paraId="74423EA8" w14:textId="77777777" w:rsidR="005F59C2" w:rsidRPr="005F59C2" w:rsidRDefault="005F59C2" w:rsidP="003A46A8">
            <w:pPr>
              <w:tabs>
                <w:tab w:val="left" w:pos="360"/>
              </w:tabs>
              <w:spacing w:line="240" w:lineRule="auto"/>
              <w:rPr>
                <w:rFonts w:eastAsia="Times New Roman"/>
                <w:sz w:val="20"/>
                <w:szCs w:val="20"/>
              </w:rPr>
            </w:pPr>
            <w:r w:rsidRPr="005F59C2">
              <w:rPr>
                <w:rFonts w:eastAsia="Times New Roman"/>
                <w:sz w:val="20"/>
                <w:szCs w:val="20"/>
              </w:rPr>
              <w:t>NO</w:t>
            </w:r>
          </w:p>
        </w:tc>
      </w:tr>
      <w:tr w:rsidR="005F59C2" w:rsidRPr="005F59C2" w14:paraId="519D5DE0" w14:textId="77777777" w:rsidTr="003A46A8">
        <w:tc>
          <w:tcPr>
            <w:tcW w:w="7855" w:type="dxa"/>
          </w:tcPr>
          <w:p w14:paraId="114E9A72" w14:textId="77E8BAD0" w:rsidR="005F59C2" w:rsidRPr="005F59C2" w:rsidRDefault="005F59C2" w:rsidP="003A46A8">
            <w:pPr>
              <w:tabs>
                <w:tab w:val="left" w:pos="360"/>
              </w:tabs>
              <w:spacing w:line="240" w:lineRule="auto"/>
              <w:rPr>
                <w:rFonts w:eastAsia="Times New Roman"/>
                <w:sz w:val="20"/>
                <w:szCs w:val="20"/>
              </w:rPr>
            </w:pPr>
            <w:r w:rsidRPr="005F59C2">
              <w:rPr>
                <w:rFonts w:eastAsia="Times New Roman"/>
                <w:sz w:val="20"/>
                <w:szCs w:val="20"/>
              </w:rPr>
              <w:t>Overall, did the brief adequately address the task?</w:t>
            </w:r>
            <w:r w:rsidR="00240823">
              <w:rPr>
                <w:rFonts w:eastAsia="Times New Roman"/>
                <w:sz w:val="20"/>
                <w:szCs w:val="20"/>
              </w:rPr>
              <w:t xml:space="preserve"> </w:t>
            </w:r>
            <w:r w:rsidRPr="005F59C2">
              <w:rPr>
                <w:rFonts w:eastAsia="Times New Roman"/>
                <w:sz w:val="20"/>
                <w:szCs w:val="20"/>
              </w:rPr>
              <w:t>Task items to check include:</w:t>
            </w:r>
            <w:r w:rsidR="00240823">
              <w:rPr>
                <w:rFonts w:eastAsia="Times New Roman"/>
                <w:sz w:val="20"/>
                <w:szCs w:val="20"/>
              </w:rPr>
              <w:t xml:space="preserve"> </w:t>
            </w:r>
          </w:p>
        </w:tc>
        <w:tc>
          <w:tcPr>
            <w:tcW w:w="720" w:type="dxa"/>
          </w:tcPr>
          <w:p w14:paraId="0F87BF04"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65B7A763"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31D6D102" w14:textId="77777777" w:rsidTr="003A46A8">
        <w:tc>
          <w:tcPr>
            <w:tcW w:w="7855" w:type="dxa"/>
          </w:tcPr>
          <w:p w14:paraId="1D273D35" w14:textId="77777777" w:rsidR="005F59C2" w:rsidRPr="005F59C2" w:rsidRDefault="005F59C2" w:rsidP="00CD2CAC">
            <w:pPr>
              <w:numPr>
                <w:ilvl w:val="0"/>
                <w:numId w:val="2"/>
              </w:numPr>
              <w:tabs>
                <w:tab w:val="left" w:pos="360"/>
              </w:tabs>
              <w:spacing w:line="240" w:lineRule="auto"/>
              <w:rPr>
                <w:rFonts w:eastAsia="Times New Roman"/>
                <w:sz w:val="20"/>
                <w:szCs w:val="20"/>
              </w:rPr>
            </w:pPr>
            <w:r w:rsidRPr="005F59C2">
              <w:rPr>
                <w:rFonts w:eastAsia="Times New Roman"/>
                <w:sz w:val="20"/>
                <w:szCs w:val="20"/>
              </w:rPr>
              <w:t>Was the task adequately described?</w:t>
            </w:r>
          </w:p>
        </w:tc>
        <w:tc>
          <w:tcPr>
            <w:tcW w:w="720" w:type="dxa"/>
          </w:tcPr>
          <w:p w14:paraId="0563E423"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6433C9EF"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711D7DB0" w14:textId="77777777" w:rsidTr="003A46A8">
        <w:tc>
          <w:tcPr>
            <w:tcW w:w="7855" w:type="dxa"/>
          </w:tcPr>
          <w:p w14:paraId="191D04E2" w14:textId="77777777" w:rsidR="005F59C2" w:rsidRPr="005F59C2" w:rsidRDefault="005F59C2" w:rsidP="00CD2CAC">
            <w:pPr>
              <w:numPr>
                <w:ilvl w:val="0"/>
                <w:numId w:val="2"/>
              </w:numPr>
              <w:tabs>
                <w:tab w:val="left" w:pos="360"/>
              </w:tabs>
              <w:spacing w:line="240" w:lineRule="auto"/>
              <w:rPr>
                <w:rFonts w:eastAsia="Times New Roman"/>
                <w:sz w:val="20"/>
                <w:szCs w:val="20"/>
              </w:rPr>
            </w:pPr>
            <w:r w:rsidRPr="005F59C2">
              <w:rPr>
                <w:rFonts w:eastAsia="Times New Roman"/>
                <w:sz w:val="20"/>
                <w:szCs w:val="20"/>
              </w:rPr>
              <w:t>Were task and individual step completion criteria presented?</w:t>
            </w:r>
          </w:p>
        </w:tc>
        <w:tc>
          <w:tcPr>
            <w:tcW w:w="720" w:type="dxa"/>
          </w:tcPr>
          <w:p w14:paraId="09510CB3"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0560E428"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5A228C43" w14:textId="77777777" w:rsidTr="003A46A8">
        <w:tc>
          <w:tcPr>
            <w:tcW w:w="7855" w:type="dxa"/>
          </w:tcPr>
          <w:p w14:paraId="136BBAC2" w14:textId="77777777" w:rsidR="005F59C2" w:rsidRPr="005F59C2" w:rsidRDefault="005F59C2" w:rsidP="00CD2CAC">
            <w:pPr>
              <w:numPr>
                <w:ilvl w:val="0"/>
                <w:numId w:val="2"/>
              </w:numPr>
              <w:tabs>
                <w:tab w:val="left" w:pos="360"/>
              </w:tabs>
              <w:spacing w:line="240" w:lineRule="auto"/>
              <w:rPr>
                <w:rFonts w:eastAsia="Times New Roman"/>
                <w:sz w:val="20"/>
                <w:szCs w:val="20"/>
              </w:rPr>
            </w:pPr>
            <w:r w:rsidRPr="005F59C2">
              <w:rPr>
                <w:rFonts w:eastAsia="Times New Roman"/>
                <w:sz w:val="20"/>
                <w:szCs w:val="20"/>
              </w:rPr>
              <w:t>Were key/critical steps identified and discussed?</w:t>
            </w:r>
          </w:p>
        </w:tc>
        <w:tc>
          <w:tcPr>
            <w:tcW w:w="720" w:type="dxa"/>
          </w:tcPr>
          <w:p w14:paraId="26E854A8"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3A048301"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3A2FB826" w14:textId="77777777" w:rsidTr="003A46A8">
        <w:tc>
          <w:tcPr>
            <w:tcW w:w="7855" w:type="dxa"/>
          </w:tcPr>
          <w:p w14:paraId="7A6BCA71" w14:textId="77777777" w:rsidR="005F59C2" w:rsidRPr="005F59C2" w:rsidRDefault="005F59C2" w:rsidP="00CD2CAC">
            <w:pPr>
              <w:numPr>
                <w:ilvl w:val="0"/>
                <w:numId w:val="2"/>
              </w:numPr>
              <w:tabs>
                <w:tab w:val="left" w:pos="360"/>
              </w:tabs>
              <w:spacing w:line="240" w:lineRule="auto"/>
              <w:rPr>
                <w:rFonts w:eastAsia="Times New Roman"/>
                <w:sz w:val="20"/>
                <w:szCs w:val="20"/>
              </w:rPr>
            </w:pPr>
            <w:r w:rsidRPr="005F59C2">
              <w:rPr>
                <w:rFonts w:eastAsia="Times New Roman"/>
                <w:sz w:val="20"/>
                <w:szCs w:val="20"/>
              </w:rPr>
              <w:t>Were communication methods discussed?</w:t>
            </w:r>
          </w:p>
        </w:tc>
        <w:tc>
          <w:tcPr>
            <w:tcW w:w="720" w:type="dxa"/>
          </w:tcPr>
          <w:p w14:paraId="144244AB"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4D511216"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0DDEF08E" w14:textId="77777777" w:rsidTr="003A46A8">
        <w:tc>
          <w:tcPr>
            <w:tcW w:w="7855" w:type="dxa"/>
          </w:tcPr>
          <w:p w14:paraId="53B861B2" w14:textId="77777777" w:rsidR="005F59C2" w:rsidRPr="005F59C2" w:rsidRDefault="005F59C2" w:rsidP="00CD2CAC">
            <w:pPr>
              <w:numPr>
                <w:ilvl w:val="0"/>
                <w:numId w:val="2"/>
              </w:numPr>
              <w:tabs>
                <w:tab w:val="left" w:pos="360"/>
              </w:tabs>
              <w:spacing w:line="240" w:lineRule="auto"/>
              <w:rPr>
                <w:rFonts w:eastAsia="Times New Roman"/>
                <w:sz w:val="20"/>
                <w:szCs w:val="20"/>
              </w:rPr>
            </w:pPr>
            <w:r w:rsidRPr="005F59C2">
              <w:rPr>
                <w:rFonts w:eastAsia="Times New Roman"/>
                <w:sz w:val="20"/>
                <w:szCs w:val="20"/>
              </w:rPr>
              <w:t xml:space="preserve">Were roles, responsibilities, and specific steps identified and assigned to specific individuals? </w:t>
            </w:r>
          </w:p>
        </w:tc>
        <w:tc>
          <w:tcPr>
            <w:tcW w:w="720" w:type="dxa"/>
          </w:tcPr>
          <w:p w14:paraId="6388C5F9"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111FD945"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3EB8B4F1" w14:textId="77777777" w:rsidTr="003A46A8">
        <w:tc>
          <w:tcPr>
            <w:tcW w:w="7855" w:type="dxa"/>
          </w:tcPr>
          <w:p w14:paraId="3CBF2BD0" w14:textId="77777777" w:rsidR="005F59C2" w:rsidRPr="005F59C2" w:rsidRDefault="005F59C2" w:rsidP="00CD2CAC">
            <w:pPr>
              <w:numPr>
                <w:ilvl w:val="0"/>
                <w:numId w:val="2"/>
              </w:numPr>
              <w:tabs>
                <w:tab w:val="left" w:pos="360"/>
              </w:tabs>
              <w:spacing w:line="240" w:lineRule="auto"/>
              <w:rPr>
                <w:rFonts w:eastAsia="Times New Roman"/>
                <w:sz w:val="20"/>
                <w:szCs w:val="20"/>
              </w:rPr>
            </w:pPr>
            <w:r w:rsidRPr="005F59C2">
              <w:rPr>
                <w:rFonts w:eastAsia="Times New Roman"/>
                <w:sz w:val="20"/>
                <w:szCs w:val="20"/>
              </w:rPr>
              <w:t xml:space="preserve">Was the sequence of steps and events discussed? </w:t>
            </w:r>
          </w:p>
        </w:tc>
        <w:tc>
          <w:tcPr>
            <w:tcW w:w="720" w:type="dxa"/>
          </w:tcPr>
          <w:p w14:paraId="0D009532"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6A684F57"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5A8566F3" w14:textId="77777777" w:rsidTr="003A46A8">
        <w:tc>
          <w:tcPr>
            <w:tcW w:w="7855" w:type="dxa"/>
          </w:tcPr>
          <w:p w14:paraId="4F025073" w14:textId="77777777" w:rsidR="005F59C2" w:rsidRPr="005F59C2" w:rsidRDefault="005F59C2" w:rsidP="00CD2CAC">
            <w:pPr>
              <w:numPr>
                <w:ilvl w:val="0"/>
                <w:numId w:val="2"/>
              </w:numPr>
              <w:tabs>
                <w:tab w:val="left" w:pos="360"/>
              </w:tabs>
              <w:spacing w:line="240" w:lineRule="auto"/>
              <w:rPr>
                <w:rFonts w:eastAsia="Times New Roman"/>
                <w:sz w:val="20"/>
                <w:szCs w:val="20"/>
              </w:rPr>
            </w:pPr>
            <w:r w:rsidRPr="005F59C2">
              <w:rPr>
                <w:rFonts w:eastAsia="Times New Roman"/>
                <w:sz w:val="20"/>
                <w:szCs w:val="20"/>
              </w:rPr>
              <w:t>Were technical specifications, operability, and out of service log entries discussed (as applicable)?</w:t>
            </w:r>
          </w:p>
        </w:tc>
        <w:tc>
          <w:tcPr>
            <w:tcW w:w="720" w:type="dxa"/>
          </w:tcPr>
          <w:p w14:paraId="26D52FE2"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5B9ABE5A"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7664E9E8" w14:textId="77777777" w:rsidTr="003A46A8">
        <w:tc>
          <w:tcPr>
            <w:tcW w:w="7855" w:type="dxa"/>
          </w:tcPr>
          <w:p w14:paraId="4ACB5377" w14:textId="77777777" w:rsidR="005F59C2" w:rsidRPr="005F59C2" w:rsidRDefault="005F59C2" w:rsidP="00CD2CAC">
            <w:pPr>
              <w:numPr>
                <w:ilvl w:val="0"/>
                <w:numId w:val="2"/>
              </w:numPr>
              <w:tabs>
                <w:tab w:val="left" w:pos="360"/>
              </w:tabs>
              <w:spacing w:line="240" w:lineRule="auto"/>
              <w:rPr>
                <w:rFonts w:eastAsia="Times New Roman"/>
                <w:sz w:val="20"/>
                <w:szCs w:val="20"/>
              </w:rPr>
            </w:pPr>
            <w:r w:rsidRPr="005F59C2">
              <w:rPr>
                <w:rFonts w:eastAsia="Times New Roman"/>
                <w:sz w:val="20"/>
                <w:szCs w:val="20"/>
              </w:rPr>
              <w:t>Was the use of any special equipment discussed (as applicable)?</w:t>
            </w:r>
          </w:p>
        </w:tc>
        <w:tc>
          <w:tcPr>
            <w:tcW w:w="720" w:type="dxa"/>
          </w:tcPr>
          <w:p w14:paraId="754DD83D"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466D9E76"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423CFFA2" w14:textId="77777777" w:rsidTr="003A46A8">
        <w:tc>
          <w:tcPr>
            <w:tcW w:w="7855" w:type="dxa"/>
          </w:tcPr>
          <w:p w14:paraId="186E6FB5" w14:textId="77777777" w:rsidR="005F59C2" w:rsidRPr="005F59C2" w:rsidRDefault="005F59C2" w:rsidP="00CD2CAC">
            <w:pPr>
              <w:numPr>
                <w:ilvl w:val="0"/>
                <w:numId w:val="2"/>
              </w:numPr>
              <w:tabs>
                <w:tab w:val="left" w:pos="360"/>
              </w:tabs>
              <w:spacing w:line="240" w:lineRule="auto"/>
              <w:rPr>
                <w:rFonts w:eastAsia="Times New Roman"/>
                <w:sz w:val="20"/>
                <w:szCs w:val="20"/>
              </w:rPr>
            </w:pPr>
            <w:r w:rsidRPr="005F59C2">
              <w:rPr>
                <w:rFonts w:eastAsia="Times New Roman"/>
                <w:sz w:val="20"/>
                <w:szCs w:val="20"/>
              </w:rPr>
              <w:t>Were expected results, trends</w:t>
            </w:r>
            <w:r w:rsidR="008106D8">
              <w:rPr>
                <w:rFonts w:eastAsia="Times New Roman"/>
                <w:sz w:val="20"/>
                <w:szCs w:val="20"/>
              </w:rPr>
              <w:t>,</w:t>
            </w:r>
            <w:r w:rsidRPr="005F59C2">
              <w:rPr>
                <w:rFonts w:eastAsia="Times New Roman"/>
                <w:sz w:val="20"/>
                <w:szCs w:val="20"/>
              </w:rPr>
              <w:t xml:space="preserve"> and plant/system/component responses discussed? </w:t>
            </w:r>
          </w:p>
        </w:tc>
        <w:tc>
          <w:tcPr>
            <w:tcW w:w="720" w:type="dxa"/>
          </w:tcPr>
          <w:p w14:paraId="5FC02122"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68C3FFE6"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53CAA981" w14:textId="77777777" w:rsidTr="003A46A8">
        <w:tc>
          <w:tcPr>
            <w:tcW w:w="7855" w:type="dxa"/>
          </w:tcPr>
          <w:p w14:paraId="3927C4F7" w14:textId="77777777" w:rsidR="005F59C2" w:rsidRPr="005F59C2" w:rsidRDefault="005F59C2" w:rsidP="00CD2CAC">
            <w:pPr>
              <w:numPr>
                <w:ilvl w:val="0"/>
                <w:numId w:val="2"/>
              </w:numPr>
              <w:tabs>
                <w:tab w:val="left" w:pos="360"/>
              </w:tabs>
              <w:spacing w:line="240" w:lineRule="auto"/>
              <w:rPr>
                <w:rFonts w:eastAsia="Times New Roman"/>
                <w:sz w:val="20"/>
                <w:szCs w:val="20"/>
              </w:rPr>
            </w:pPr>
            <w:r w:rsidRPr="005F59C2">
              <w:rPr>
                <w:rFonts w:eastAsia="Times New Roman"/>
                <w:sz w:val="20"/>
                <w:szCs w:val="20"/>
              </w:rPr>
              <w:t xml:space="preserve">Were criteria and methods for stopping and “hold points” discussed? </w:t>
            </w:r>
          </w:p>
        </w:tc>
        <w:tc>
          <w:tcPr>
            <w:tcW w:w="720" w:type="dxa"/>
          </w:tcPr>
          <w:p w14:paraId="45BC0CC6"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5A42E7FD"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7D21559D" w14:textId="77777777" w:rsidTr="003A46A8">
        <w:tc>
          <w:tcPr>
            <w:tcW w:w="7855" w:type="dxa"/>
          </w:tcPr>
          <w:p w14:paraId="20D5967A" w14:textId="3108CEEE" w:rsidR="005F59C2" w:rsidRPr="005F59C2" w:rsidRDefault="005F59C2" w:rsidP="00CD2CAC">
            <w:pPr>
              <w:numPr>
                <w:ilvl w:val="0"/>
                <w:numId w:val="2"/>
              </w:numPr>
              <w:tabs>
                <w:tab w:val="left" w:pos="360"/>
              </w:tabs>
              <w:spacing w:line="240" w:lineRule="auto"/>
              <w:rPr>
                <w:rFonts w:eastAsia="Times New Roman"/>
                <w:sz w:val="20"/>
                <w:szCs w:val="20"/>
              </w:rPr>
            </w:pPr>
            <w:r w:rsidRPr="005F59C2">
              <w:rPr>
                <w:rFonts w:eastAsia="Times New Roman"/>
                <w:sz w:val="20"/>
                <w:szCs w:val="20"/>
              </w:rPr>
              <w:t>Were concerns and anticipated problems discussed, including contingencies and abort criteria</w:t>
            </w:r>
            <w:r w:rsidRPr="005F59C2">
              <w:rPr>
                <w:rFonts w:eastAsia="Times New Roman"/>
                <w:color w:val="FF0000"/>
                <w:sz w:val="20"/>
                <w:szCs w:val="20"/>
              </w:rPr>
              <w:t xml:space="preserve"> </w:t>
            </w:r>
            <w:r w:rsidRPr="005F59C2">
              <w:rPr>
                <w:rFonts w:eastAsia="Times New Roman"/>
                <w:sz w:val="20"/>
                <w:szCs w:val="20"/>
              </w:rPr>
              <w:t>if problems arose?</w:t>
            </w:r>
            <w:r w:rsidR="00240823">
              <w:rPr>
                <w:rFonts w:eastAsia="Times New Roman"/>
                <w:sz w:val="20"/>
                <w:szCs w:val="20"/>
              </w:rPr>
              <w:t xml:space="preserve"> </w:t>
            </w:r>
          </w:p>
        </w:tc>
        <w:tc>
          <w:tcPr>
            <w:tcW w:w="720" w:type="dxa"/>
          </w:tcPr>
          <w:p w14:paraId="3CFA8D47"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730AB727"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6CE0A66C" w14:textId="77777777" w:rsidTr="003A46A8">
        <w:tc>
          <w:tcPr>
            <w:tcW w:w="7855" w:type="dxa"/>
          </w:tcPr>
          <w:p w14:paraId="02DE7162" w14:textId="5F98416E" w:rsidR="005F59C2" w:rsidRPr="005F59C2" w:rsidRDefault="005F59C2" w:rsidP="003A46A8">
            <w:pPr>
              <w:tabs>
                <w:tab w:val="left" w:pos="360"/>
              </w:tabs>
              <w:spacing w:line="240" w:lineRule="auto"/>
              <w:rPr>
                <w:rFonts w:eastAsia="Times New Roman"/>
                <w:sz w:val="20"/>
                <w:szCs w:val="20"/>
              </w:rPr>
            </w:pPr>
            <w:r w:rsidRPr="005F59C2">
              <w:rPr>
                <w:rFonts w:eastAsia="Times New Roman"/>
                <w:sz w:val="20"/>
                <w:szCs w:val="20"/>
              </w:rPr>
              <w:t>Overall, did the brief adequately address human performance elements associated with the task?</w:t>
            </w:r>
            <w:r w:rsidR="00240823">
              <w:rPr>
                <w:rFonts w:eastAsia="Times New Roman"/>
                <w:sz w:val="20"/>
                <w:szCs w:val="20"/>
              </w:rPr>
              <w:t xml:space="preserve"> </w:t>
            </w:r>
            <w:r w:rsidRPr="005F59C2">
              <w:rPr>
                <w:rFonts w:eastAsia="Times New Roman"/>
                <w:sz w:val="20"/>
                <w:szCs w:val="20"/>
              </w:rPr>
              <w:t xml:space="preserve">Human performance elements include: </w:t>
            </w:r>
          </w:p>
        </w:tc>
        <w:tc>
          <w:tcPr>
            <w:tcW w:w="720" w:type="dxa"/>
          </w:tcPr>
          <w:p w14:paraId="2AB06E21"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4D7DC44D"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3D8F71E5" w14:textId="77777777" w:rsidTr="003A46A8">
        <w:tc>
          <w:tcPr>
            <w:tcW w:w="7855" w:type="dxa"/>
          </w:tcPr>
          <w:p w14:paraId="015D5F05" w14:textId="77777777" w:rsidR="005F59C2" w:rsidRPr="005F59C2" w:rsidRDefault="005F59C2" w:rsidP="00CD2CAC">
            <w:pPr>
              <w:numPr>
                <w:ilvl w:val="0"/>
                <w:numId w:val="3"/>
              </w:numPr>
              <w:tabs>
                <w:tab w:val="left" w:pos="360"/>
              </w:tabs>
              <w:spacing w:line="240" w:lineRule="auto"/>
              <w:rPr>
                <w:rFonts w:eastAsia="Times New Roman"/>
                <w:sz w:val="20"/>
                <w:szCs w:val="20"/>
              </w:rPr>
            </w:pPr>
            <w:r w:rsidRPr="005F59C2">
              <w:rPr>
                <w:rFonts w:eastAsia="Times New Roman"/>
                <w:sz w:val="20"/>
                <w:szCs w:val="20"/>
              </w:rPr>
              <w:t>Were error likely situations discussed?</w:t>
            </w:r>
          </w:p>
        </w:tc>
        <w:tc>
          <w:tcPr>
            <w:tcW w:w="720" w:type="dxa"/>
          </w:tcPr>
          <w:p w14:paraId="7612F7F0"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50BEAA13"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654B17CB" w14:textId="77777777" w:rsidTr="003A46A8">
        <w:tc>
          <w:tcPr>
            <w:tcW w:w="7855" w:type="dxa"/>
          </w:tcPr>
          <w:p w14:paraId="4311339C" w14:textId="77777777" w:rsidR="005F59C2" w:rsidRPr="005F59C2" w:rsidRDefault="005F59C2" w:rsidP="00CD2CAC">
            <w:pPr>
              <w:numPr>
                <w:ilvl w:val="0"/>
                <w:numId w:val="3"/>
              </w:numPr>
              <w:tabs>
                <w:tab w:val="left" w:pos="360"/>
              </w:tabs>
              <w:spacing w:line="240" w:lineRule="auto"/>
              <w:rPr>
                <w:rFonts w:eastAsia="Times New Roman"/>
                <w:sz w:val="20"/>
                <w:szCs w:val="20"/>
              </w:rPr>
            </w:pPr>
            <w:r w:rsidRPr="005F59C2">
              <w:rPr>
                <w:rFonts w:eastAsia="Times New Roman"/>
                <w:sz w:val="20"/>
                <w:szCs w:val="20"/>
              </w:rPr>
              <w:t>Were irreversible actions discussed?</w:t>
            </w:r>
          </w:p>
        </w:tc>
        <w:tc>
          <w:tcPr>
            <w:tcW w:w="720" w:type="dxa"/>
          </w:tcPr>
          <w:p w14:paraId="05F5C436"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40750B9B"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2A07639A" w14:textId="77777777" w:rsidTr="003A46A8">
        <w:tc>
          <w:tcPr>
            <w:tcW w:w="7855" w:type="dxa"/>
          </w:tcPr>
          <w:p w14:paraId="0CDCA276" w14:textId="77777777" w:rsidR="005F59C2" w:rsidRPr="005F59C2" w:rsidRDefault="005F59C2" w:rsidP="00CD2CAC">
            <w:pPr>
              <w:numPr>
                <w:ilvl w:val="0"/>
                <w:numId w:val="3"/>
              </w:numPr>
              <w:tabs>
                <w:tab w:val="left" w:pos="360"/>
              </w:tabs>
              <w:spacing w:line="240" w:lineRule="auto"/>
              <w:rPr>
                <w:rFonts w:eastAsia="Times New Roman"/>
                <w:sz w:val="20"/>
                <w:szCs w:val="20"/>
              </w:rPr>
            </w:pPr>
            <w:r w:rsidRPr="005F59C2">
              <w:rPr>
                <w:rFonts w:eastAsia="Times New Roman"/>
                <w:sz w:val="20"/>
                <w:szCs w:val="20"/>
              </w:rPr>
              <w:t>Was the need for self-checking and peer-checking discussed?</w:t>
            </w:r>
          </w:p>
        </w:tc>
        <w:tc>
          <w:tcPr>
            <w:tcW w:w="720" w:type="dxa"/>
          </w:tcPr>
          <w:p w14:paraId="075148EF"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5467B7EA"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232266A9" w14:textId="77777777" w:rsidTr="003A46A8">
        <w:tc>
          <w:tcPr>
            <w:tcW w:w="7855" w:type="dxa"/>
          </w:tcPr>
          <w:p w14:paraId="7884CB61" w14:textId="77777777" w:rsidR="005F59C2" w:rsidRPr="005F59C2" w:rsidRDefault="005F59C2" w:rsidP="00CD2CAC">
            <w:pPr>
              <w:numPr>
                <w:ilvl w:val="0"/>
                <w:numId w:val="3"/>
              </w:numPr>
              <w:tabs>
                <w:tab w:val="left" w:pos="360"/>
              </w:tabs>
              <w:spacing w:line="240" w:lineRule="auto"/>
              <w:rPr>
                <w:rFonts w:eastAsia="Times New Roman"/>
                <w:sz w:val="20"/>
                <w:szCs w:val="20"/>
              </w:rPr>
            </w:pPr>
            <w:r w:rsidRPr="005F59C2">
              <w:rPr>
                <w:rFonts w:eastAsia="Times New Roman"/>
                <w:sz w:val="20"/>
                <w:szCs w:val="20"/>
              </w:rPr>
              <w:t>Was procedure adherence discussed?</w:t>
            </w:r>
          </w:p>
        </w:tc>
        <w:tc>
          <w:tcPr>
            <w:tcW w:w="720" w:type="dxa"/>
          </w:tcPr>
          <w:p w14:paraId="197B5089"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2ACD5AD5"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35E71602" w14:textId="77777777" w:rsidTr="003A46A8">
        <w:tc>
          <w:tcPr>
            <w:tcW w:w="9360" w:type="dxa"/>
            <w:gridSpan w:val="3"/>
          </w:tcPr>
          <w:p w14:paraId="79C92D98" w14:textId="77777777" w:rsidR="005F59C2" w:rsidRPr="005F59C2" w:rsidRDefault="005F59C2" w:rsidP="003A46A8">
            <w:pPr>
              <w:tabs>
                <w:tab w:val="left" w:pos="360"/>
              </w:tabs>
              <w:spacing w:line="240" w:lineRule="auto"/>
              <w:rPr>
                <w:rFonts w:eastAsia="Times New Roman"/>
                <w:sz w:val="20"/>
                <w:szCs w:val="20"/>
              </w:rPr>
            </w:pPr>
            <w:r w:rsidRPr="005F59C2">
              <w:rPr>
                <w:rFonts w:eastAsia="Times New Roman"/>
                <w:sz w:val="20"/>
                <w:szCs w:val="20"/>
              </w:rPr>
              <w:t>Other items</w:t>
            </w:r>
          </w:p>
        </w:tc>
      </w:tr>
      <w:tr w:rsidR="005F59C2" w:rsidRPr="005F59C2" w14:paraId="6A420A52" w14:textId="77777777" w:rsidTr="003A46A8">
        <w:tc>
          <w:tcPr>
            <w:tcW w:w="7855" w:type="dxa"/>
          </w:tcPr>
          <w:p w14:paraId="7D4412E1" w14:textId="77777777" w:rsidR="005F59C2" w:rsidRPr="005F59C2" w:rsidRDefault="005F59C2" w:rsidP="00CD2CAC">
            <w:pPr>
              <w:numPr>
                <w:ilvl w:val="0"/>
                <w:numId w:val="4"/>
              </w:numPr>
              <w:tabs>
                <w:tab w:val="left" w:pos="360"/>
              </w:tabs>
              <w:spacing w:line="240" w:lineRule="auto"/>
              <w:rPr>
                <w:rFonts w:eastAsia="Times New Roman"/>
                <w:sz w:val="20"/>
                <w:szCs w:val="20"/>
              </w:rPr>
            </w:pPr>
            <w:r w:rsidRPr="005F59C2">
              <w:rPr>
                <w:rFonts w:eastAsia="Times New Roman"/>
                <w:sz w:val="20"/>
                <w:szCs w:val="20"/>
              </w:rPr>
              <w:t>Was the briefing well-led, with sufficient management involvement?</w:t>
            </w:r>
          </w:p>
        </w:tc>
        <w:tc>
          <w:tcPr>
            <w:tcW w:w="720" w:type="dxa"/>
          </w:tcPr>
          <w:p w14:paraId="37953EDF"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7399B1AC"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0E41BFAC" w14:textId="77777777" w:rsidTr="003A46A8">
        <w:tc>
          <w:tcPr>
            <w:tcW w:w="7855" w:type="dxa"/>
          </w:tcPr>
          <w:p w14:paraId="0292C8EE" w14:textId="77777777" w:rsidR="005F59C2" w:rsidRPr="005F59C2" w:rsidRDefault="005F59C2" w:rsidP="00CD2CAC">
            <w:pPr>
              <w:numPr>
                <w:ilvl w:val="0"/>
                <w:numId w:val="4"/>
              </w:numPr>
              <w:tabs>
                <w:tab w:val="left" w:pos="360"/>
              </w:tabs>
              <w:spacing w:line="240" w:lineRule="auto"/>
              <w:rPr>
                <w:rFonts w:eastAsia="Times New Roman"/>
                <w:sz w:val="20"/>
                <w:szCs w:val="20"/>
              </w:rPr>
            </w:pPr>
            <w:r w:rsidRPr="005F59C2">
              <w:rPr>
                <w:rFonts w:eastAsia="Times New Roman"/>
                <w:sz w:val="20"/>
                <w:szCs w:val="20"/>
              </w:rPr>
              <w:t xml:space="preserve">Did individuals at the brief actively participate? </w:t>
            </w:r>
          </w:p>
        </w:tc>
        <w:tc>
          <w:tcPr>
            <w:tcW w:w="720" w:type="dxa"/>
          </w:tcPr>
          <w:p w14:paraId="5432FD78"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4332C87A"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4E0B1183" w14:textId="77777777" w:rsidTr="003A46A8">
        <w:tc>
          <w:tcPr>
            <w:tcW w:w="7855" w:type="dxa"/>
          </w:tcPr>
          <w:p w14:paraId="0B62EAAD" w14:textId="77777777" w:rsidR="005F59C2" w:rsidRPr="005F59C2" w:rsidRDefault="005F59C2" w:rsidP="00CD2CAC">
            <w:pPr>
              <w:numPr>
                <w:ilvl w:val="0"/>
                <w:numId w:val="4"/>
              </w:numPr>
              <w:tabs>
                <w:tab w:val="left" w:pos="360"/>
              </w:tabs>
              <w:spacing w:line="240" w:lineRule="auto"/>
              <w:rPr>
                <w:rFonts w:eastAsia="Times New Roman"/>
                <w:sz w:val="20"/>
                <w:szCs w:val="20"/>
              </w:rPr>
            </w:pPr>
            <w:r w:rsidRPr="005F59C2">
              <w:rPr>
                <w:rFonts w:eastAsia="Times New Roman"/>
                <w:sz w:val="20"/>
                <w:szCs w:val="20"/>
              </w:rPr>
              <w:t xml:space="preserve">Were safety concerns and </w:t>
            </w:r>
            <w:r w:rsidR="001147FA">
              <w:rPr>
                <w:rFonts w:eastAsia="Times New Roman"/>
                <w:sz w:val="20"/>
                <w:szCs w:val="20"/>
              </w:rPr>
              <w:t>e</w:t>
            </w:r>
            <w:r w:rsidRPr="005F59C2">
              <w:rPr>
                <w:rFonts w:eastAsia="Times New Roman"/>
                <w:sz w:val="20"/>
                <w:szCs w:val="20"/>
              </w:rPr>
              <w:t>ffect on plant risk discussed?</w:t>
            </w:r>
          </w:p>
        </w:tc>
        <w:tc>
          <w:tcPr>
            <w:tcW w:w="720" w:type="dxa"/>
          </w:tcPr>
          <w:p w14:paraId="6CD1A35F"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41755A04" w14:textId="77777777" w:rsidR="005F59C2" w:rsidRPr="005F59C2" w:rsidRDefault="005F59C2" w:rsidP="003A46A8">
            <w:pPr>
              <w:tabs>
                <w:tab w:val="left" w:pos="360"/>
              </w:tabs>
              <w:spacing w:line="240" w:lineRule="auto"/>
              <w:rPr>
                <w:rFonts w:eastAsia="Times New Roman"/>
                <w:sz w:val="20"/>
                <w:szCs w:val="20"/>
              </w:rPr>
            </w:pPr>
          </w:p>
        </w:tc>
      </w:tr>
      <w:tr w:rsidR="005F59C2" w:rsidRPr="005F59C2" w14:paraId="5470D483" w14:textId="77777777" w:rsidTr="003A46A8">
        <w:tc>
          <w:tcPr>
            <w:tcW w:w="7855" w:type="dxa"/>
          </w:tcPr>
          <w:p w14:paraId="19ABA210" w14:textId="47693815" w:rsidR="005F59C2" w:rsidRPr="005F59C2" w:rsidRDefault="005F59C2" w:rsidP="00CD2CAC">
            <w:pPr>
              <w:numPr>
                <w:ilvl w:val="0"/>
                <w:numId w:val="4"/>
              </w:numPr>
              <w:tabs>
                <w:tab w:val="left" w:pos="360"/>
              </w:tabs>
              <w:spacing w:line="240" w:lineRule="auto"/>
              <w:rPr>
                <w:rFonts w:eastAsia="Times New Roman"/>
                <w:sz w:val="20"/>
                <w:szCs w:val="20"/>
              </w:rPr>
            </w:pPr>
            <w:r w:rsidRPr="005F59C2">
              <w:rPr>
                <w:rFonts w:eastAsia="Times New Roman"/>
                <w:sz w:val="20"/>
                <w:szCs w:val="20"/>
              </w:rPr>
              <w:t>Were previous lessons learned, industry events, and operating experience associated with this activity discussed?</w:t>
            </w:r>
            <w:r w:rsidR="00240823">
              <w:rPr>
                <w:rFonts w:eastAsia="Times New Roman"/>
                <w:sz w:val="20"/>
                <w:szCs w:val="20"/>
              </w:rPr>
              <w:t xml:space="preserve"> </w:t>
            </w:r>
          </w:p>
        </w:tc>
        <w:tc>
          <w:tcPr>
            <w:tcW w:w="720" w:type="dxa"/>
          </w:tcPr>
          <w:p w14:paraId="687500A0" w14:textId="77777777" w:rsidR="005F59C2" w:rsidRPr="005F59C2" w:rsidRDefault="005F59C2" w:rsidP="003A46A8">
            <w:pPr>
              <w:tabs>
                <w:tab w:val="left" w:pos="360"/>
              </w:tabs>
              <w:spacing w:line="240" w:lineRule="auto"/>
              <w:rPr>
                <w:rFonts w:eastAsia="Times New Roman"/>
                <w:sz w:val="20"/>
                <w:szCs w:val="20"/>
              </w:rPr>
            </w:pPr>
          </w:p>
        </w:tc>
        <w:tc>
          <w:tcPr>
            <w:tcW w:w="785" w:type="dxa"/>
          </w:tcPr>
          <w:p w14:paraId="6BA5D888" w14:textId="77777777" w:rsidR="005F59C2" w:rsidRPr="005F59C2" w:rsidRDefault="005F59C2" w:rsidP="003A46A8">
            <w:pPr>
              <w:tabs>
                <w:tab w:val="left" w:pos="360"/>
              </w:tabs>
              <w:spacing w:line="240" w:lineRule="auto"/>
              <w:rPr>
                <w:rFonts w:eastAsia="Times New Roman"/>
                <w:sz w:val="20"/>
                <w:szCs w:val="20"/>
              </w:rPr>
            </w:pPr>
          </w:p>
        </w:tc>
      </w:tr>
    </w:tbl>
    <w:p w14:paraId="07959037" w14:textId="77777777" w:rsidR="005F59C2" w:rsidRPr="005F59C2" w:rsidRDefault="005F59C2" w:rsidP="005F59C2">
      <w:pPr>
        <w:spacing w:line="240" w:lineRule="auto"/>
        <w:rPr>
          <w:rFonts w:eastAsia="Times New Roman" w:cs="Times New Roman"/>
          <w:szCs w:val="24"/>
        </w:rPr>
      </w:pPr>
    </w:p>
    <w:p w14:paraId="0FCA53AB" w14:textId="77777777" w:rsidR="004C3895" w:rsidRDefault="004C3895">
      <w:r>
        <w:br w:type="page"/>
      </w:r>
    </w:p>
    <w:p w14:paraId="5FF877BF" w14:textId="55E5FD79" w:rsidR="004C3895" w:rsidRPr="004C3895" w:rsidRDefault="004C3895" w:rsidP="00B94A40">
      <w:pPr>
        <w:spacing w:after="220" w:line="240" w:lineRule="auto"/>
        <w:jc w:val="center"/>
        <w:rPr>
          <w:rFonts w:eastAsia="Times New Roman" w:cs="Times New Roman"/>
        </w:rPr>
      </w:pPr>
      <w:r w:rsidRPr="004C3895">
        <w:rPr>
          <w:rFonts w:eastAsia="Times New Roman" w:cs="Times New Roman"/>
        </w:rPr>
        <w:lastRenderedPageBreak/>
        <w:t>LICENSED OPERATOR PERFORMANCE:</w:t>
      </w:r>
      <w:r w:rsidR="00240823">
        <w:rPr>
          <w:rFonts w:eastAsia="Times New Roman" w:cs="Times New Roman"/>
        </w:rPr>
        <w:t xml:space="preserve"> </w:t>
      </w:r>
      <w:r w:rsidRPr="004C3895">
        <w:rPr>
          <w:rFonts w:eastAsia="Times New Roman" w:cs="Times New Roman"/>
        </w:rPr>
        <w:t>NOTES AND COMMENTS</w:t>
      </w:r>
    </w:p>
    <w:p w14:paraId="39230C29" w14:textId="12864FB1" w:rsidR="004C3895" w:rsidRPr="004C3895" w:rsidRDefault="004C3895" w:rsidP="004C3895">
      <w:pPr>
        <w:spacing w:line="240" w:lineRule="auto"/>
        <w:rPr>
          <w:rFonts w:eastAsia="Times New Roman" w:cs="Times New Roman"/>
        </w:rPr>
      </w:pPr>
      <w:r w:rsidRPr="004C3895">
        <w:rPr>
          <w:rFonts w:eastAsia="Times New Roman" w:cs="Times New Roman"/>
        </w:rPr>
        <w:t>DATE(S):</w:t>
      </w:r>
      <w:r w:rsidR="00240823">
        <w:rPr>
          <w:rFonts w:eastAsia="Times New Roman" w:cs="Times New Roman"/>
        </w:rPr>
        <w:t xml:space="preserve"> </w:t>
      </w:r>
      <w:r w:rsidRPr="004C3895">
        <w:rPr>
          <w:rFonts w:eastAsia="Times New Roman" w:cs="Times New Roman"/>
        </w:rPr>
        <w:t>______________</w:t>
      </w:r>
    </w:p>
    <w:p w14:paraId="109640E3" w14:textId="77777777" w:rsidR="004C3895" w:rsidRPr="004C3895" w:rsidRDefault="004C3895" w:rsidP="004C3895">
      <w:pPr>
        <w:spacing w:line="240" w:lineRule="auto"/>
        <w:jc w:val="center"/>
        <w:rPr>
          <w:rFonts w:eastAsia="Times New Roman" w:cs="Times New Roman"/>
        </w:rPr>
      </w:pPr>
    </w:p>
    <w:p w14:paraId="6F43FC95" w14:textId="739B3270" w:rsidR="004C3895" w:rsidRPr="004C3895" w:rsidRDefault="004C3895" w:rsidP="004C3895">
      <w:pPr>
        <w:spacing w:line="240" w:lineRule="auto"/>
        <w:rPr>
          <w:rFonts w:eastAsia="Times New Roman" w:cs="Times New Roman"/>
        </w:rPr>
      </w:pPr>
      <w:r w:rsidRPr="004C3895">
        <w:rPr>
          <w:rFonts w:eastAsia="Times New Roman" w:cs="Times New Roman"/>
        </w:rPr>
        <w:t>EVOLUTION(S) OBSERVED:</w:t>
      </w:r>
      <w:r w:rsidR="00240823">
        <w:rPr>
          <w:rFonts w:eastAsia="Times New Roman" w:cs="Times New Roman"/>
        </w:rPr>
        <w:t xml:space="preserve"> </w:t>
      </w:r>
      <w:r w:rsidRPr="004C3895">
        <w:rPr>
          <w:rFonts w:eastAsia="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E3DE235" w14:textId="77777777" w:rsidR="004C3895" w:rsidRPr="004C3895" w:rsidRDefault="004C3895" w:rsidP="004C3895">
      <w:pPr>
        <w:spacing w:line="240" w:lineRule="auto"/>
        <w:rPr>
          <w:rFonts w:eastAsia="Times New Roman" w:cs="Times New Roman"/>
        </w:rPr>
      </w:pPr>
    </w:p>
    <w:p w14:paraId="471BCB51" w14:textId="77777777" w:rsidR="004C3895" w:rsidRPr="004C3895" w:rsidRDefault="004C3895" w:rsidP="004C3895">
      <w:pPr>
        <w:spacing w:line="240" w:lineRule="auto"/>
        <w:rPr>
          <w:rFonts w:eastAsia="Times New Roman" w:cs="Times New Roman"/>
        </w:rPr>
      </w:pPr>
      <w:r w:rsidRPr="004C3895">
        <w:rPr>
          <w:rFonts w:eastAsia="Times New Roman" w:cs="Times New Roman"/>
        </w:rPr>
        <w:t>NOTES AND COMMENTS:</w:t>
      </w:r>
    </w:p>
    <w:p w14:paraId="1053C7E2" w14:textId="77777777" w:rsidR="0033341B" w:rsidRDefault="004C3895" w:rsidP="004C3895">
      <w:pPr>
        <w:spacing w:line="240" w:lineRule="auto"/>
      </w:pPr>
      <w:r w:rsidRPr="004C3895">
        <w:rPr>
          <w:rFonts w:eastAsia="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927DA54" w14:textId="77777777" w:rsidR="0033341B" w:rsidRDefault="0033341B" w:rsidP="0033341B"/>
    <w:p w14:paraId="3352C469" w14:textId="77777777" w:rsidR="0033341B" w:rsidRDefault="0033341B" w:rsidP="0033341B">
      <w:pPr>
        <w:sectPr w:rsidR="0033341B" w:rsidSect="0056768D">
          <w:footerReference w:type="default" r:id="rId33"/>
          <w:footnotePr>
            <w:numRestart w:val="eachSect"/>
          </w:footnotePr>
          <w:pgSz w:w="12240" w:h="15840"/>
          <w:pgMar w:top="1440" w:right="1440" w:bottom="1440" w:left="1440" w:header="720" w:footer="720" w:gutter="0"/>
          <w:pgNumType w:start="1"/>
          <w:cols w:space="720"/>
          <w:docGrid w:linePitch="360"/>
        </w:sectPr>
      </w:pPr>
    </w:p>
    <w:p w14:paraId="0945B29C" w14:textId="473AB18B" w:rsidR="0033341B" w:rsidRPr="0033341B" w:rsidRDefault="0033341B" w:rsidP="00DF5F4F">
      <w:pPr>
        <w:pStyle w:val="attachmenttitle"/>
      </w:pPr>
      <w:r w:rsidRPr="0033341B">
        <w:lastRenderedPageBreak/>
        <w:t>A</w:t>
      </w:r>
      <w:r w:rsidR="00FD73D3">
        <w:t>ttachment 1:</w:t>
      </w:r>
      <w:r w:rsidRPr="0033341B">
        <w:t xml:space="preserve"> Revision History </w:t>
      </w:r>
      <w:r w:rsidR="00621724">
        <w:t>for</w:t>
      </w:r>
      <w:r w:rsidRPr="0033341B">
        <w:t xml:space="preserve"> IP 71111.11</w:t>
      </w:r>
    </w:p>
    <w:tbl>
      <w:tblPr>
        <w:tblStyle w:val="IMHx"/>
        <w:tblW w:w="13050" w:type="dxa"/>
        <w:tblLayout w:type="fixed"/>
        <w:tblLook w:val="0000" w:firstRow="0" w:lastRow="0" w:firstColumn="0" w:lastColumn="0" w:noHBand="0" w:noVBand="0"/>
      </w:tblPr>
      <w:tblGrid>
        <w:gridCol w:w="1435"/>
        <w:gridCol w:w="1710"/>
        <w:gridCol w:w="5760"/>
        <w:gridCol w:w="1766"/>
        <w:gridCol w:w="2379"/>
      </w:tblGrid>
      <w:tr w:rsidR="0033341B" w:rsidRPr="00593177" w14:paraId="3408DD48" w14:textId="77777777" w:rsidTr="00D11FDC">
        <w:trPr>
          <w:cantSplit/>
          <w:tblHeader/>
        </w:trPr>
        <w:tc>
          <w:tcPr>
            <w:tcW w:w="1435" w:type="dxa"/>
          </w:tcPr>
          <w:p w14:paraId="5CF221D8" w14:textId="77777777" w:rsidR="0033341B" w:rsidRPr="0033341B" w:rsidRDefault="0033341B" w:rsidP="007F3BC0">
            <w:pPr>
              <w:pStyle w:val="BodyText-table"/>
            </w:pPr>
            <w:r w:rsidRPr="0033341B">
              <w:t>Commitment Tracking Number</w:t>
            </w:r>
          </w:p>
        </w:tc>
        <w:tc>
          <w:tcPr>
            <w:tcW w:w="1710" w:type="dxa"/>
          </w:tcPr>
          <w:p w14:paraId="50094E42" w14:textId="77777777" w:rsidR="0033341B" w:rsidRPr="0033341B" w:rsidRDefault="0033341B" w:rsidP="00984E74">
            <w:pPr>
              <w:pStyle w:val="BodyText-table"/>
            </w:pPr>
            <w:r w:rsidRPr="0033341B">
              <w:t>Accession Number</w:t>
            </w:r>
          </w:p>
          <w:p w14:paraId="100C1E4F" w14:textId="77777777" w:rsidR="0033341B" w:rsidRPr="0033341B" w:rsidRDefault="0033341B" w:rsidP="00984E74">
            <w:pPr>
              <w:pStyle w:val="BodyText-table"/>
            </w:pPr>
            <w:r w:rsidRPr="0033341B">
              <w:t>Issue Date</w:t>
            </w:r>
          </w:p>
          <w:p w14:paraId="3BF3787E" w14:textId="77777777" w:rsidR="0033341B" w:rsidRPr="0033341B" w:rsidRDefault="0033341B" w:rsidP="00984E74">
            <w:pPr>
              <w:pStyle w:val="BodyText-table"/>
            </w:pPr>
            <w:r w:rsidRPr="0033341B">
              <w:t>Change Notice</w:t>
            </w:r>
          </w:p>
        </w:tc>
        <w:tc>
          <w:tcPr>
            <w:tcW w:w="5760" w:type="dxa"/>
          </w:tcPr>
          <w:p w14:paraId="066251AB" w14:textId="77777777" w:rsidR="0033341B" w:rsidRPr="0033341B" w:rsidRDefault="0033341B" w:rsidP="00984E74">
            <w:pPr>
              <w:pStyle w:val="BodyText-table"/>
            </w:pPr>
            <w:r w:rsidRPr="0033341B">
              <w:t>Description of Change</w:t>
            </w:r>
          </w:p>
        </w:tc>
        <w:tc>
          <w:tcPr>
            <w:tcW w:w="1766" w:type="dxa"/>
          </w:tcPr>
          <w:p w14:paraId="04E3C313" w14:textId="77777777" w:rsidR="0033341B" w:rsidRPr="0033341B" w:rsidRDefault="0033341B" w:rsidP="00984E74">
            <w:pPr>
              <w:pStyle w:val="BodyText-table"/>
            </w:pPr>
            <w:r w:rsidRPr="0033341B">
              <w:t xml:space="preserve">Description of Training Required and Completion Date </w:t>
            </w:r>
          </w:p>
        </w:tc>
        <w:tc>
          <w:tcPr>
            <w:tcW w:w="2379" w:type="dxa"/>
          </w:tcPr>
          <w:p w14:paraId="30BF5AFD" w14:textId="77777777" w:rsidR="0033341B" w:rsidRDefault="0033341B" w:rsidP="00984E74">
            <w:pPr>
              <w:pStyle w:val="BodyText-table"/>
            </w:pPr>
            <w:r w:rsidRPr="0033341B">
              <w:t>Comment</w:t>
            </w:r>
            <w:r w:rsidR="00884B27">
              <w:t xml:space="preserve"> </w:t>
            </w:r>
            <w:r w:rsidRPr="0033341B">
              <w:t>Resolutio</w:t>
            </w:r>
            <w:r w:rsidR="00884B27">
              <w:t>n and Closed Feedback Form</w:t>
            </w:r>
            <w:r w:rsidRPr="0033341B">
              <w:t xml:space="preserve"> Accession Number</w:t>
            </w:r>
          </w:p>
          <w:p w14:paraId="38126065" w14:textId="77777777" w:rsidR="00660628" w:rsidRPr="0045540A" w:rsidRDefault="00660628" w:rsidP="00984E74">
            <w:pPr>
              <w:pStyle w:val="BodyText-table"/>
              <w:rPr>
                <w:lang w:val="fr-CA"/>
              </w:rPr>
            </w:pPr>
            <w:r w:rsidRPr="0045540A">
              <w:rPr>
                <w:lang w:val="fr-CA"/>
              </w:rPr>
              <w:t>(Pre-</w:t>
            </w:r>
            <w:proofErr w:type="spellStart"/>
            <w:r w:rsidRPr="0045540A">
              <w:rPr>
                <w:lang w:val="fr-CA"/>
              </w:rPr>
              <w:t>Decisional</w:t>
            </w:r>
            <w:proofErr w:type="spellEnd"/>
            <w:r w:rsidRPr="0045540A">
              <w:rPr>
                <w:lang w:val="fr-CA"/>
              </w:rPr>
              <w:t>, Non-Public Information)</w:t>
            </w:r>
          </w:p>
        </w:tc>
      </w:tr>
      <w:tr w:rsidR="0033341B" w:rsidRPr="0033341B" w14:paraId="38992FEF" w14:textId="77777777" w:rsidTr="007F3BC0">
        <w:trPr>
          <w:cantSplit/>
        </w:trPr>
        <w:tc>
          <w:tcPr>
            <w:tcW w:w="1435" w:type="dxa"/>
          </w:tcPr>
          <w:p w14:paraId="531DDDC9" w14:textId="17850959" w:rsidR="0033341B" w:rsidRPr="0033341B" w:rsidRDefault="0033341B" w:rsidP="007F3BC0">
            <w:pPr>
              <w:pStyle w:val="BodyText-table"/>
            </w:pPr>
            <w:r w:rsidRPr="0033341B">
              <w:t>N/A</w:t>
            </w:r>
          </w:p>
        </w:tc>
        <w:tc>
          <w:tcPr>
            <w:tcW w:w="1710" w:type="dxa"/>
          </w:tcPr>
          <w:p w14:paraId="3BD23E90" w14:textId="77777777" w:rsidR="0033341B" w:rsidRPr="0033341B" w:rsidRDefault="0033341B" w:rsidP="00984E74">
            <w:pPr>
              <w:pStyle w:val="BodyText-table"/>
            </w:pPr>
            <w:r w:rsidRPr="0033341B">
              <w:t>ML012420444</w:t>
            </w:r>
          </w:p>
          <w:p w14:paraId="0BB6EC4A" w14:textId="77777777" w:rsidR="0033341B" w:rsidRPr="0033341B" w:rsidRDefault="0033341B" w:rsidP="00984E74">
            <w:pPr>
              <w:pStyle w:val="BodyText-table"/>
            </w:pPr>
            <w:r w:rsidRPr="0033341B">
              <w:t>08/16/2001</w:t>
            </w:r>
          </w:p>
          <w:p w14:paraId="03937B6C" w14:textId="77777777" w:rsidR="0033341B" w:rsidRPr="0033341B" w:rsidRDefault="0033341B" w:rsidP="00984E74">
            <w:pPr>
              <w:pStyle w:val="BodyText-table"/>
            </w:pPr>
            <w:r w:rsidRPr="0033341B">
              <w:t>CN 01-015</w:t>
            </w:r>
          </w:p>
        </w:tc>
        <w:tc>
          <w:tcPr>
            <w:tcW w:w="5760" w:type="dxa"/>
          </w:tcPr>
          <w:p w14:paraId="4BF29BFA" w14:textId="77777777" w:rsidR="0033341B" w:rsidRPr="0033341B" w:rsidRDefault="0033341B" w:rsidP="00984E74">
            <w:pPr>
              <w:pStyle w:val="BodyText-table"/>
            </w:pPr>
            <w:r w:rsidRPr="0033341B">
              <w:t>Revised to clarify the original intent of the procedure as it relates to sample size selection.</w:t>
            </w:r>
          </w:p>
        </w:tc>
        <w:tc>
          <w:tcPr>
            <w:tcW w:w="1766" w:type="dxa"/>
          </w:tcPr>
          <w:p w14:paraId="35569313" w14:textId="77777777" w:rsidR="0033341B" w:rsidRPr="0033341B" w:rsidRDefault="0033341B" w:rsidP="00984E74">
            <w:pPr>
              <w:pStyle w:val="BodyText-table"/>
            </w:pPr>
            <w:r w:rsidRPr="0033341B">
              <w:t>None</w:t>
            </w:r>
            <w:r w:rsidRPr="0033341B">
              <w:tab/>
            </w:r>
          </w:p>
        </w:tc>
        <w:tc>
          <w:tcPr>
            <w:tcW w:w="2379" w:type="dxa"/>
          </w:tcPr>
          <w:p w14:paraId="5554FDCB" w14:textId="77777777" w:rsidR="0033341B" w:rsidRPr="0033341B" w:rsidRDefault="0033341B" w:rsidP="00984E74">
            <w:pPr>
              <w:pStyle w:val="BodyText-table"/>
            </w:pPr>
            <w:r w:rsidRPr="0033341B">
              <w:t>N/A</w:t>
            </w:r>
          </w:p>
        </w:tc>
      </w:tr>
      <w:tr w:rsidR="0033341B" w:rsidRPr="0033341B" w14:paraId="585DC91F" w14:textId="77777777" w:rsidTr="007F3BC0">
        <w:trPr>
          <w:cantSplit/>
        </w:trPr>
        <w:tc>
          <w:tcPr>
            <w:tcW w:w="1435" w:type="dxa"/>
          </w:tcPr>
          <w:p w14:paraId="67D0BFD6" w14:textId="65C464AF" w:rsidR="0033341B" w:rsidRPr="0033341B" w:rsidRDefault="0033341B" w:rsidP="007F3BC0">
            <w:pPr>
              <w:pStyle w:val="BodyText-table"/>
            </w:pPr>
            <w:r w:rsidRPr="0033341B">
              <w:t>N/A</w:t>
            </w:r>
          </w:p>
        </w:tc>
        <w:tc>
          <w:tcPr>
            <w:tcW w:w="1710" w:type="dxa"/>
          </w:tcPr>
          <w:p w14:paraId="4E5C50AE" w14:textId="77777777" w:rsidR="0033341B" w:rsidRPr="0033341B" w:rsidRDefault="0033341B" w:rsidP="00984E74">
            <w:pPr>
              <w:pStyle w:val="BodyText-table"/>
            </w:pPr>
            <w:r w:rsidRPr="0033341B">
              <w:t>ML022320730</w:t>
            </w:r>
          </w:p>
          <w:p w14:paraId="468FF82E" w14:textId="77777777" w:rsidR="0033341B" w:rsidRPr="0033341B" w:rsidRDefault="0033341B" w:rsidP="00984E74">
            <w:pPr>
              <w:pStyle w:val="BodyText-table"/>
            </w:pPr>
            <w:r w:rsidRPr="0033341B">
              <w:t>08/20/2002</w:t>
            </w:r>
          </w:p>
          <w:p w14:paraId="1C30D5CE" w14:textId="77777777" w:rsidR="0033341B" w:rsidRPr="0033341B" w:rsidRDefault="0033341B" w:rsidP="00984E74">
            <w:pPr>
              <w:pStyle w:val="BodyText-table"/>
            </w:pPr>
            <w:r w:rsidRPr="0033341B">
              <w:t>CN 02-031</w:t>
            </w:r>
          </w:p>
        </w:tc>
        <w:tc>
          <w:tcPr>
            <w:tcW w:w="5760" w:type="dxa"/>
          </w:tcPr>
          <w:p w14:paraId="1886F231" w14:textId="50718349" w:rsidR="0033341B" w:rsidRPr="0033341B" w:rsidRDefault="0033341B" w:rsidP="00984E74">
            <w:pPr>
              <w:pStyle w:val="BodyText-table"/>
            </w:pPr>
            <w:r w:rsidRPr="0033341B">
              <w:t>Revised to reflect the amended 10 CFR Part 55, "Operators' Licenses," regarding operator license eligibility and the use of simulation facilities in operator licensing (66 FRN 52657, dated October 17, 2001)</w:t>
            </w:r>
            <w:r w:rsidR="00123D28">
              <w:t xml:space="preserve">. </w:t>
            </w:r>
            <w:r w:rsidRPr="0033341B">
              <w:t>This revision provides specific guidance to inspector when assessing conformance with simulator requirements specified in 10 CFR 55.46.</w:t>
            </w:r>
          </w:p>
        </w:tc>
        <w:tc>
          <w:tcPr>
            <w:tcW w:w="1766" w:type="dxa"/>
          </w:tcPr>
          <w:p w14:paraId="0C05F7AD" w14:textId="77777777" w:rsidR="0033341B" w:rsidRPr="0033341B" w:rsidRDefault="0033341B" w:rsidP="00984E74">
            <w:pPr>
              <w:pStyle w:val="BodyText-table"/>
            </w:pPr>
            <w:r w:rsidRPr="0033341B">
              <w:t>None</w:t>
            </w:r>
            <w:r w:rsidRPr="0033341B">
              <w:tab/>
            </w:r>
          </w:p>
        </w:tc>
        <w:tc>
          <w:tcPr>
            <w:tcW w:w="2379" w:type="dxa"/>
          </w:tcPr>
          <w:p w14:paraId="5BFB7253" w14:textId="77777777" w:rsidR="0033341B" w:rsidRPr="0033341B" w:rsidRDefault="0033341B" w:rsidP="00984E74">
            <w:pPr>
              <w:pStyle w:val="BodyText-table"/>
            </w:pPr>
            <w:r w:rsidRPr="0033341B">
              <w:t>N/A</w:t>
            </w:r>
          </w:p>
        </w:tc>
      </w:tr>
      <w:tr w:rsidR="0033341B" w:rsidRPr="0033341B" w14:paraId="3F4D0582" w14:textId="77777777" w:rsidTr="007F3BC0">
        <w:trPr>
          <w:cantSplit/>
        </w:trPr>
        <w:tc>
          <w:tcPr>
            <w:tcW w:w="1435" w:type="dxa"/>
          </w:tcPr>
          <w:p w14:paraId="20F9847A" w14:textId="3A57871C" w:rsidR="0033341B" w:rsidRPr="0033341B" w:rsidRDefault="0033341B" w:rsidP="007F3BC0">
            <w:pPr>
              <w:pStyle w:val="BodyText-table"/>
            </w:pPr>
            <w:r w:rsidRPr="0033341B">
              <w:t>N/A</w:t>
            </w:r>
          </w:p>
        </w:tc>
        <w:tc>
          <w:tcPr>
            <w:tcW w:w="1710" w:type="dxa"/>
          </w:tcPr>
          <w:p w14:paraId="1F5C0A79" w14:textId="77777777" w:rsidR="0033341B" w:rsidRPr="0033341B" w:rsidRDefault="0033341B" w:rsidP="00984E74">
            <w:pPr>
              <w:pStyle w:val="BodyText-table"/>
            </w:pPr>
            <w:r w:rsidRPr="0033341B">
              <w:t>ML040210317</w:t>
            </w:r>
          </w:p>
          <w:p w14:paraId="290A88BE" w14:textId="77777777" w:rsidR="0033341B" w:rsidRPr="0033341B" w:rsidRDefault="0033341B" w:rsidP="00984E74">
            <w:pPr>
              <w:pStyle w:val="BodyText-table"/>
            </w:pPr>
            <w:r w:rsidRPr="0033341B">
              <w:t>12/16/2003</w:t>
            </w:r>
          </w:p>
          <w:p w14:paraId="142CB120" w14:textId="77777777" w:rsidR="0033341B" w:rsidRPr="0033341B" w:rsidRDefault="0033341B" w:rsidP="00984E74">
            <w:pPr>
              <w:pStyle w:val="BodyText-table"/>
            </w:pPr>
            <w:r w:rsidRPr="0033341B">
              <w:t>CN 03-041</w:t>
            </w:r>
          </w:p>
        </w:tc>
        <w:tc>
          <w:tcPr>
            <w:tcW w:w="5760" w:type="dxa"/>
          </w:tcPr>
          <w:p w14:paraId="1193D2C6" w14:textId="051E6157" w:rsidR="0033341B" w:rsidRPr="0033341B" w:rsidRDefault="0033341B" w:rsidP="00984E74">
            <w:pPr>
              <w:pStyle w:val="BodyText-table"/>
            </w:pPr>
            <w:r w:rsidRPr="0033341B">
              <w:t>Revised to include an additional section that inspects excessive test item repetition among comprehensive requalification exams that are taken by crews undergoing the same training program cycle</w:t>
            </w:r>
            <w:r w:rsidR="00123D28">
              <w:t xml:space="preserve">. </w:t>
            </w:r>
            <w:r w:rsidRPr="0033341B">
              <w:t>Excessive item repetition adversely affects validity of the exam</w:t>
            </w:r>
            <w:r w:rsidR="00123D28">
              <w:t xml:space="preserve">. </w:t>
            </w:r>
            <w:r w:rsidRPr="0033341B">
              <w:t>Clarify the original intent of the procedure as it relates to sample size selection.</w:t>
            </w:r>
          </w:p>
        </w:tc>
        <w:tc>
          <w:tcPr>
            <w:tcW w:w="1766" w:type="dxa"/>
          </w:tcPr>
          <w:p w14:paraId="6F09A79B" w14:textId="77777777" w:rsidR="0033341B" w:rsidRPr="0033341B" w:rsidRDefault="0033341B" w:rsidP="00984E74">
            <w:pPr>
              <w:pStyle w:val="BodyText-table"/>
            </w:pPr>
            <w:r w:rsidRPr="0033341B">
              <w:t>None</w:t>
            </w:r>
            <w:r w:rsidRPr="0033341B">
              <w:tab/>
            </w:r>
          </w:p>
          <w:p w14:paraId="606FCF8E" w14:textId="77777777" w:rsidR="0033341B" w:rsidRPr="0033341B" w:rsidRDefault="0033341B" w:rsidP="00984E74">
            <w:pPr>
              <w:pStyle w:val="BodyText-table"/>
            </w:pPr>
          </w:p>
        </w:tc>
        <w:tc>
          <w:tcPr>
            <w:tcW w:w="2379" w:type="dxa"/>
          </w:tcPr>
          <w:p w14:paraId="3C7A6A4E" w14:textId="77777777" w:rsidR="0033341B" w:rsidRPr="0033341B" w:rsidRDefault="0033341B" w:rsidP="00984E74">
            <w:pPr>
              <w:pStyle w:val="BodyText-table"/>
            </w:pPr>
            <w:r w:rsidRPr="0033341B">
              <w:t>N/A</w:t>
            </w:r>
          </w:p>
        </w:tc>
      </w:tr>
      <w:tr w:rsidR="0033341B" w:rsidRPr="0033341B" w14:paraId="1B4A562F" w14:textId="77777777" w:rsidTr="007F3BC0">
        <w:trPr>
          <w:cantSplit/>
        </w:trPr>
        <w:tc>
          <w:tcPr>
            <w:tcW w:w="1435" w:type="dxa"/>
          </w:tcPr>
          <w:p w14:paraId="1E7FD127" w14:textId="4AE70879" w:rsidR="0033341B" w:rsidRPr="0033341B" w:rsidRDefault="0033341B" w:rsidP="007F3BC0">
            <w:pPr>
              <w:pStyle w:val="BodyText-table"/>
            </w:pPr>
            <w:r w:rsidRPr="0033341B">
              <w:t>N/A</w:t>
            </w:r>
          </w:p>
        </w:tc>
        <w:tc>
          <w:tcPr>
            <w:tcW w:w="1710" w:type="dxa"/>
          </w:tcPr>
          <w:p w14:paraId="2887775F" w14:textId="77777777" w:rsidR="0033341B" w:rsidRPr="0033341B" w:rsidRDefault="0033341B" w:rsidP="00984E74">
            <w:pPr>
              <w:pStyle w:val="BodyText-table"/>
            </w:pPr>
            <w:r w:rsidRPr="0033341B">
              <w:t>ML053490168</w:t>
            </w:r>
          </w:p>
          <w:p w14:paraId="6FFB45CF" w14:textId="77777777" w:rsidR="0033341B" w:rsidRPr="0033341B" w:rsidRDefault="0033341B" w:rsidP="00984E74">
            <w:pPr>
              <w:pStyle w:val="BodyText-table"/>
            </w:pPr>
            <w:r w:rsidRPr="0033341B">
              <w:t>01/05/2006</w:t>
            </w:r>
          </w:p>
          <w:p w14:paraId="15B20F49" w14:textId="77777777" w:rsidR="0033341B" w:rsidRPr="0033341B" w:rsidRDefault="0033341B" w:rsidP="00984E74">
            <w:pPr>
              <w:pStyle w:val="BodyText-table"/>
            </w:pPr>
            <w:r w:rsidRPr="0033341B">
              <w:t>CN 06-001</w:t>
            </w:r>
          </w:p>
        </w:tc>
        <w:tc>
          <w:tcPr>
            <w:tcW w:w="5760" w:type="dxa"/>
          </w:tcPr>
          <w:p w14:paraId="26E9E322" w14:textId="6FEDE04E" w:rsidR="0033341B" w:rsidRPr="0033341B" w:rsidRDefault="0033341B" w:rsidP="009B30E7">
            <w:pPr>
              <w:pStyle w:val="BodyText-table"/>
            </w:pPr>
            <w:r w:rsidRPr="0033341B">
              <w:t>Inspection resource was increased to</w:t>
            </w:r>
            <w:r w:rsidR="009B30E7">
              <w:t xml:space="preserve"> </w:t>
            </w:r>
            <w:r w:rsidRPr="0033341B">
              <w:t>4</w:t>
            </w:r>
            <w:r w:rsidR="009B30E7">
              <w:t> </w:t>
            </w:r>
            <w:proofErr w:type="spellStart"/>
            <w:r w:rsidRPr="0033341B">
              <w:t>hrs</w:t>
            </w:r>
            <w:proofErr w:type="spellEnd"/>
            <w:r w:rsidRPr="0033341B">
              <w:t>/quarter (net increase of 4</w:t>
            </w:r>
            <w:r w:rsidR="009B30E7">
              <w:t> </w:t>
            </w:r>
            <w:r w:rsidRPr="0033341B">
              <w:t>hours/year) to more accurately reflect the time spent by resident inspectors during their quarterly observation of operator requalification activities</w:t>
            </w:r>
            <w:r w:rsidR="00123D28">
              <w:t xml:space="preserve">. </w:t>
            </w:r>
            <w:r w:rsidRPr="0033341B">
              <w:t>Completed historical CN search.</w:t>
            </w:r>
          </w:p>
        </w:tc>
        <w:tc>
          <w:tcPr>
            <w:tcW w:w="1766" w:type="dxa"/>
          </w:tcPr>
          <w:p w14:paraId="75BB607F" w14:textId="77777777" w:rsidR="0033341B" w:rsidRPr="0033341B" w:rsidRDefault="0033341B" w:rsidP="00984E74">
            <w:pPr>
              <w:pStyle w:val="BodyText-table"/>
            </w:pPr>
            <w:r w:rsidRPr="0033341B">
              <w:t>None</w:t>
            </w:r>
          </w:p>
        </w:tc>
        <w:tc>
          <w:tcPr>
            <w:tcW w:w="2379" w:type="dxa"/>
          </w:tcPr>
          <w:p w14:paraId="3071DD7A" w14:textId="77777777" w:rsidR="0033341B" w:rsidRPr="0033341B" w:rsidRDefault="0033341B" w:rsidP="00984E74">
            <w:pPr>
              <w:pStyle w:val="BodyText-table"/>
            </w:pPr>
            <w:r w:rsidRPr="0033341B">
              <w:t>N/A</w:t>
            </w:r>
          </w:p>
        </w:tc>
      </w:tr>
      <w:tr w:rsidR="0033341B" w:rsidRPr="0033341B" w14:paraId="4E517EAC" w14:textId="77777777" w:rsidTr="007F3BC0">
        <w:trPr>
          <w:cantSplit/>
        </w:trPr>
        <w:tc>
          <w:tcPr>
            <w:tcW w:w="1435" w:type="dxa"/>
          </w:tcPr>
          <w:p w14:paraId="0DD8F9C8" w14:textId="1C3CF8DA" w:rsidR="0033341B" w:rsidRPr="0033341B" w:rsidRDefault="0033341B" w:rsidP="007F3BC0">
            <w:pPr>
              <w:pStyle w:val="BodyText-table"/>
            </w:pPr>
            <w:r w:rsidRPr="0033341B">
              <w:lastRenderedPageBreak/>
              <w:t>N/A</w:t>
            </w:r>
          </w:p>
        </w:tc>
        <w:tc>
          <w:tcPr>
            <w:tcW w:w="1710" w:type="dxa"/>
          </w:tcPr>
          <w:p w14:paraId="57F323AE" w14:textId="77777777" w:rsidR="0033341B" w:rsidRPr="0033341B" w:rsidRDefault="0033341B" w:rsidP="00984E74">
            <w:pPr>
              <w:pStyle w:val="BodyText-table"/>
            </w:pPr>
            <w:r w:rsidRPr="0033341B">
              <w:t>ML113270192</w:t>
            </w:r>
          </w:p>
          <w:p w14:paraId="25ACA2A1" w14:textId="16BBDC51" w:rsidR="0033341B" w:rsidRPr="0033341B" w:rsidRDefault="0033341B" w:rsidP="00984E74">
            <w:pPr>
              <w:pStyle w:val="BodyText-table"/>
            </w:pPr>
            <w:r w:rsidRPr="0033341B">
              <w:t>12/06/</w:t>
            </w:r>
            <w:r w:rsidR="00684A6C">
              <w:t>20</w:t>
            </w:r>
            <w:r w:rsidRPr="0033341B">
              <w:t>11</w:t>
            </w:r>
          </w:p>
          <w:p w14:paraId="6AE7BAD9" w14:textId="77777777" w:rsidR="0033341B" w:rsidRPr="0033341B" w:rsidRDefault="0033341B" w:rsidP="00984E74">
            <w:pPr>
              <w:pStyle w:val="BodyText-table"/>
            </w:pPr>
            <w:r w:rsidRPr="0033341B">
              <w:t>CN 11-040</w:t>
            </w:r>
          </w:p>
          <w:p w14:paraId="56F81828" w14:textId="77777777" w:rsidR="0033341B" w:rsidRPr="0033341B" w:rsidRDefault="0033341B" w:rsidP="00984E74">
            <w:pPr>
              <w:pStyle w:val="BodyText-table"/>
            </w:pPr>
          </w:p>
        </w:tc>
        <w:tc>
          <w:tcPr>
            <w:tcW w:w="5760" w:type="dxa"/>
          </w:tcPr>
          <w:p w14:paraId="1A7D3C0B" w14:textId="6384F95C" w:rsidR="0033341B" w:rsidRPr="0033341B" w:rsidRDefault="0033341B" w:rsidP="00493902">
            <w:pPr>
              <w:pStyle w:val="BodyText-table"/>
            </w:pPr>
            <w:r w:rsidRPr="0033341B">
              <w:t>Complete rewrite of document</w:t>
            </w:r>
            <w:r w:rsidR="00123D28">
              <w:t xml:space="preserve">. </w:t>
            </w:r>
            <w:r w:rsidRPr="0033341B">
              <w:t>Added</w:t>
            </w:r>
            <w:r w:rsidR="00493902">
              <w:t xml:space="preserve"> </w:t>
            </w:r>
            <w:r w:rsidRPr="0033341B">
              <w:t>4</w:t>
            </w:r>
            <w:r w:rsidR="00493902">
              <w:t> </w:t>
            </w:r>
            <w:proofErr w:type="spellStart"/>
            <w:r w:rsidRPr="0033341B">
              <w:t>hrs</w:t>
            </w:r>
            <w:proofErr w:type="spellEnd"/>
            <w:r w:rsidRPr="0033341B">
              <w:t>/quarter for Resident Inspectors to observe operators in the control room</w:t>
            </w:r>
            <w:r w:rsidR="00123D28">
              <w:t xml:space="preserve">. </w:t>
            </w:r>
            <w:r w:rsidRPr="0033341B">
              <w:t>Replaced Operating History section with Problem Identification and Resolution section</w:t>
            </w:r>
            <w:r w:rsidR="00123D28">
              <w:t xml:space="preserve">. </w:t>
            </w:r>
            <w:r w:rsidRPr="0033341B">
              <w:t>Added an Examination Security section, taken from other parts of the existing IP</w:t>
            </w:r>
            <w:r w:rsidR="00123D28">
              <w:t xml:space="preserve">. </w:t>
            </w:r>
            <w:r w:rsidRPr="0033341B">
              <w:t>Clarified biennial inspection requirements and updated assessment methods to current practices</w:t>
            </w:r>
            <w:r w:rsidR="00123D28">
              <w:t xml:space="preserve">. </w:t>
            </w:r>
          </w:p>
        </w:tc>
        <w:tc>
          <w:tcPr>
            <w:tcW w:w="1766" w:type="dxa"/>
          </w:tcPr>
          <w:p w14:paraId="51753D99" w14:textId="2DA13053" w:rsidR="0033341B" w:rsidRPr="0033341B" w:rsidRDefault="0033341B" w:rsidP="00984E74">
            <w:pPr>
              <w:pStyle w:val="BodyText-table"/>
            </w:pPr>
            <w:r w:rsidRPr="0033341B">
              <w:t xml:space="preserve">Training held by teleconference with </w:t>
            </w:r>
            <w:r w:rsidR="00097F35">
              <w:t>r</w:t>
            </w:r>
            <w:r w:rsidRPr="0033341B">
              <w:t>egional examiners on 11/30/11</w:t>
            </w:r>
            <w:r w:rsidRPr="0033341B">
              <w:tab/>
            </w:r>
            <w:r w:rsidRPr="0033341B">
              <w:tab/>
            </w:r>
          </w:p>
        </w:tc>
        <w:tc>
          <w:tcPr>
            <w:tcW w:w="2379" w:type="dxa"/>
          </w:tcPr>
          <w:p w14:paraId="19C8FAFD" w14:textId="77777777" w:rsidR="0033341B" w:rsidRPr="0033341B" w:rsidRDefault="0033341B" w:rsidP="00984E74">
            <w:pPr>
              <w:pStyle w:val="BodyText-table"/>
            </w:pPr>
            <w:r w:rsidRPr="0033341B">
              <w:t>ML113250476</w:t>
            </w:r>
          </w:p>
        </w:tc>
      </w:tr>
      <w:tr w:rsidR="0033341B" w:rsidRPr="0033341B" w14:paraId="3BE2D7ED" w14:textId="77777777" w:rsidTr="007F3BC0">
        <w:trPr>
          <w:cantSplit/>
        </w:trPr>
        <w:tc>
          <w:tcPr>
            <w:tcW w:w="1435" w:type="dxa"/>
          </w:tcPr>
          <w:p w14:paraId="27756042" w14:textId="77777777" w:rsidR="0033341B" w:rsidRPr="0033341B" w:rsidRDefault="0033341B" w:rsidP="007F3BC0">
            <w:pPr>
              <w:pStyle w:val="BodyText-table"/>
            </w:pPr>
            <w:r w:rsidRPr="0033341B">
              <w:t>N/A</w:t>
            </w:r>
          </w:p>
        </w:tc>
        <w:tc>
          <w:tcPr>
            <w:tcW w:w="1710" w:type="dxa"/>
          </w:tcPr>
          <w:p w14:paraId="5CFA7A4C" w14:textId="77777777" w:rsidR="0033341B" w:rsidRPr="0033341B" w:rsidRDefault="0033341B" w:rsidP="00984E74">
            <w:pPr>
              <w:pStyle w:val="BodyText-table"/>
            </w:pPr>
            <w:r w:rsidRPr="0033341B">
              <w:t>ML121560358</w:t>
            </w:r>
          </w:p>
          <w:p w14:paraId="1032A9E7" w14:textId="5493EAAE" w:rsidR="0033341B" w:rsidRPr="0033341B" w:rsidRDefault="0033341B" w:rsidP="00984E74">
            <w:pPr>
              <w:pStyle w:val="BodyText-table"/>
            </w:pPr>
            <w:r w:rsidRPr="0033341B">
              <w:t>08/27/</w:t>
            </w:r>
            <w:r w:rsidR="00684A6C">
              <w:t>20</w:t>
            </w:r>
            <w:r w:rsidRPr="0033341B">
              <w:t>12</w:t>
            </w:r>
          </w:p>
          <w:p w14:paraId="02ACB2CD" w14:textId="08779AF0" w:rsidR="0033341B" w:rsidRPr="0033341B" w:rsidRDefault="0033341B" w:rsidP="00984E74">
            <w:pPr>
              <w:pStyle w:val="BodyText-table"/>
            </w:pPr>
            <w:r w:rsidRPr="0033341B">
              <w:t>CN 12-018</w:t>
            </w:r>
            <w:r w:rsidR="00240823">
              <w:t xml:space="preserve"> </w:t>
            </w:r>
          </w:p>
        </w:tc>
        <w:tc>
          <w:tcPr>
            <w:tcW w:w="5760" w:type="dxa"/>
          </w:tcPr>
          <w:p w14:paraId="36541892" w14:textId="59F92EC8" w:rsidR="0033341B" w:rsidRPr="0033341B" w:rsidRDefault="0033341B" w:rsidP="00984E74">
            <w:pPr>
              <w:pStyle w:val="BodyText-table"/>
            </w:pPr>
            <w:r w:rsidRPr="0033341B">
              <w:t xml:space="preserve">Minor typographical errors corrected, clarified who can perform the biennial inspection, added reference to industry standards for requalification examinations, changed wording of appendices regarding performance deficiencies, and removed number of licensee evaluators used during scenarios as a metric from </w:t>
            </w:r>
            <w:r w:rsidR="00654A12">
              <w:t>a</w:t>
            </w:r>
            <w:r w:rsidRPr="0033341B">
              <w:t xml:space="preserve">ppendix D. </w:t>
            </w:r>
          </w:p>
        </w:tc>
        <w:tc>
          <w:tcPr>
            <w:tcW w:w="1766" w:type="dxa"/>
          </w:tcPr>
          <w:p w14:paraId="533F786D" w14:textId="77777777" w:rsidR="0033341B" w:rsidRPr="0033341B" w:rsidRDefault="0033341B" w:rsidP="00984E74">
            <w:pPr>
              <w:pStyle w:val="BodyText-table"/>
            </w:pPr>
            <w:r w:rsidRPr="0033341B">
              <w:t>None</w:t>
            </w:r>
          </w:p>
        </w:tc>
        <w:tc>
          <w:tcPr>
            <w:tcW w:w="2379" w:type="dxa"/>
          </w:tcPr>
          <w:p w14:paraId="44FBC0D8" w14:textId="77777777" w:rsidR="0033341B" w:rsidRPr="0033341B" w:rsidRDefault="0033341B" w:rsidP="00984E74">
            <w:pPr>
              <w:pStyle w:val="BodyText-table"/>
            </w:pPr>
            <w:r w:rsidRPr="0033341B">
              <w:t>Closed FF:</w:t>
            </w:r>
          </w:p>
          <w:p w14:paraId="0921F0BE" w14:textId="77777777" w:rsidR="0033341B" w:rsidRPr="0033341B" w:rsidRDefault="0033341B" w:rsidP="00984E74">
            <w:pPr>
              <w:pStyle w:val="BodyText-table"/>
            </w:pPr>
            <w:r w:rsidRPr="0033341B">
              <w:t>71111.11-1756</w:t>
            </w:r>
          </w:p>
          <w:p w14:paraId="761D6D6E" w14:textId="77777777" w:rsidR="0033341B" w:rsidRPr="0033341B" w:rsidRDefault="0033341B" w:rsidP="00984E74">
            <w:pPr>
              <w:pStyle w:val="BodyText-table"/>
            </w:pPr>
            <w:r w:rsidRPr="0033341B">
              <w:t>ML12240A228</w:t>
            </w:r>
          </w:p>
          <w:p w14:paraId="61FC0EF1" w14:textId="77777777" w:rsidR="0033341B" w:rsidRPr="0033341B" w:rsidRDefault="0033341B" w:rsidP="00984E74">
            <w:pPr>
              <w:pStyle w:val="BodyText-table"/>
            </w:pPr>
            <w:r w:rsidRPr="0033341B">
              <w:t>1245-1757</w:t>
            </w:r>
          </w:p>
          <w:p w14:paraId="1DD628AB" w14:textId="77777777" w:rsidR="0033341B" w:rsidRPr="0033341B" w:rsidRDefault="00660628" w:rsidP="00984E74">
            <w:pPr>
              <w:pStyle w:val="BodyText-table"/>
            </w:pPr>
            <w:r>
              <w:t>ML</w:t>
            </w:r>
            <w:r w:rsidR="0033341B" w:rsidRPr="0033341B">
              <w:t>12240A210</w:t>
            </w:r>
          </w:p>
        </w:tc>
      </w:tr>
      <w:tr w:rsidR="002975B8" w:rsidRPr="002975B8" w14:paraId="25A926A8" w14:textId="77777777" w:rsidTr="007F3BC0">
        <w:trPr>
          <w:cantSplit/>
        </w:trPr>
        <w:tc>
          <w:tcPr>
            <w:tcW w:w="1435" w:type="dxa"/>
          </w:tcPr>
          <w:p w14:paraId="6E6E31A2" w14:textId="6A239670" w:rsidR="002975B8" w:rsidRPr="002975B8" w:rsidRDefault="002975B8" w:rsidP="007F3BC0">
            <w:pPr>
              <w:pStyle w:val="BodyText-table"/>
            </w:pPr>
            <w:r w:rsidRPr="002975B8">
              <w:t>N/A</w:t>
            </w:r>
          </w:p>
        </w:tc>
        <w:tc>
          <w:tcPr>
            <w:tcW w:w="1710" w:type="dxa"/>
          </w:tcPr>
          <w:p w14:paraId="14731302" w14:textId="77777777" w:rsidR="002975B8" w:rsidRPr="002975B8" w:rsidRDefault="002975B8" w:rsidP="00984E74">
            <w:pPr>
              <w:pStyle w:val="BodyText-table"/>
            </w:pPr>
            <w:r w:rsidRPr="002975B8">
              <w:t>ML14</w:t>
            </w:r>
            <w:r w:rsidR="00BF2F0A">
              <w:t>217A409</w:t>
            </w:r>
          </w:p>
          <w:p w14:paraId="1DACF0A5" w14:textId="77777777" w:rsidR="002975B8" w:rsidRPr="002975B8" w:rsidRDefault="002975B8" w:rsidP="00984E74">
            <w:pPr>
              <w:pStyle w:val="BodyText-table"/>
            </w:pPr>
            <w:r w:rsidRPr="002975B8">
              <w:t>0</w:t>
            </w:r>
            <w:r w:rsidR="00BF2F0A">
              <w:t>9</w:t>
            </w:r>
            <w:r w:rsidRPr="002975B8">
              <w:t>/</w:t>
            </w:r>
            <w:r w:rsidR="00BF2F0A">
              <w:t>24</w:t>
            </w:r>
            <w:r w:rsidRPr="002975B8">
              <w:t>/2014</w:t>
            </w:r>
          </w:p>
          <w:p w14:paraId="0E98B745" w14:textId="77777777" w:rsidR="002975B8" w:rsidRPr="002975B8" w:rsidRDefault="002975B8" w:rsidP="00984E74">
            <w:pPr>
              <w:pStyle w:val="BodyText-table"/>
            </w:pPr>
            <w:r w:rsidRPr="002975B8">
              <w:t>CN 14-</w:t>
            </w:r>
            <w:r w:rsidR="00BF2F0A">
              <w:t>022</w:t>
            </w:r>
          </w:p>
        </w:tc>
        <w:tc>
          <w:tcPr>
            <w:tcW w:w="5760" w:type="dxa"/>
          </w:tcPr>
          <w:p w14:paraId="13BB96EE" w14:textId="20ABBBBF" w:rsidR="002975B8" w:rsidRPr="002975B8" w:rsidRDefault="002975B8" w:rsidP="00984E74">
            <w:pPr>
              <w:pStyle w:val="BodyText-table"/>
            </w:pPr>
            <w:r w:rsidRPr="002975B8">
              <w:t xml:space="preserve">Flexibility added for the frequency of main control room observations, clarified individual examination failure rate, changed the methodology for assessing simulator scenario quality (including a new worksheet), </w:t>
            </w:r>
            <w:r w:rsidR="00880435" w:rsidRPr="002975B8">
              <w:t>and eliminated</w:t>
            </w:r>
            <w:r w:rsidR="00880435">
              <w:t xml:space="preserve"> </w:t>
            </w:r>
            <w:r w:rsidRPr="002975B8">
              <w:t>the 10</w:t>
            </w:r>
            <w:r w:rsidR="00493902">
              <w:t> percent</w:t>
            </w:r>
            <w:r w:rsidRPr="002975B8">
              <w:t xml:space="preserve"> re-take exam failure rate metric</w:t>
            </w:r>
            <w:r w:rsidR="000955FB">
              <w:t>.</w:t>
            </w:r>
          </w:p>
        </w:tc>
        <w:tc>
          <w:tcPr>
            <w:tcW w:w="1766" w:type="dxa"/>
          </w:tcPr>
          <w:p w14:paraId="1E99D92B" w14:textId="77777777" w:rsidR="002975B8" w:rsidRPr="002975B8" w:rsidRDefault="002975B8" w:rsidP="00984E74">
            <w:pPr>
              <w:pStyle w:val="BodyText-table"/>
            </w:pPr>
            <w:r w:rsidRPr="002975B8">
              <w:t>None</w:t>
            </w:r>
          </w:p>
        </w:tc>
        <w:tc>
          <w:tcPr>
            <w:tcW w:w="2379" w:type="dxa"/>
          </w:tcPr>
          <w:p w14:paraId="0F2CFCA6" w14:textId="77777777" w:rsidR="002975B8" w:rsidRPr="002975B8" w:rsidRDefault="002975B8" w:rsidP="00984E74">
            <w:pPr>
              <w:pStyle w:val="BodyText-table"/>
            </w:pPr>
            <w:r w:rsidRPr="002975B8">
              <w:t>Closed FF:</w:t>
            </w:r>
          </w:p>
          <w:p w14:paraId="4BE51E5B" w14:textId="77777777" w:rsidR="002975B8" w:rsidRPr="002975B8" w:rsidRDefault="002975B8" w:rsidP="00984E74">
            <w:pPr>
              <w:pStyle w:val="BodyText-table"/>
            </w:pPr>
            <w:r w:rsidRPr="002975B8">
              <w:t>71111.11-1850,</w:t>
            </w:r>
          </w:p>
          <w:p w14:paraId="2FCA6FC9" w14:textId="77777777" w:rsidR="002975B8" w:rsidRPr="002975B8" w:rsidRDefault="002975B8" w:rsidP="00984E74">
            <w:pPr>
              <w:pStyle w:val="BodyText-table"/>
            </w:pPr>
            <w:r w:rsidRPr="002975B8">
              <w:t>71111.11-1920,</w:t>
            </w:r>
          </w:p>
          <w:p w14:paraId="042F4CFD" w14:textId="77777777" w:rsidR="002975B8" w:rsidRPr="002975B8" w:rsidRDefault="002975B8" w:rsidP="00984E74">
            <w:pPr>
              <w:pStyle w:val="BodyText-table"/>
            </w:pPr>
            <w:r w:rsidRPr="002975B8">
              <w:t>71111.11-1950</w:t>
            </w:r>
          </w:p>
        </w:tc>
      </w:tr>
      <w:tr w:rsidR="002975B8" w:rsidRPr="002975B8" w14:paraId="60A5FAA0" w14:textId="77777777" w:rsidTr="007F3BC0">
        <w:trPr>
          <w:cantSplit/>
        </w:trPr>
        <w:tc>
          <w:tcPr>
            <w:tcW w:w="1435" w:type="dxa"/>
          </w:tcPr>
          <w:p w14:paraId="653CBCF7" w14:textId="724F3F52" w:rsidR="002975B8" w:rsidRPr="002975B8" w:rsidRDefault="009621C3" w:rsidP="007F3BC0">
            <w:pPr>
              <w:pStyle w:val="BodyText-table"/>
            </w:pPr>
            <w:r>
              <w:lastRenderedPageBreak/>
              <w:t>N/A</w:t>
            </w:r>
          </w:p>
        </w:tc>
        <w:tc>
          <w:tcPr>
            <w:tcW w:w="1710" w:type="dxa"/>
          </w:tcPr>
          <w:p w14:paraId="662A49F0" w14:textId="77777777" w:rsidR="002975B8" w:rsidRDefault="009621C3" w:rsidP="00984E74">
            <w:pPr>
              <w:pStyle w:val="BodyText-table"/>
            </w:pPr>
            <w:r>
              <w:t>ML18</w:t>
            </w:r>
            <w:r w:rsidR="00660628">
              <w:t>178A559</w:t>
            </w:r>
          </w:p>
          <w:p w14:paraId="7F635FD7" w14:textId="54DEF729" w:rsidR="00BF2F0A" w:rsidRDefault="006B3AFC" w:rsidP="00984E74">
            <w:pPr>
              <w:pStyle w:val="BodyText-table"/>
            </w:pPr>
            <w:r>
              <w:t>12</w:t>
            </w:r>
            <w:r w:rsidR="00660628">
              <w:t>/</w:t>
            </w:r>
            <w:r>
              <w:t>14</w:t>
            </w:r>
            <w:r w:rsidR="00660628">
              <w:t>/</w:t>
            </w:r>
            <w:r w:rsidR="00684A6C">
              <w:t>20</w:t>
            </w:r>
            <w:r w:rsidR="00BF2F0A">
              <w:t>18</w:t>
            </w:r>
          </w:p>
          <w:p w14:paraId="2260AB46" w14:textId="273B7A4D" w:rsidR="00BF2F0A" w:rsidRPr="002975B8" w:rsidRDefault="00BF2F0A" w:rsidP="00984E74">
            <w:pPr>
              <w:pStyle w:val="BodyText-table"/>
            </w:pPr>
            <w:r>
              <w:t>CN 18-</w:t>
            </w:r>
            <w:r w:rsidR="00B627CC">
              <w:t>043</w:t>
            </w:r>
          </w:p>
        </w:tc>
        <w:tc>
          <w:tcPr>
            <w:tcW w:w="5760" w:type="dxa"/>
          </w:tcPr>
          <w:p w14:paraId="7197731E" w14:textId="7F8ED9C1" w:rsidR="002975B8" w:rsidRPr="002975B8" w:rsidRDefault="00DB4243" w:rsidP="00984E74">
            <w:pPr>
              <w:pStyle w:val="BodyText-table"/>
            </w:pPr>
            <w:r w:rsidRPr="00DB4243">
              <w:t xml:space="preserve">Flexibility added for the frequency of </w:t>
            </w:r>
            <w:r>
              <w:t>licensed operator training</w:t>
            </w:r>
            <w:r w:rsidRPr="00DB4243">
              <w:t xml:space="preserve"> observations</w:t>
            </w:r>
            <w:r w:rsidR="00F618B3">
              <w:t xml:space="preserve"> by resident inspectors</w:t>
            </w:r>
            <w:r>
              <w:t xml:space="preserve">, </w:t>
            </w:r>
            <w:r w:rsidR="00583F1C">
              <w:t>provided guidance to review overlap between written exams</w:t>
            </w:r>
            <w:r w:rsidR="0002168F">
              <w:t>.</w:t>
            </w:r>
            <w:r>
              <w:t xml:space="preserve"> </w:t>
            </w:r>
            <w:r w:rsidR="0002168F">
              <w:t>R</w:t>
            </w:r>
            <w:r w:rsidR="00884B27">
              <w:t xml:space="preserve">evised </w:t>
            </w:r>
            <w:r w:rsidR="008106D8">
              <w:t xml:space="preserve">review </w:t>
            </w:r>
            <w:r w:rsidR="00884B27">
              <w:t>guidance for</w:t>
            </w:r>
            <w:r w:rsidR="008106D8">
              <w:t xml:space="preserve"> open reference questions (direct look-up and credible </w:t>
            </w:r>
            <w:r w:rsidR="00884B27">
              <w:t>distractors</w:t>
            </w:r>
            <w:r w:rsidR="008106D8">
              <w:t>)</w:t>
            </w:r>
            <w:r w:rsidR="00123D28">
              <w:t xml:space="preserve">. </w:t>
            </w:r>
            <w:r w:rsidR="00884B27">
              <w:t>Removed inspection bases statements</w:t>
            </w:r>
            <w:r w:rsidR="00123D28">
              <w:t xml:space="preserve">. </w:t>
            </w:r>
            <w:r w:rsidR="00BB7E1C">
              <w:t>Removed detailed PI&amp;R section, added reference to IP 71152</w:t>
            </w:r>
            <w:r w:rsidR="00123D28">
              <w:t xml:space="preserve">. </w:t>
            </w:r>
            <w:r w:rsidR="008F5EB3">
              <w:t xml:space="preserve">Added an inspection element to check for repeating test items from </w:t>
            </w:r>
            <w:r w:rsidR="002D6529">
              <w:t>a previously administered examination</w:t>
            </w:r>
            <w:r w:rsidR="00123D28">
              <w:t xml:space="preserve">. </w:t>
            </w:r>
            <w:r w:rsidR="00884B27">
              <w:t>Eliminated redundancy and improved for plain writing</w:t>
            </w:r>
            <w:r w:rsidR="00123D28">
              <w:t xml:space="preserve">. </w:t>
            </w:r>
            <w:r w:rsidR="00884B27">
              <w:t>Relocated optional requirements to the guidance section to better align with IMC 2515</w:t>
            </w:r>
            <w:r w:rsidR="00292244">
              <w:t>,</w:t>
            </w:r>
            <w:r w:rsidR="00884B27">
              <w:t xml:space="preserve"> </w:t>
            </w:r>
            <w:r w:rsidR="003B1C62">
              <w:t>s</w:t>
            </w:r>
            <w:r w:rsidR="00884B27">
              <w:t>ection 8.04</w:t>
            </w:r>
            <w:r w:rsidR="00292244">
              <w:t>,</w:t>
            </w:r>
            <w:r w:rsidR="00884B27">
              <w:t xml:space="preserve"> sample completion requirements</w:t>
            </w:r>
            <w:r w:rsidR="00123D28">
              <w:t xml:space="preserve">. </w:t>
            </w:r>
            <w:r w:rsidR="00884B27">
              <w:t>Streamlined IP formatting</w:t>
            </w:r>
            <w:r w:rsidR="00123D28">
              <w:t>.</w:t>
            </w:r>
            <w:r w:rsidR="00240823">
              <w:t xml:space="preserve"> </w:t>
            </w:r>
          </w:p>
        </w:tc>
        <w:tc>
          <w:tcPr>
            <w:tcW w:w="1766" w:type="dxa"/>
          </w:tcPr>
          <w:p w14:paraId="5A284C2B" w14:textId="77777777" w:rsidR="002975B8" w:rsidRPr="002975B8" w:rsidRDefault="009621C3" w:rsidP="00984E74">
            <w:pPr>
              <w:pStyle w:val="BodyText-table"/>
            </w:pPr>
            <w:r>
              <w:t>None</w:t>
            </w:r>
          </w:p>
        </w:tc>
        <w:tc>
          <w:tcPr>
            <w:tcW w:w="2379" w:type="dxa"/>
          </w:tcPr>
          <w:p w14:paraId="56FEFAA4" w14:textId="77777777" w:rsidR="00704C7E" w:rsidRDefault="00853ADF" w:rsidP="00984E74">
            <w:pPr>
              <w:pStyle w:val="BodyText-table"/>
            </w:pPr>
            <w:r>
              <w:t>ML18</w:t>
            </w:r>
            <w:r w:rsidR="00D27F1D">
              <w:t>177A416</w:t>
            </w:r>
          </w:p>
          <w:p w14:paraId="0EE24A6F" w14:textId="77777777" w:rsidR="00704C7E" w:rsidRDefault="00704C7E" w:rsidP="00984E74">
            <w:pPr>
              <w:pStyle w:val="BodyText-table"/>
            </w:pPr>
          </w:p>
          <w:p w14:paraId="1A4E4A89" w14:textId="77777777" w:rsidR="002975B8" w:rsidRDefault="00947AB3" w:rsidP="00984E74">
            <w:pPr>
              <w:pStyle w:val="BodyText-table"/>
            </w:pPr>
            <w:r>
              <w:t>Closed FF:</w:t>
            </w:r>
          </w:p>
          <w:p w14:paraId="488E24D0" w14:textId="77777777" w:rsidR="00D27F1D" w:rsidRDefault="00D27F1D" w:rsidP="00984E74">
            <w:pPr>
              <w:pStyle w:val="BodyText-table"/>
            </w:pPr>
            <w:r>
              <w:t>71111.11-1556</w:t>
            </w:r>
          </w:p>
          <w:p w14:paraId="10271E80" w14:textId="77777777" w:rsidR="00D27F1D" w:rsidRDefault="00D27F1D" w:rsidP="00984E74">
            <w:pPr>
              <w:pStyle w:val="BodyText-table"/>
            </w:pPr>
            <w:r>
              <w:t>ML18178A143</w:t>
            </w:r>
          </w:p>
          <w:p w14:paraId="47C9CD4C" w14:textId="77777777" w:rsidR="00D27F1D" w:rsidRDefault="00D27F1D" w:rsidP="00984E74">
            <w:pPr>
              <w:pStyle w:val="BodyText-table"/>
            </w:pPr>
            <w:r>
              <w:t>71111.11-2106</w:t>
            </w:r>
          </w:p>
          <w:p w14:paraId="23D5AA50" w14:textId="77777777" w:rsidR="00D27F1D" w:rsidRDefault="00D27F1D" w:rsidP="00984E74">
            <w:pPr>
              <w:pStyle w:val="BodyText-table"/>
            </w:pPr>
            <w:r>
              <w:t>ML18178A149</w:t>
            </w:r>
          </w:p>
          <w:p w14:paraId="56F38066" w14:textId="77777777" w:rsidR="00947AB3" w:rsidRDefault="00947AB3" w:rsidP="00984E74">
            <w:pPr>
              <w:pStyle w:val="BodyText-table"/>
            </w:pPr>
            <w:r>
              <w:t>71111.11-2116</w:t>
            </w:r>
          </w:p>
          <w:p w14:paraId="5691B1E1" w14:textId="77777777" w:rsidR="00D27F1D" w:rsidRDefault="00D27F1D" w:rsidP="00984E74">
            <w:pPr>
              <w:pStyle w:val="BodyText-table"/>
            </w:pPr>
            <w:r>
              <w:t>ML18178A194</w:t>
            </w:r>
          </w:p>
          <w:p w14:paraId="7C4E3DCE" w14:textId="7E24180D" w:rsidR="00D27F1D" w:rsidRPr="002975B8" w:rsidRDefault="00D27F1D" w:rsidP="00984E74">
            <w:pPr>
              <w:pStyle w:val="BodyText-table"/>
            </w:pPr>
          </w:p>
        </w:tc>
      </w:tr>
      <w:tr w:rsidR="0011082F" w:rsidRPr="002975B8" w14:paraId="79900E48" w14:textId="77777777" w:rsidTr="007F3BC0">
        <w:trPr>
          <w:cantSplit/>
        </w:trPr>
        <w:tc>
          <w:tcPr>
            <w:tcW w:w="1435" w:type="dxa"/>
          </w:tcPr>
          <w:p w14:paraId="6FD7EC3B" w14:textId="4C4B5190" w:rsidR="0011082F" w:rsidRDefault="00D25E56" w:rsidP="007F3BC0">
            <w:pPr>
              <w:pStyle w:val="BodyText-table"/>
            </w:pPr>
            <w:r>
              <w:t>N/A</w:t>
            </w:r>
          </w:p>
        </w:tc>
        <w:tc>
          <w:tcPr>
            <w:tcW w:w="1710" w:type="dxa"/>
          </w:tcPr>
          <w:p w14:paraId="0971F9CA" w14:textId="7D04D663" w:rsidR="0011082F" w:rsidRDefault="009072B8" w:rsidP="00984E74">
            <w:pPr>
              <w:pStyle w:val="BodyText-table"/>
            </w:pPr>
            <w:r>
              <w:t>ML</w:t>
            </w:r>
            <w:r w:rsidR="001F0200">
              <w:t>21257A202</w:t>
            </w:r>
          </w:p>
          <w:p w14:paraId="69C297A0" w14:textId="678A2922" w:rsidR="009072B8" w:rsidRDefault="00702D83" w:rsidP="00984E74">
            <w:pPr>
              <w:pStyle w:val="BodyText-table"/>
            </w:pPr>
            <w:r>
              <w:t>12</w:t>
            </w:r>
            <w:r w:rsidR="00684A6C">
              <w:t>/</w:t>
            </w:r>
            <w:r>
              <w:t>29</w:t>
            </w:r>
            <w:r w:rsidR="00684A6C">
              <w:t>/2021</w:t>
            </w:r>
          </w:p>
          <w:p w14:paraId="498E9908" w14:textId="660406FC" w:rsidR="00684A6C" w:rsidRDefault="00684A6C" w:rsidP="00984E74">
            <w:pPr>
              <w:pStyle w:val="BodyText-table"/>
            </w:pPr>
            <w:r>
              <w:t>CN 21-</w:t>
            </w:r>
            <w:r w:rsidR="0054746D">
              <w:t>041</w:t>
            </w:r>
          </w:p>
        </w:tc>
        <w:tc>
          <w:tcPr>
            <w:tcW w:w="5760" w:type="dxa"/>
          </w:tcPr>
          <w:p w14:paraId="7E919CA6" w14:textId="1DAC263B" w:rsidR="002B407A" w:rsidRPr="00DB4243" w:rsidRDefault="00DE6C39" w:rsidP="00984E74">
            <w:pPr>
              <w:pStyle w:val="BodyText-table"/>
            </w:pPr>
            <w:r>
              <w:t>T</w:t>
            </w:r>
            <w:r w:rsidR="00D7164D">
              <w:t xml:space="preserve">his revision </w:t>
            </w:r>
            <w:r w:rsidR="00EF2DD8">
              <w:t xml:space="preserve">clarified </w:t>
            </w:r>
            <w:r w:rsidR="00AE3E52">
              <w:t xml:space="preserve">numbers of samples and hours for </w:t>
            </w:r>
            <w:r w:rsidR="003176D8">
              <w:t xml:space="preserve">resident </w:t>
            </w:r>
            <w:r w:rsidR="00AE3E52">
              <w:t xml:space="preserve">inspectors </w:t>
            </w:r>
            <w:r w:rsidR="002858E6">
              <w:t>stationed at Vogtle 3 and 4 and USBM sites</w:t>
            </w:r>
            <w:r w:rsidR="00123D28">
              <w:t xml:space="preserve">. </w:t>
            </w:r>
            <w:r w:rsidR="00007174">
              <w:t>The</w:t>
            </w:r>
            <w:r w:rsidR="003F23E5">
              <w:t xml:space="preserve"> “Sample Requirements” table </w:t>
            </w:r>
            <w:r w:rsidR="00FA5F26">
              <w:t xml:space="preserve">was </w:t>
            </w:r>
            <w:r w:rsidR="003F23E5">
              <w:t>align</w:t>
            </w:r>
            <w:r w:rsidR="00FA5F26">
              <w:t>ed</w:t>
            </w:r>
            <w:r w:rsidR="003F23E5">
              <w:t xml:space="preserve"> with</w:t>
            </w:r>
            <w:r w:rsidR="00007174">
              <w:t xml:space="preserve"> </w:t>
            </w:r>
            <w:r w:rsidR="00C85705">
              <w:t xml:space="preserve">the </w:t>
            </w:r>
            <w:r w:rsidR="00F30864">
              <w:t xml:space="preserve">current </w:t>
            </w:r>
            <w:r w:rsidR="00007174">
              <w:t>budget</w:t>
            </w:r>
            <w:r w:rsidR="00F30864">
              <w:t xml:space="preserve"> for Vogtle and USBM sites</w:t>
            </w:r>
            <w:r w:rsidR="003F23E5">
              <w:t>,</w:t>
            </w:r>
            <w:r w:rsidR="00007174">
              <w:t xml:space="preserve"> </w:t>
            </w:r>
            <w:r w:rsidR="00E858B8">
              <w:t xml:space="preserve">in addition to </w:t>
            </w:r>
            <w:r w:rsidR="00007174">
              <w:t xml:space="preserve">past performance of </w:t>
            </w:r>
            <w:r w:rsidR="00E858B8">
              <w:t>the resident inspector samples at USBM sites</w:t>
            </w:r>
            <w:r w:rsidR="00123D28">
              <w:t xml:space="preserve">. </w:t>
            </w:r>
            <w:r w:rsidR="003F23E5">
              <w:t>This revision added i</w:t>
            </w:r>
            <w:r w:rsidR="00144DE0">
              <w:t xml:space="preserve">nformation about reactivation of SROs for refueling mode supervision </w:t>
            </w:r>
            <w:r w:rsidR="009A0F59">
              <w:t>of core alterations.</w:t>
            </w:r>
          </w:p>
        </w:tc>
        <w:tc>
          <w:tcPr>
            <w:tcW w:w="1766" w:type="dxa"/>
          </w:tcPr>
          <w:p w14:paraId="333376DB" w14:textId="6B6CED78" w:rsidR="0011082F" w:rsidRDefault="005A5967" w:rsidP="00984E74">
            <w:pPr>
              <w:pStyle w:val="BodyText-table"/>
            </w:pPr>
            <w:r>
              <w:t>None</w:t>
            </w:r>
          </w:p>
        </w:tc>
        <w:tc>
          <w:tcPr>
            <w:tcW w:w="2379" w:type="dxa"/>
          </w:tcPr>
          <w:p w14:paraId="6D2AA78E" w14:textId="571286DC" w:rsidR="0011082F" w:rsidRDefault="003B5459" w:rsidP="00984E74">
            <w:pPr>
              <w:pStyle w:val="BodyText-table"/>
            </w:pPr>
            <w:r>
              <w:t>ML</w:t>
            </w:r>
            <w:r w:rsidR="00AD29D4">
              <w:t>21267A480</w:t>
            </w:r>
          </w:p>
          <w:p w14:paraId="59449FD1" w14:textId="77777777" w:rsidR="003B5459" w:rsidRDefault="003B5459" w:rsidP="00984E74">
            <w:pPr>
              <w:pStyle w:val="BodyText-table"/>
            </w:pPr>
          </w:p>
          <w:p w14:paraId="4ACB2B18" w14:textId="77777777" w:rsidR="003B5459" w:rsidRDefault="003B5459" w:rsidP="00984E74">
            <w:pPr>
              <w:pStyle w:val="BodyText-table"/>
            </w:pPr>
            <w:r>
              <w:t>Closed FF:</w:t>
            </w:r>
          </w:p>
          <w:p w14:paraId="3D35A96C" w14:textId="77777777" w:rsidR="009A0F59" w:rsidRDefault="009A0F59" w:rsidP="00984E74">
            <w:pPr>
              <w:pStyle w:val="BodyText-table"/>
            </w:pPr>
            <w:r>
              <w:t>71111.11-2396</w:t>
            </w:r>
          </w:p>
          <w:p w14:paraId="58636E6C" w14:textId="4498C777" w:rsidR="0092357D" w:rsidRDefault="0092357D" w:rsidP="00984E74">
            <w:pPr>
              <w:pStyle w:val="BodyText-table"/>
            </w:pPr>
            <w:r>
              <w:t>ML</w:t>
            </w:r>
            <w:r w:rsidR="001F0200">
              <w:t>21314A417</w:t>
            </w:r>
          </w:p>
        </w:tc>
      </w:tr>
      <w:tr w:rsidR="00A37A0E" w:rsidRPr="002975B8" w14:paraId="650464AF" w14:textId="77777777" w:rsidTr="007F3BC0">
        <w:trPr>
          <w:cantSplit/>
        </w:trPr>
        <w:tc>
          <w:tcPr>
            <w:tcW w:w="1435" w:type="dxa"/>
          </w:tcPr>
          <w:p w14:paraId="4ED9359C" w14:textId="2B5395C7" w:rsidR="00A37A0E" w:rsidRDefault="00A37A0E" w:rsidP="007F3BC0">
            <w:pPr>
              <w:pStyle w:val="BodyText-table"/>
            </w:pPr>
            <w:r>
              <w:lastRenderedPageBreak/>
              <w:t>N/A</w:t>
            </w:r>
          </w:p>
        </w:tc>
        <w:tc>
          <w:tcPr>
            <w:tcW w:w="1710" w:type="dxa"/>
          </w:tcPr>
          <w:p w14:paraId="5996191C" w14:textId="77777777" w:rsidR="00A37A0E" w:rsidRPr="0097656E" w:rsidRDefault="00DF5F4F" w:rsidP="00984E74">
            <w:pPr>
              <w:pStyle w:val="BodyText-table"/>
            </w:pPr>
            <w:r w:rsidRPr="0097656E">
              <w:t>ML24157A347</w:t>
            </w:r>
          </w:p>
          <w:p w14:paraId="47A4E529" w14:textId="36495FFD" w:rsidR="002D59A8" w:rsidRPr="0097656E" w:rsidRDefault="00A35CD5" w:rsidP="00984E74">
            <w:pPr>
              <w:pStyle w:val="BodyText-table"/>
            </w:pPr>
            <w:r>
              <w:t>12/06/24</w:t>
            </w:r>
          </w:p>
          <w:p w14:paraId="7DEA87B9" w14:textId="46A5AF5A" w:rsidR="00DF5F4F" w:rsidRDefault="00DF5F4F" w:rsidP="00984E74">
            <w:pPr>
              <w:pStyle w:val="BodyText-table"/>
            </w:pPr>
            <w:r w:rsidRPr="0097656E">
              <w:t>CN 24-</w:t>
            </w:r>
            <w:r w:rsidR="00A35CD5">
              <w:t>039</w:t>
            </w:r>
          </w:p>
        </w:tc>
        <w:tc>
          <w:tcPr>
            <w:tcW w:w="5760" w:type="dxa"/>
          </w:tcPr>
          <w:p w14:paraId="2965AD2F" w14:textId="336AA3B2" w:rsidR="00A37A0E" w:rsidRDefault="00C4342A" w:rsidP="00984E74">
            <w:pPr>
              <w:pStyle w:val="BodyText-table"/>
            </w:pPr>
            <w:r>
              <w:t xml:space="preserve">This revision </w:t>
            </w:r>
            <w:r w:rsidR="00112450">
              <w:t>reinstated the PI&amp;R section that was deleted</w:t>
            </w:r>
            <w:r w:rsidR="00EE05CC">
              <w:t xml:space="preserve"> in 2018 revision</w:t>
            </w:r>
            <w:r w:rsidR="00112450">
              <w:t xml:space="preserve"> and expanded it to be a performance-based </w:t>
            </w:r>
            <w:r w:rsidR="001C7253">
              <w:t xml:space="preserve">portion of the IP focused on </w:t>
            </w:r>
            <w:r w:rsidR="00376FC9">
              <w:t xml:space="preserve">in-plant </w:t>
            </w:r>
            <w:r w:rsidR="001C7253">
              <w:t xml:space="preserve">operator performance. The revision </w:t>
            </w:r>
            <w:r>
              <w:t>allows additional flexibility for the biennial inspection team makeup, while maintaining the goal that a qualified</w:t>
            </w:r>
            <w:r w:rsidR="00AB5C6D">
              <w:t xml:space="preserve"> examiner,</w:t>
            </w:r>
            <w:r>
              <w:t xml:space="preserve"> </w:t>
            </w:r>
            <w:r w:rsidR="00E62E8E">
              <w:t>inspector</w:t>
            </w:r>
            <w:r w:rsidR="00AB5C6D">
              <w:t>, and someone with famili</w:t>
            </w:r>
            <w:r w:rsidR="005E7706">
              <w:t>arity of</w:t>
            </w:r>
            <w:r>
              <w:t xml:space="preserve"> the </w:t>
            </w:r>
            <w:r w:rsidR="005E7706">
              <w:t>reactor technology</w:t>
            </w:r>
            <w:r>
              <w:t xml:space="preserve"> is on the inspection. </w:t>
            </w:r>
            <w:r w:rsidR="00750538">
              <w:t xml:space="preserve">Due to </w:t>
            </w:r>
            <w:r w:rsidR="00F34980">
              <w:t>the elimination of the NRC</w:t>
            </w:r>
            <w:r w:rsidR="00687678">
              <w:t>’s</w:t>
            </w:r>
            <w:r w:rsidR="00F34980">
              <w:t xml:space="preserve"> Generic Fundamentals Examination </w:t>
            </w:r>
            <w:r w:rsidR="00687678">
              <w:t>associated</w:t>
            </w:r>
            <w:r w:rsidR="002F764D">
              <w:t xml:space="preserve"> with NUREG-1021, Revision 12</w:t>
            </w:r>
            <w:r w:rsidR="008A5E44">
              <w:t xml:space="preserve"> </w:t>
            </w:r>
            <w:r w:rsidR="006F1FFE">
              <w:t>and</w:t>
            </w:r>
            <w:r w:rsidR="001720EE" w:rsidRPr="00206D93">
              <w:rPr>
                <w:rFonts w:cs="Arial"/>
              </w:rPr>
              <w:t xml:space="preserve"> DPO-2021-002 (ML23059A216</w:t>
            </w:r>
            <w:r w:rsidR="001720EE">
              <w:rPr>
                <w:rFonts w:cs="Arial"/>
              </w:rPr>
              <w:t>)</w:t>
            </w:r>
            <w:r w:rsidR="008A5E44">
              <w:rPr>
                <w:rFonts w:cs="Arial"/>
              </w:rPr>
              <w:t>, guidance</w:t>
            </w:r>
            <w:r w:rsidR="006F1FFE">
              <w:t xml:space="preserve"> </w:t>
            </w:r>
            <w:r w:rsidR="000F6EB5">
              <w:t xml:space="preserve">was </w:t>
            </w:r>
            <w:r w:rsidR="00D165B3">
              <w:t>added</w:t>
            </w:r>
            <w:r w:rsidR="000F6EB5">
              <w:t xml:space="preserve"> </w:t>
            </w:r>
            <w:r w:rsidR="00897B21">
              <w:t>for inspectors to observe and follow-up</w:t>
            </w:r>
            <w:r w:rsidR="00E31562">
              <w:t xml:space="preserve"> </w:t>
            </w:r>
            <w:r w:rsidR="00F316C5">
              <w:t xml:space="preserve">on </w:t>
            </w:r>
            <w:r w:rsidR="00E31562">
              <w:t>any potential</w:t>
            </w:r>
            <w:r w:rsidR="00E83681">
              <w:t xml:space="preserve"> </w:t>
            </w:r>
            <w:r w:rsidR="00DF20B0">
              <w:t xml:space="preserve">weakness in licensed operator knowledge of </w:t>
            </w:r>
            <w:r w:rsidR="00F71080">
              <w:t xml:space="preserve">generic </w:t>
            </w:r>
            <w:r w:rsidR="00E83681">
              <w:t>fundamentals</w:t>
            </w:r>
            <w:r w:rsidR="00F316C5">
              <w:t xml:space="preserve">. </w:t>
            </w:r>
            <w:r w:rsidR="00D60A00">
              <w:t xml:space="preserve">This revision </w:t>
            </w:r>
            <w:r w:rsidR="008113DD">
              <w:t xml:space="preserve">clarified </w:t>
            </w:r>
            <w:r w:rsidR="00D60A00">
              <w:t>that</w:t>
            </w:r>
            <w:r w:rsidR="008113DD">
              <w:t xml:space="preserve"> the standard for examination quality and administration </w:t>
            </w:r>
            <w:r w:rsidR="009F5884">
              <w:t>is the facility’s approved training program.</w:t>
            </w:r>
            <w:r w:rsidR="008113DD">
              <w:t xml:space="preserve"> </w:t>
            </w:r>
          </w:p>
        </w:tc>
        <w:tc>
          <w:tcPr>
            <w:tcW w:w="1766" w:type="dxa"/>
          </w:tcPr>
          <w:p w14:paraId="7263DF27" w14:textId="0D0D67B4" w:rsidR="00A37A0E" w:rsidRDefault="00433974" w:rsidP="00984E74">
            <w:pPr>
              <w:pStyle w:val="BodyText-table"/>
            </w:pPr>
            <w:r>
              <w:t>Knowledge management</w:t>
            </w:r>
            <w:r w:rsidR="005C1EA3" w:rsidRPr="0097656E">
              <w:t xml:space="preserve"> on </w:t>
            </w:r>
            <w:r w:rsidR="0014260A">
              <w:t>p</w:t>
            </w:r>
            <w:r w:rsidR="005C1EA3" w:rsidRPr="0097656E">
              <w:t xml:space="preserve">rocedural </w:t>
            </w:r>
            <w:r w:rsidR="0014260A">
              <w:t>c</w:t>
            </w:r>
            <w:r w:rsidR="005C1EA3" w:rsidRPr="0097656E">
              <w:t xml:space="preserve">hanges </w:t>
            </w:r>
            <w:r w:rsidR="007E67CB" w:rsidRPr="0097656E">
              <w:t>–</w:t>
            </w:r>
            <w:r w:rsidR="005C1EA3" w:rsidRPr="0097656E">
              <w:t xml:space="preserve"> TBD</w:t>
            </w:r>
          </w:p>
          <w:p w14:paraId="08AD3BC3" w14:textId="77777777" w:rsidR="00580AFA" w:rsidRDefault="00580AFA" w:rsidP="00984E74">
            <w:pPr>
              <w:pStyle w:val="BodyText-table"/>
              <w:rPr>
                <w:rFonts w:cs="Arial"/>
              </w:rPr>
            </w:pPr>
          </w:p>
          <w:p w14:paraId="3CB1A9FC" w14:textId="2B18D9E5" w:rsidR="007E67CB" w:rsidRDefault="00433974" w:rsidP="00984E74">
            <w:pPr>
              <w:pStyle w:val="BodyText-table"/>
            </w:pPr>
            <w:r>
              <w:rPr>
                <w:rFonts w:cs="Arial"/>
              </w:rPr>
              <w:t>Knowledge management</w:t>
            </w:r>
            <w:r w:rsidR="00580AFA">
              <w:rPr>
                <w:rFonts w:cs="Arial"/>
              </w:rPr>
              <w:t xml:space="preserve"> </w:t>
            </w:r>
            <w:r w:rsidR="005703C9">
              <w:rPr>
                <w:rFonts w:cs="Arial"/>
              </w:rPr>
              <w:t xml:space="preserve">on identifying weaknesses in generic fundamentals </w:t>
            </w:r>
            <w:r w:rsidR="00580AFA">
              <w:rPr>
                <w:rFonts w:cs="Arial"/>
              </w:rPr>
              <w:t xml:space="preserve">provided </w:t>
            </w:r>
            <w:r w:rsidR="005703C9">
              <w:rPr>
                <w:rFonts w:cs="Arial"/>
              </w:rPr>
              <w:t xml:space="preserve">to inspectors during spring 2023 counterpart </w:t>
            </w:r>
            <w:r w:rsidR="0097656E">
              <w:rPr>
                <w:rFonts w:cs="Arial"/>
              </w:rPr>
              <w:t>meetings</w:t>
            </w:r>
          </w:p>
        </w:tc>
        <w:tc>
          <w:tcPr>
            <w:tcW w:w="2379" w:type="dxa"/>
          </w:tcPr>
          <w:p w14:paraId="33678095" w14:textId="15BA7484" w:rsidR="00A37A0E" w:rsidRPr="0097656E" w:rsidRDefault="00DF5F4F" w:rsidP="00984E74">
            <w:pPr>
              <w:pStyle w:val="BodyText-table"/>
            </w:pPr>
            <w:r w:rsidRPr="0097656E">
              <w:t>ML24159A803</w:t>
            </w:r>
          </w:p>
          <w:p w14:paraId="62879BD7" w14:textId="77777777" w:rsidR="00863DCA" w:rsidRPr="0097656E" w:rsidRDefault="00863DCA" w:rsidP="00984E74">
            <w:pPr>
              <w:pStyle w:val="BodyText-table"/>
            </w:pPr>
          </w:p>
          <w:p w14:paraId="63C6D96F" w14:textId="1E8ED3A4" w:rsidR="00A45D81" w:rsidRPr="0097656E" w:rsidRDefault="00A45D81" w:rsidP="00984E74">
            <w:pPr>
              <w:pStyle w:val="BodyText-table"/>
            </w:pPr>
            <w:r w:rsidRPr="0097656E">
              <w:t>Closed FF:</w:t>
            </w:r>
          </w:p>
          <w:p w14:paraId="2738D3D9" w14:textId="77777777" w:rsidR="006D13C7" w:rsidRPr="0097656E" w:rsidRDefault="00F9055B" w:rsidP="00984E74">
            <w:pPr>
              <w:pStyle w:val="BodyText-table"/>
            </w:pPr>
            <w:r w:rsidRPr="0097656E">
              <w:t>711</w:t>
            </w:r>
            <w:r w:rsidR="006D13C7" w:rsidRPr="0097656E">
              <w:t>11.11-2419</w:t>
            </w:r>
          </w:p>
          <w:p w14:paraId="6D0C1B17" w14:textId="505764E4" w:rsidR="006D13C7" w:rsidRPr="0097656E" w:rsidRDefault="005C6BE1" w:rsidP="00984E74">
            <w:pPr>
              <w:pStyle w:val="BodyText-table"/>
            </w:pPr>
            <w:r w:rsidRPr="0097656E">
              <w:t>ML2133</w:t>
            </w:r>
            <w:r w:rsidR="009E4073" w:rsidRPr="0097656E">
              <w:t>5A426</w:t>
            </w:r>
          </w:p>
          <w:p w14:paraId="7E055653" w14:textId="1C9E0DF4" w:rsidR="00E868F1" w:rsidRPr="0097656E" w:rsidRDefault="00E868F1" w:rsidP="00984E74">
            <w:pPr>
              <w:pStyle w:val="BodyText-table"/>
            </w:pPr>
            <w:r w:rsidRPr="0097656E">
              <w:t>71111.11-2420</w:t>
            </w:r>
          </w:p>
          <w:p w14:paraId="0862C3F5" w14:textId="4700423D" w:rsidR="00E868F1" w:rsidRPr="0097656E" w:rsidRDefault="00E868F1" w:rsidP="00984E74">
            <w:pPr>
              <w:pStyle w:val="BodyText-table"/>
            </w:pPr>
            <w:r w:rsidRPr="0097656E">
              <w:t>ML21335A427</w:t>
            </w:r>
          </w:p>
          <w:p w14:paraId="2E4CE8B1" w14:textId="6DB8A1A0" w:rsidR="004C6024" w:rsidRPr="0097656E" w:rsidRDefault="004C6024" w:rsidP="00984E74">
            <w:pPr>
              <w:pStyle w:val="BodyText-table"/>
            </w:pPr>
            <w:r w:rsidRPr="0097656E">
              <w:t>71111.11-2421</w:t>
            </w:r>
          </w:p>
          <w:p w14:paraId="3486E310" w14:textId="2B7809AF" w:rsidR="004C6024" w:rsidRPr="0097656E" w:rsidRDefault="004C6024" w:rsidP="00984E74">
            <w:pPr>
              <w:pStyle w:val="BodyText-table"/>
            </w:pPr>
            <w:r w:rsidRPr="0097656E">
              <w:t>ML21340A184</w:t>
            </w:r>
          </w:p>
          <w:p w14:paraId="6859F4F2" w14:textId="667336D9" w:rsidR="003F7068" w:rsidRPr="0097656E" w:rsidRDefault="00102BFD" w:rsidP="00984E74">
            <w:pPr>
              <w:pStyle w:val="BodyText-table"/>
            </w:pPr>
            <w:r w:rsidRPr="0097656E">
              <w:t>71111.11-2468</w:t>
            </w:r>
          </w:p>
          <w:p w14:paraId="5540855F" w14:textId="684B303D" w:rsidR="00102BFD" w:rsidRPr="0097656E" w:rsidRDefault="00102BFD" w:rsidP="00984E74">
            <w:pPr>
              <w:pStyle w:val="BodyText-table"/>
            </w:pPr>
            <w:r w:rsidRPr="0097656E">
              <w:t>ML22286A236</w:t>
            </w:r>
          </w:p>
          <w:p w14:paraId="2786768B" w14:textId="19493E59" w:rsidR="00C4342A" w:rsidRPr="0097656E" w:rsidRDefault="00C4342A" w:rsidP="00984E74">
            <w:pPr>
              <w:pStyle w:val="BodyText-table"/>
            </w:pPr>
            <w:r w:rsidRPr="0097656E">
              <w:t>71111.11-2472</w:t>
            </w:r>
          </w:p>
          <w:p w14:paraId="00C32E6D" w14:textId="7B189A98" w:rsidR="000F6726" w:rsidRDefault="00C4342A" w:rsidP="00984E74">
            <w:pPr>
              <w:pStyle w:val="BodyText-table"/>
            </w:pPr>
            <w:r w:rsidRPr="0097656E">
              <w:t>ML22313A153</w:t>
            </w:r>
          </w:p>
          <w:p w14:paraId="06D2EE16" w14:textId="16415782" w:rsidR="00A45D81" w:rsidRDefault="00A45D81" w:rsidP="00984E74">
            <w:pPr>
              <w:pStyle w:val="BodyText-table"/>
            </w:pPr>
          </w:p>
        </w:tc>
      </w:tr>
    </w:tbl>
    <w:p w14:paraId="5A8CB074" w14:textId="77777777" w:rsidR="00A20E9B" w:rsidRPr="0033341B" w:rsidRDefault="00A20E9B" w:rsidP="00660628">
      <w:pPr>
        <w:spacing w:line="240" w:lineRule="auto"/>
      </w:pPr>
    </w:p>
    <w:sectPr w:rsidR="00A20E9B" w:rsidRPr="0033341B" w:rsidSect="0056768D">
      <w:footerReference w:type="default" r:id="rId34"/>
      <w:footnotePr>
        <w:numRestart w:val="eachSect"/>
      </w:footnotePr>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06179C" w14:textId="77777777" w:rsidR="00CE0A83" w:rsidRDefault="00CE0A83" w:rsidP="00E716AB">
      <w:pPr>
        <w:spacing w:line="240" w:lineRule="auto"/>
      </w:pPr>
      <w:r>
        <w:separator/>
      </w:r>
    </w:p>
  </w:endnote>
  <w:endnote w:type="continuationSeparator" w:id="0">
    <w:p w14:paraId="486C627D" w14:textId="77777777" w:rsidR="00CE0A83" w:rsidRDefault="00CE0A83" w:rsidP="00E716AB">
      <w:pPr>
        <w:spacing w:line="240" w:lineRule="auto"/>
      </w:pPr>
      <w:r>
        <w:continuationSeparator/>
      </w:r>
    </w:p>
  </w:endnote>
  <w:endnote w:type="continuationNotice" w:id="1">
    <w:p w14:paraId="240108DB" w14:textId="77777777" w:rsidR="00CE0A83" w:rsidRDefault="00CE0A8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E9E6C" w14:textId="51704B09" w:rsidR="00EB71F0" w:rsidRDefault="00EB71F0">
    <w:pPr>
      <w:pStyle w:val="Footer"/>
    </w:pPr>
    <w:r>
      <w:t xml:space="preserve">Issue Date: </w:t>
    </w:r>
    <w:r w:rsidR="0045540A">
      <w:t>12/06/24</w:t>
    </w:r>
    <w:r>
      <w:tab/>
    </w:r>
    <w:r>
      <w:fldChar w:fldCharType="begin"/>
    </w:r>
    <w:r>
      <w:instrText xml:space="preserve"> PAGE   \* MERGEFORMAT </w:instrText>
    </w:r>
    <w:r>
      <w:fldChar w:fldCharType="separate"/>
    </w:r>
    <w:r>
      <w:rPr>
        <w:noProof/>
      </w:rPr>
      <w:t>10</w:t>
    </w:r>
    <w:r>
      <w:rPr>
        <w:noProof/>
      </w:rPr>
      <w:fldChar w:fldCharType="end"/>
    </w:r>
    <w:r>
      <w:rPr>
        <w:noProof/>
      </w:rPr>
      <w:tab/>
      <w:t>71111.11</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0A3E79" w14:textId="1FC736E5" w:rsidR="00DE2B3B" w:rsidRPr="00DE721F" w:rsidRDefault="00DE2B3B" w:rsidP="00DE721F">
    <w:pPr>
      <w:pStyle w:val="Footer"/>
    </w:pPr>
    <w:r>
      <w:t xml:space="preserve">Issue Date: </w:t>
    </w:r>
    <w:r w:rsidR="00A35CD5">
      <w:t>12/06/24</w:t>
    </w:r>
    <w:r>
      <w:tab/>
      <w:t>AppG-</w:t>
    </w:r>
    <w:r>
      <w:fldChar w:fldCharType="begin"/>
    </w:r>
    <w:r>
      <w:instrText xml:space="preserve"> PAGE   \* MERGEFORMAT </w:instrText>
    </w:r>
    <w:r>
      <w:fldChar w:fldCharType="separate"/>
    </w:r>
    <w:r>
      <w:rPr>
        <w:noProof/>
      </w:rPr>
      <w:t>2</w:t>
    </w:r>
    <w:r>
      <w:rPr>
        <w:noProof/>
      </w:rPr>
      <w:fldChar w:fldCharType="end"/>
    </w:r>
    <w:r>
      <w:rPr>
        <w:noProof/>
      </w:rPr>
      <w:tab/>
      <w:t>71111.11</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5985B" w14:textId="3891C429" w:rsidR="00DE2B3B" w:rsidRPr="00DE721F" w:rsidRDefault="00DE2B3B" w:rsidP="00DE721F">
    <w:pPr>
      <w:pStyle w:val="Footer"/>
    </w:pPr>
    <w:r>
      <w:t xml:space="preserve">Issue Date: </w:t>
    </w:r>
    <w:r w:rsidR="00A35CD5">
      <w:t>12/06/24</w:t>
    </w:r>
    <w:r>
      <w:tab/>
      <w:t>AppH-</w:t>
    </w:r>
    <w:r>
      <w:fldChar w:fldCharType="begin"/>
    </w:r>
    <w:r>
      <w:instrText xml:space="preserve"> PAGE   \* MERGEFORMAT </w:instrText>
    </w:r>
    <w:r>
      <w:fldChar w:fldCharType="separate"/>
    </w:r>
    <w:r>
      <w:rPr>
        <w:noProof/>
      </w:rPr>
      <w:t>4</w:t>
    </w:r>
    <w:r>
      <w:rPr>
        <w:noProof/>
      </w:rPr>
      <w:fldChar w:fldCharType="end"/>
    </w:r>
    <w:r>
      <w:rPr>
        <w:noProof/>
      </w:rPr>
      <w:tab/>
      <w:t>71111.11</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51F80" w14:textId="4B1F31FC" w:rsidR="00DE2B3B" w:rsidRPr="00DE721F" w:rsidRDefault="00DE2B3B" w:rsidP="00AC0D50">
    <w:pPr>
      <w:pStyle w:val="Footer"/>
      <w:tabs>
        <w:tab w:val="clear" w:pos="4680"/>
        <w:tab w:val="clear" w:pos="9360"/>
        <w:tab w:val="center" w:pos="6480"/>
        <w:tab w:val="left" w:pos="11970"/>
      </w:tabs>
    </w:pPr>
    <w:r w:rsidRPr="00DC37C7">
      <w:t xml:space="preserve">Issue Date: </w:t>
    </w:r>
    <w:r w:rsidR="00A35CD5">
      <w:t>12/06/24</w:t>
    </w:r>
    <w:r w:rsidRPr="00DC37C7">
      <w:tab/>
    </w:r>
    <w:r>
      <w:t>Att1-</w:t>
    </w:r>
    <w:r>
      <w:fldChar w:fldCharType="begin"/>
    </w:r>
    <w:r>
      <w:instrText xml:space="preserve"> PAGE   \* MERGEFORMAT </w:instrText>
    </w:r>
    <w:r>
      <w:fldChar w:fldCharType="separate"/>
    </w:r>
    <w:r>
      <w:rPr>
        <w:noProof/>
      </w:rPr>
      <w:t>3</w:t>
    </w:r>
    <w:r>
      <w:rPr>
        <w:noProof/>
      </w:rPr>
      <w:fldChar w:fldCharType="end"/>
    </w:r>
    <w:r w:rsidRPr="00DC37C7">
      <w:tab/>
      <w:t>71111.11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F46FB" w14:textId="10A1D668" w:rsidR="00DE2B3B" w:rsidRDefault="00DE2B3B">
    <w:pPr>
      <w:pStyle w:val="Footer"/>
    </w:pPr>
    <w:r>
      <w:t xml:space="preserve">Issue Date: </w:t>
    </w:r>
    <w:r w:rsidR="00A35CD5">
      <w:t>12/06/24</w:t>
    </w:r>
    <w:r>
      <w:tab/>
      <w:t>AppA-</w:t>
    </w:r>
    <w:r>
      <w:fldChar w:fldCharType="begin"/>
    </w:r>
    <w:r>
      <w:instrText xml:space="preserve"> PAGE   \* MERGEFORMAT </w:instrText>
    </w:r>
    <w:r>
      <w:fldChar w:fldCharType="separate"/>
    </w:r>
    <w:r>
      <w:rPr>
        <w:noProof/>
      </w:rPr>
      <w:t>2</w:t>
    </w:r>
    <w:r>
      <w:rPr>
        <w:noProof/>
      </w:rPr>
      <w:fldChar w:fldCharType="end"/>
    </w:r>
    <w:r>
      <w:rPr>
        <w:noProof/>
      </w:rPr>
      <w:tab/>
      <w:t>71111.11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3EE4A" w14:textId="2BAAFF64" w:rsidR="00DE2B3B" w:rsidRPr="003F6949" w:rsidRDefault="00DE2B3B" w:rsidP="003F6949">
    <w:pPr>
      <w:pStyle w:val="Footer"/>
    </w:pPr>
    <w:r>
      <w:t xml:space="preserve">Issue Date: </w:t>
    </w:r>
    <w:r w:rsidR="00A35CD5">
      <w:t>12/06/24</w:t>
    </w:r>
    <w:r>
      <w:ptab w:relativeTo="margin" w:alignment="center" w:leader="none"/>
    </w:r>
    <w:r>
      <w:t>AppB-</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71111.11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F4D0C" w14:textId="5A146E3A" w:rsidR="00DE2B3B" w:rsidRPr="00044FCC" w:rsidRDefault="00DE2B3B" w:rsidP="00044FCC">
    <w:pPr>
      <w:pStyle w:val="Footer"/>
    </w:pPr>
    <w:r>
      <w:t xml:space="preserve">Issue Date: </w:t>
    </w:r>
    <w:r w:rsidR="00A35CD5">
      <w:t>12/06/24</w:t>
    </w:r>
    <w:r>
      <w:tab/>
      <w:t>AppC-</w:t>
    </w:r>
    <w:r>
      <w:fldChar w:fldCharType="begin"/>
    </w:r>
    <w:r>
      <w:instrText xml:space="preserve"> PAGE   \* MERGEFORMAT </w:instrText>
    </w:r>
    <w:r>
      <w:fldChar w:fldCharType="separate"/>
    </w:r>
    <w:r>
      <w:rPr>
        <w:noProof/>
      </w:rPr>
      <w:t>2</w:t>
    </w:r>
    <w:r>
      <w:rPr>
        <w:noProof/>
      </w:rPr>
      <w:fldChar w:fldCharType="end"/>
    </w:r>
    <w:r>
      <w:rPr>
        <w:noProof/>
      </w:rPr>
      <w:tab/>
      <w:t>71111.11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547D8" w14:textId="5CD58B2C" w:rsidR="00DE2B3B" w:rsidRPr="00DE721F" w:rsidRDefault="00DE2B3B" w:rsidP="00DE721F">
    <w:pPr>
      <w:pStyle w:val="Footer"/>
      <w:tabs>
        <w:tab w:val="clear" w:pos="4680"/>
        <w:tab w:val="clear" w:pos="9360"/>
        <w:tab w:val="center" w:pos="6480"/>
        <w:tab w:val="left" w:pos="11970"/>
      </w:tabs>
    </w:pPr>
    <w:r w:rsidRPr="00DC37C7">
      <w:t xml:space="preserve">Issue Date: </w:t>
    </w:r>
    <w:r w:rsidR="00A35CD5">
      <w:t>12/06/24</w:t>
    </w:r>
    <w:r w:rsidRPr="00DC37C7">
      <w:tab/>
    </w:r>
    <w:r>
      <w:t>AppC-</w:t>
    </w:r>
    <w:r>
      <w:fldChar w:fldCharType="begin"/>
    </w:r>
    <w:r>
      <w:instrText xml:space="preserve"> PAGE   \* MERGEFORMAT </w:instrText>
    </w:r>
    <w:r>
      <w:fldChar w:fldCharType="separate"/>
    </w:r>
    <w:r>
      <w:rPr>
        <w:noProof/>
      </w:rPr>
      <w:t>3</w:t>
    </w:r>
    <w:r>
      <w:rPr>
        <w:noProof/>
      </w:rPr>
      <w:fldChar w:fldCharType="end"/>
    </w:r>
    <w:r w:rsidRPr="00DC37C7">
      <w:tab/>
      <w:t>71111.11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375D39" w14:textId="07490A9A" w:rsidR="00DE2B3B" w:rsidRPr="00DE721F" w:rsidRDefault="00DE2B3B" w:rsidP="00DE721F">
    <w:pPr>
      <w:pStyle w:val="Footer"/>
    </w:pPr>
    <w:r>
      <w:t xml:space="preserve">Issue Date: </w:t>
    </w:r>
    <w:r w:rsidR="00A35CD5">
      <w:t>12/06/24</w:t>
    </w:r>
    <w:r>
      <w:tab/>
      <w:t>AppC-</w:t>
    </w:r>
    <w:r>
      <w:fldChar w:fldCharType="begin"/>
    </w:r>
    <w:r>
      <w:instrText xml:space="preserve"> PAGE   \* MERGEFORMAT </w:instrText>
    </w:r>
    <w:r>
      <w:fldChar w:fldCharType="separate"/>
    </w:r>
    <w:r>
      <w:rPr>
        <w:noProof/>
      </w:rPr>
      <w:t>4</w:t>
    </w:r>
    <w:r>
      <w:rPr>
        <w:noProof/>
      </w:rPr>
      <w:fldChar w:fldCharType="end"/>
    </w:r>
    <w:r>
      <w:rPr>
        <w:noProof/>
      </w:rPr>
      <w:tab/>
      <w:t>71111.11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24551" w14:textId="182873D7" w:rsidR="00DE2B3B" w:rsidRPr="00DE721F" w:rsidRDefault="00DE2B3B" w:rsidP="00DE721F">
    <w:pPr>
      <w:pStyle w:val="Footer"/>
    </w:pPr>
    <w:r>
      <w:t xml:space="preserve">Issue Date: </w:t>
    </w:r>
    <w:r w:rsidR="00A35CD5">
      <w:t>12/06/24</w:t>
    </w:r>
    <w:r>
      <w:tab/>
      <w:t>AppD-</w:t>
    </w:r>
    <w:r>
      <w:fldChar w:fldCharType="begin"/>
    </w:r>
    <w:r>
      <w:instrText xml:space="preserve"> PAGE   \* MERGEFORMAT </w:instrText>
    </w:r>
    <w:r>
      <w:fldChar w:fldCharType="separate"/>
    </w:r>
    <w:r>
      <w:rPr>
        <w:noProof/>
      </w:rPr>
      <w:t>1</w:t>
    </w:r>
    <w:r>
      <w:rPr>
        <w:noProof/>
      </w:rPr>
      <w:fldChar w:fldCharType="end"/>
    </w:r>
    <w:r>
      <w:rPr>
        <w:noProof/>
      </w:rPr>
      <w:tab/>
      <w:t>71111.11</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BAC21" w14:textId="62F0B3EE" w:rsidR="00DE2B3B" w:rsidRPr="00DE721F" w:rsidRDefault="00DE2B3B" w:rsidP="00DE721F">
    <w:pPr>
      <w:pStyle w:val="Footer"/>
    </w:pPr>
    <w:r>
      <w:t xml:space="preserve">Issue Date: </w:t>
    </w:r>
    <w:r w:rsidR="00A35CD5">
      <w:t>12/06/24</w:t>
    </w:r>
    <w:r>
      <w:tab/>
      <w:t>AppE-</w:t>
    </w:r>
    <w:r>
      <w:fldChar w:fldCharType="begin"/>
    </w:r>
    <w:r>
      <w:instrText xml:space="preserve"> PAGE   \* MERGEFORMAT </w:instrText>
    </w:r>
    <w:r>
      <w:fldChar w:fldCharType="separate"/>
    </w:r>
    <w:r>
      <w:rPr>
        <w:noProof/>
      </w:rPr>
      <w:t>1</w:t>
    </w:r>
    <w:r>
      <w:rPr>
        <w:noProof/>
      </w:rPr>
      <w:fldChar w:fldCharType="end"/>
    </w:r>
    <w:r>
      <w:rPr>
        <w:noProof/>
      </w:rPr>
      <w:tab/>
      <w:t>71111.11</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DEFEC6" w14:textId="47338D79" w:rsidR="00DE2B3B" w:rsidRPr="00DE721F" w:rsidRDefault="00DE2B3B" w:rsidP="00DE721F">
    <w:pPr>
      <w:pStyle w:val="Footer"/>
    </w:pPr>
    <w:r>
      <w:t xml:space="preserve">Issue Date: </w:t>
    </w:r>
    <w:r w:rsidR="00A35CD5">
      <w:t>12/06/24</w:t>
    </w:r>
    <w:r>
      <w:tab/>
      <w:t>AppF-</w:t>
    </w:r>
    <w:r>
      <w:fldChar w:fldCharType="begin"/>
    </w:r>
    <w:r>
      <w:instrText xml:space="preserve"> PAGE   \* MERGEFORMAT </w:instrText>
    </w:r>
    <w:r>
      <w:fldChar w:fldCharType="separate"/>
    </w:r>
    <w:r>
      <w:rPr>
        <w:noProof/>
      </w:rPr>
      <w:t>1</w:t>
    </w:r>
    <w:r>
      <w:rPr>
        <w:noProof/>
      </w:rPr>
      <w:fldChar w:fldCharType="end"/>
    </w:r>
    <w:r>
      <w:rPr>
        <w:noProof/>
      </w:rPr>
      <w:tab/>
      <w:t>71111.11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98352D" w14:textId="77777777" w:rsidR="00CE0A83" w:rsidRDefault="00CE0A83" w:rsidP="00E716AB">
      <w:pPr>
        <w:spacing w:line="240" w:lineRule="auto"/>
      </w:pPr>
      <w:r>
        <w:separator/>
      </w:r>
    </w:p>
  </w:footnote>
  <w:footnote w:type="continuationSeparator" w:id="0">
    <w:p w14:paraId="7925C676" w14:textId="77777777" w:rsidR="00CE0A83" w:rsidRDefault="00CE0A83" w:rsidP="00E716AB">
      <w:pPr>
        <w:spacing w:line="240" w:lineRule="auto"/>
      </w:pPr>
      <w:r>
        <w:continuationSeparator/>
      </w:r>
    </w:p>
  </w:footnote>
  <w:footnote w:type="continuationNotice" w:id="1">
    <w:p w14:paraId="3E84332E" w14:textId="77777777" w:rsidR="00CE0A83" w:rsidRDefault="00CE0A83">
      <w:pPr>
        <w:spacing w:line="240" w:lineRule="auto"/>
      </w:pPr>
    </w:p>
  </w:footnote>
  <w:footnote w:id="2">
    <w:p w14:paraId="18419594" w14:textId="32DCCD89" w:rsidR="00DE2B3B" w:rsidRDefault="00DE2B3B" w:rsidP="00922D87">
      <w:pPr>
        <w:pStyle w:val="FootnoteText"/>
        <w:ind w:left="144" w:hanging="144"/>
      </w:pPr>
      <w:r>
        <w:rPr>
          <w:rStyle w:val="FootnoteReference"/>
        </w:rPr>
        <w:footnoteRef/>
      </w:r>
      <w:r>
        <w:t xml:space="preserve"> Throughout this inspection procedure, “licensed operator” is used to collectively refer to both licensed reactor operators and licensed senior reactor operators.</w:t>
      </w:r>
    </w:p>
  </w:footnote>
  <w:footnote w:id="3">
    <w:p w14:paraId="271402FE" w14:textId="77777777" w:rsidR="00DE2B3B" w:rsidRDefault="00DE2B3B" w:rsidP="00922D87">
      <w:pPr>
        <w:pStyle w:val="FootnoteText"/>
        <w:ind w:left="144" w:hanging="144"/>
      </w:pPr>
      <w:r>
        <w:rPr>
          <w:rStyle w:val="FootnoteReference"/>
        </w:rPr>
        <w:footnoteRef/>
      </w:r>
      <w:r>
        <w:t xml:space="preserve"> The periodicity of these examinations has been interpreted by the NRC as: annual operating tests are to be administered at least once every calendar year, and the comprehensive written examination is to be administered at least once within each 24-month requalification program preferably near the end of each program. </w:t>
      </w:r>
    </w:p>
  </w:footnote>
  <w:footnote w:id="4">
    <w:p w14:paraId="7B343875" w14:textId="75FBCC35" w:rsidR="00DE2B3B" w:rsidRDefault="00DE2B3B" w:rsidP="00292244">
      <w:pPr>
        <w:pStyle w:val="FootnoteText"/>
        <w:ind w:left="144" w:hanging="144"/>
      </w:pPr>
      <w:r>
        <w:rPr>
          <w:rStyle w:val="FootnoteReference"/>
        </w:rPr>
        <w:footnoteRef/>
      </w:r>
      <w:r>
        <w:t xml:space="preserve"> </w:t>
      </w:r>
      <w:r w:rsidRPr="00582823">
        <w:t>Multiple versions of requalification examination</w:t>
      </w:r>
      <w:r>
        <w:t>s</w:t>
      </w:r>
      <w:r w:rsidRPr="00582823">
        <w:t xml:space="preserve"> are necessary to prevent any potential examination compromise due to the different dates on which the examination is administered</w:t>
      </w:r>
      <w:ins w:id="48" w:author="Author">
        <w:r w:rsidR="00123D28">
          <w:t xml:space="preserve">. </w:t>
        </w:r>
      </w:ins>
      <w:r w:rsidRPr="00582823">
        <w:t xml:space="preserve">See the inspection guidance contained in </w:t>
      </w:r>
      <w:r w:rsidR="00292244">
        <w:t>s</w:t>
      </w:r>
      <w:r w:rsidRPr="00582823">
        <w:t xml:space="preserve">ection </w:t>
      </w:r>
      <w:r w:rsidRPr="00FB430A">
        <w:t>03.04.d</w:t>
      </w:r>
    </w:p>
  </w:footnote>
  <w:footnote w:id="5">
    <w:p w14:paraId="1D66D8D7" w14:textId="3877F7AE" w:rsidR="00DE2B3B" w:rsidRDefault="00DE2B3B" w:rsidP="00292244">
      <w:pPr>
        <w:pStyle w:val="FootnoteText"/>
        <w:ind w:left="144" w:hanging="144"/>
      </w:pPr>
      <w:r>
        <w:rPr>
          <w:rStyle w:val="FootnoteReference"/>
        </w:rPr>
        <w:footnoteRef/>
      </w:r>
      <w:r>
        <w:t xml:space="preserve"> </w:t>
      </w:r>
      <w:r w:rsidRPr="003C3DAE">
        <w:t xml:space="preserve">When reviewing an exam yet to be administered, inspectors shall be careful to protect the examination from inadvertent disclosure to unauthorized facility </w:t>
      </w:r>
      <w:r w:rsidRPr="003C3DAE" w:rsidDel="0076750D">
        <w:t>personnel</w:t>
      </w:r>
      <w:r w:rsidRPr="003C3DAE">
        <w:t xml:space="preserve"> and adhere to the facility licensee’s examination security procedures and policies.</w:t>
      </w:r>
    </w:p>
  </w:footnote>
  <w:footnote w:id="6">
    <w:p w14:paraId="0D997F29" w14:textId="73691764" w:rsidR="00DE2B3B" w:rsidRDefault="00DE2B3B">
      <w:pPr>
        <w:pStyle w:val="FootnoteText"/>
      </w:pPr>
      <w:r>
        <w:rPr>
          <w:rStyle w:val="FootnoteReference"/>
        </w:rPr>
        <w:footnoteRef/>
      </w:r>
      <w:r>
        <w:t xml:space="preserve"> </w:t>
      </w:r>
      <w:r w:rsidRPr="00710F84">
        <w:t>For multi-unit sites, review records for all licensed operators assigned to a shift for</w:t>
      </w:r>
      <w:r>
        <w:t xml:space="preserve"> </w:t>
      </w:r>
      <w:r w:rsidR="009A52BA">
        <w:t>all</w:t>
      </w:r>
      <w:r>
        <w:t xml:space="preserve"> the units.</w:t>
      </w:r>
    </w:p>
  </w:footnote>
  <w:footnote w:id="7">
    <w:p w14:paraId="54AFED35" w14:textId="4156DB72" w:rsidR="00DE2B3B" w:rsidRDefault="00DE2B3B" w:rsidP="00046BED">
      <w:pPr>
        <w:pStyle w:val="FootnoteText"/>
        <w:ind w:left="144" w:hanging="144"/>
      </w:pPr>
      <w:r>
        <w:rPr>
          <w:rStyle w:val="FootnoteReference"/>
        </w:rPr>
        <w:footnoteRef/>
      </w:r>
      <w:r>
        <w:t xml:space="preserve"> </w:t>
      </w:r>
      <w:r w:rsidRPr="00C33FBC">
        <w:rPr>
          <w:rFonts w:eastAsia="Times New Roman" w:cs="Times New Roman"/>
        </w:rPr>
        <w:t xml:space="preserve">It is understood that JPMs and/or scenarios may not run “as planned” due to </w:t>
      </w:r>
      <w:r w:rsidRPr="00C33FBC">
        <w:rPr>
          <w:rFonts w:eastAsia="Times New Roman" w:cs="Times New Roman"/>
          <w:i/>
        </w:rPr>
        <w:t>examinee</w:t>
      </w:r>
      <w:r w:rsidRPr="00C33FBC">
        <w:rPr>
          <w:rFonts w:eastAsia="Times New Roman" w:cs="Times New Roman"/>
        </w:rPr>
        <w:t xml:space="preserve"> errors</w:t>
      </w:r>
      <w:r w:rsidR="00123D28">
        <w:rPr>
          <w:rFonts w:eastAsia="Times New Roman" w:cs="Times New Roman"/>
        </w:rPr>
        <w:t xml:space="preserve">. </w:t>
      </w:r>
      <w:r w:rsidRPr="00C33FBC">
        <w:rPr>
          <w:rFonts w:eastAsia="Times New Roman" w:cs="Times New Roman"/>
        </w:rPr>
        <w:t xml:space="preserve">The checklist items here refer to JPMs and/or scenarios that do not run “as planned” due to errors made by licensee personnel who are </w:t>
      </w:r>
      <w:r w:rsidRPr="00C33FBC">
        <w:rPr>
          <w:rFonts w:eastAsia="Times New Roman" w:cs="Times New Roman"/>
          <w:i/>
        </w:rPr>
        <w:t xml:space="preserve">administering </w:t>
      </w:r>
      <w:r w:rsidRPr="00C33FBC">
        <w:rPr>
          <w:rFonts w:eastAsia="Times New Roman" w:cs="Times New Roman"/>
        </w:rPr>
        <w:t>the examinations, i.e., the simulator booth operator, examinee evaluators, and other licensee personnel who are assisting in administering the examination.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3495B" w14:textId="77777777" w:rsidR="00DE2B3B" w:rsidRDefault="00DE2B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577E1" w14:textId="77777777" w:rsidR="00DE2B3B" w:rsidRDefault="00DE2B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660486" w14:textId="77777777" w:rsidR="00DE2B3B" w:rsidRDefault="00DE2B3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897EA" w14:textId="77777777" w:rsidR="00DE2B3B" w:rsidRDefault="00DE2B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588C8D4C"/>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E236AC4C"/>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416053F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02EC3D86"/>
    <w:multiLevelType w:val="hybridMultilevel"/>
    <w:tmpl w:val="1E4488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B84A64"/>
    <w:multiLevelType w:val="hybridMultilevel"/>
    <w:tmpl w:val="294CCE26"/>
    <w:lvl w:ilvl="0" w:tplc="C9B4720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611B5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76D02DC"/>
    <w:multiLevelType w:val="hybridMultilevel"/>
    <w:tmpl w:val="C316B8FC"/>
    <w:lvl w:ilvl="0" w:tplc="133E6FF8">
      <w:start w:val="2"/>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6B0A1F"/>
    <w:multiLevelType w:val="hybridMultilevel"/>
    <w:tmpl w:val="0650A86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5F16A4A"/>
    <w:multiLevelType w:val="hybridMultilevel"/>
    <w:tmpl w:val="E7184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6B42B0"/>
    <w:multiLevelType w:val="hybridMultilevel"/>
    <w:tmpl w:val="21CC0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DC1EE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1F2871F6"/>
    <w:multiLevelType w:val="hybridMultilevel"/>
    <w:tmpl w:val="8752CA88"/>
    <w:lvl w:ilvl="0" w:tplc="1B8AD25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2" w15:restartNumberingAfterBreak="0">
    <w:nsid w:val="1F6C1C0B"/>
    <w:multiLevelType w:val="hybridMultilevel"/>
    <w:tmpl w:val="294CCE26"/>
    <w:lvl w:ilvl="0" w:tplc="C9B4720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DA3A11"/>
    <w:multiLevelType w:val="hybridMultilevel"/>
    <w:tmpl w:val="BA865B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847735"/>
    <w:multiLevelType w:val="hybridMultilevel"/>
    <w:tmpl w:val="BF14E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B64F37"/>
    <w:multiLevelType w:val="hybridMultilevel"/>
    <w:tmpl w:val="6F269212"/>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3B2E1ECE"/>
    <w:multiLevelType w:val="hybridMultilevel"/>
    <w:tmpl w:val="6F8812A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 w15:restartNumberingAfterBreak="0">
    <w:nsid w:val="45254D0D"/>
    <w:multiLevelType w:val="hybridMultilevel"/>
    <w:tmpl w:val="7BA26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B27255"/>
    <w:multiLevelType w:val="hybridMultilevel"/>
    <w:tmpl w:val="ECB6B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8D34E0"/>
    <w:multiLevelType w:val="hybridMultilevel"/>
    <w:tmpl w:val="6B96D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7A45C8"/>
    <w:multiLevelType w:val="hybridMultilevel"/>
    <w:tmpl w:val="956839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1C6E07"/>
    <w:multiLevelType w:val="hybridMultilevel"/>
    <w:tmpl w:val="D60E7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347BBE"/>
    <w:multiLevelType w:val="hybridMultilevel"/>
    <w:tmpl w:val="0650A862"/>
    <w:lvl w:ilvl="0" w:tplc="4BB2716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5F5D2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5FB31E52"/>
    <w:multiLevelType w:val="hybridMultilevel"/>
    <w:tmpl w:val="00E46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141952"/>
    <w:multiLevelType w:val="hybridMultilevel"/>
    <w:tmpl w:val="09EACDFA"/>
    <w:lvl w:ilvl="0" w:tplc="0409000F">
      <w:start w:val="1"/>
      <w:numFmt w:val="decimal"/>
      <w:lvlText w:val="%1."/>
      <w:lvlJc w:val="left"/>
      <w:pPr>
        <w:ind w:left="720" w:hanging="360"/>
      </w:p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E63D43"/>
    <w:multiLevelType w:val="hybridMultilevel"/>
    <w:tmpl w:val="C7A0FD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B4046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72046055"/>
    <w:multiLevelType w:val="hybridMultilevel"/>
    <w:tmpl w:val="938E3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1781317">
    <w:abstractNumId w:val="16"/>
  </w:num>
  <w:num w:numId="2" w16cid:durableId="1667779322">
    <w:abstractNumId w:val="28"/>
  </w:num>
  <w:num w:numId="3" w16cid:durableId="586231028">
    <w:abstractNumId w:val="21"/>
  </w:num>
  <w:num w:numId="4" w16cid:durableId="540213529">
    <w:abstractNumId w:val="14"/>
  </w:num>
  <w:num w:numId="5" w16cid:durableId="1672680335">
    <w:abstractNumId w:val="25"/>
  </w:num>
  <w:num w:numId="6" w16cid:durableId="1569344134">
    <w:abstractNumId w:val="11"/>
  </w:num>
  <w:num w:numId="7" w16cid:durableId="428811773">
    <w:abstractNumId w:val="15"/>
  </w:num>
  <w:num w:numId="8" w16cid:durableId="1275937257">
    <w:abstractNumId w:val="4"/>
  </w:num>
  <w:num w:numId="9" w16cid:durableId="559631823">
    <w:abstractNumId w:val="12"/>
  </w:num>
  <w:num w:numId="10" w16cid:durableId="156771673">
    <w:abstractNumId w:val="24"/>
  </w:num>
  <w:num w:numId="11" w16cid:durableId="1699742893">
    <w:abstractNumId w:val="8"/>
  </w:num>
  <w:num w:numId="12" w16cid:durableId="1610426918">
    <w:abstractNumId w:val="3"/>
  </w:num>
  <w:num w:numId="13" w16cid:durableId="1382359843">
    <w:abstractNumId w:val="17"/>
  </w:num>
  <w:num w:numId="14" w16cid:durableId="362025114">
    <w:abstractNumId w:val="13"/>
  </w:num>
  <w:num w:numId="15" w16cid:durableId="2005089758">
    <w:abstractNumId w:val="20"/>
  </w:num>
  <w:num w:numId="16" w16cid:durableId="281883798">
    <w:abstractNumId w:val="19"/>
  </w:num>
  <w:num w:numId="17" w16cid:durableId="1752197640">
    <w:abstractNumId w:val="26"/>
  </w:num>
  <w:num w:numId="18" w16cid:durableId="671640383">
    <w:abstractNumId w:val="22"/>
  </w:num>
  <w:num w:numId="19" w16cid:durableId="864901249">
    <w:abstractNumId w:val="9"/>
  </w:num>
  <w:num w:numId="20" w16cid:durableId="1103577162">
    <w:abstractNumId w:val="18"/>
  </w:num>
  <w:num w:numId="21" w16cid:durableId="138543208">
    <w:abstractNumId w:val="6"/>
  </w:num>
  <w:num w:numId="22" w16cid:durableId="1403790466">
    <w:abstractNumId w:val="23"/>
  </w:num>
  <w:num w:numId="23" w16cid:durableId="321588625">
    <w:abstractNumId w:val="5"/>
  </w:num>
  <w:num w:numId="24" w16cid:durableId="132799820">
    <w:abstractNumId w:val="27"/>
  </w:num>
  <w:num w:numId="25" w16cid:durableId="992679807">
    <w:abstractNumId w:val="10"/>
  </w:num>
  <w:num w:numId="26" w16cid:durableId="625624135">
    <w:abstractNumId w:val="0"/>
  </w:num>
  <w:num w:numId="27" w16cid:durableId="122845539">
    <w:abstractNumId w:val="2"/>
  </w:num>
  <w:num w:numId="28" w16cid:durableId="111560163">
    <w:abstractNumId w:val="7"/>
  </w:num>
  <w:num w:numId="29" w16cid:durableId="1836338043">
    <w:abstractNumId w:val="1"/>
  </w:num>
  <w:num w:numId="30" w16cid:durableId="1522621984">
    <w:abstractNumId w:val="1"/>
  </w:num>
  <w:num w:numId="31" w16cid:durableId="2130927267">
    <w:abstractNumId w:val="1"/>
  </w:num>
  <w:num w:numId="32" w16cid:durableId="817376656">
    <w:abstractNumId w:val="1"/>
  </w:num>
  <w:num w:numId="33" w16cid:durableId="643896386">
    <w:abstractNumId w:val="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6AB"/>
    <w:rsid w:val="00000EB7"/>
    <w:rsid w:val="00003975"/>
    <w:rsid w:val="00003BD8"/>
    <w:rsid w:val="00004658"/>
    <w:rsid w:val="000054C2"/>
    <w:rsid w:val="000060A0"/>
    <w:rsid w:val="000060AB"/>
    <w:rsid w:val="00006CE3"/>
    <w:rsid w:val="00007174"/>
    <w:rsid w:val="00007185"/>
    <w:rsid w:val="0000738D"/>
    <w:rsid w:val="00007895"/>
    <w:rsid w:val="0001189B"/>
    <w:rsid w:val="00014568"/>
    <w:rsid w:val="0001464F"/>
    <w:rsid w:val="00014873"/>
    <w:rsid w:val="00015057"/>
    <w:rsid w:val="00016FBA"/>
    <w:rsid w:val="00017995"/>
    <w:rsid w:val="0002168F"/>
    <w:rsid w:val="0002515B"/>
    <w:rsid w:val="0002570F"/>
    <w:rsid w:val="000300F2"/>
    <w:rsid w:val="00030AFB"/>
    <w:rsid w:val="00030B39"/>
    <w:rsid w:val="0003368F"/>
    <w:rsid w:val="0003394E"/>
    <w:rsid w:val="000344B5"/>
    <w:rsid w:val="00035138"/>
    <w:rsid w:val="00035154"/>
    <w:rsid w:val="00035F97"/>
    <w:rsid w:val="0003727A"/>
    <w:rsid w:val="000401D6"/>
    <w:rsid w:val="000418F6"/>
    <w:rsid w:val="0004226B"/>
    <w:rsid w:val="0004279E"/>
    <w:rsid w:val="00042D3B"/>
    <w:rsid w:val="00044595"/>
    <w:rsid w:val="00044FCC"/>
    <w:rsid w:val="0004555C"/>
    <w:rsid w:val="00045975"/>
    <w:rsid w:val="000462F4"/>
    <w:rsid w:val="00046BED"/>
    <w:rsid w:val="00046F7C"/>
    <w:rsid w:val="00047E27"/>
    <w:rsid w:val="000520D6"/>
    <w:rsid w:val="000526FB"/>
    <w:rsid w:val="00053C86"/>
    <w:rsid w:val="000542ED"/>
    <w:rsid w:val="00054CDF"/>
    <w:rsid w:val="00054F74"/>
    <w:rsid w:val="000563A7"/>
    <w:rsid w:val="000564DA"/>
    <w:rsid w:val="00057986"/>
    <w:rsid w:val="0006022D"/>
    <w:rsid w:val="00061AFD"/>
    <w:rsid w:val="00062820"/>
    <w:rsid w:val="00062DA4"/>
    <w:rsid w:val="00062DF1"/>
    <w:rsid w:val="000632A1"/>
    <w:rsid w:val="00063520"/>
    <w:rsid w:val="00063B6A"/>
    <w:rsid w:val="00064BDD"/>
    <w:rsid w:val="0006571D"/>
    <w:rsid w:val="00065B56"/>
    <w:rsid w:val="00070D14"/>
    <w:rsid w:val="0007145C"/>
    <w:rsid w:val="00071508"/>
    <w:rsid w:val="000731A0"/>
    <w:rsid w:val="00073F31"/>
    <w:rsid w:val="00074CE1"/>
    <w:rsid w:val="0007626B"/>
    <w:rsid w:val="00077DC6"/>
    <w:rsid w:val="00080D9D"/>
    <w:rsid w:val="000816BB"/>
    <w:rsid w:val="00081C7F"/>
    <w:rsid w:val="00083D7F"/>
    <w:rsid w:val="0008470F"/>
    <w:rsid w:val="0008610F"/>
    <w:rsid w:val="00086624"/>
    <w:rsid w:val="00086E52"/>
    <w:rsid w:val="00086E79"/>
    <w:rsid w:val="00087D90"/>
    <w:rsid w:val="000907F5"/>
    <w:rsid w:val="0009106F"/>
    <w:rsid w:val="00092FB5"/>
    <w:rsid w:val="000955FB"/>
    <w:rsid w:val="00095944"/>
    <w:rsid w:val="00095A76"/>
    <w:rsid w:val="00095B8E"/>
    <w:rsid w:val="00095D15"/>
    <w:rsid w:val="00097F35"/>
    <w:rsid w:val="000A0DB1"/>
    <w:rsid w:val="000A23D5"/>
    <w:rsid w:val="000A5125"/>
    <w:rsid w:val="000A6386"/>
    <w:rsid w:val="000A6AF6"/>
    <w:rsid w:val="000B340A"/>
    <w:rsid w:val="000B3F3A"/>
    <w:rsid w:val="000B4E95"/>
    <w:rsid w:val="000B50F2"/>
    <w:rsid w:val="000B5DAB"/>
    <w:rsid w:val="000B6A02"/>
    <w:rsid w:val="000B794A"/>
    <w:rsid w:val="000C0544"/>
    <w:rsid w:val="000C05ED"/>
    <w:rsid w:val="000C1075"/>
    <w:rsid w:val="000C1E38"/>
    <w:rsid w:val="000C3CDF"/>
    <w:rsid w:val="000C40C2"/>
    <w:rsid w:val="000C4BE2"/>
    <w:rsid w:val="000C4E73"/>
    <w:rsid w:val="000C579D"/>
    <w:rsid w:val="000C790D"/>
    <w:rsid w:val="000C7966"/>
    <w:rsid w:val="000C7E20"/>
    <w:rsid w:val="000C7FA8"/>
    <w:rsid w:val="000D0175"/>
    <w:rsid w:val="000D1E86"/>
    <w:rsid w:val="000D4ADD"/>
    <w:rsid w:val="000D4CE4"/>
    <w:rsid w:val="000D594C"/>
    <w:rsid w:val="000D5B19"/>
    <w:rsid w:val="000D5BF2"/>
    <w:rsid w:val="000D5DED"/>
    <w:rsid w:val="000D62FE"/>
    <w:rsid w:val="000D7B50"/>
    <w:rsid w:val="000E243B"/>
    <w:rsid w:val="000E36AE"/>
    <w:rsid w:val="000E3C0F"/>
    <w:rsid w:val="000E5606"/>
    <w:rsid w:val="000E6AC1"/>
    <w:rsid w:val="000E72FB"/>
    <w:rsid w:val="000E7720"/>
    <w:rsid w:val="000F0406"/>
    <w:rsid w:val="000F09A8"/>
    <w:rsid w:val="000F1966"/>
    <w:rsid w:val="000F3162"/>
    <w:rsid w:val="000F3727"/>
    <w:rsid w:val="000F3784"/>
    <w:rsid w:val="000F4CD0"/>
    <w:rsid w:val="000F5F63"/>
    <w:rsid w:val="000F608E"/>
    <w:rsid w:val="000F65A3"/>
    <w:rsid w:val="000F6726"/>
    <w:rsid w:val="000F6B9D"/>
    <w:rsid w:val="000F6CEF"/>
    <w:rsid w:val="000F6EB5"/>
    <w:rsid w:val="000F7446"/>
    <w:rsid w:val="001009D8"/>
    <w:rsid w:val="00101CA7"/>
    <w:rsid w:val="001024B4"/>
    <w:rsid w:val="00102BFD"/>
    <w:rsid w:val="00104057"/>
    <w:rsid w:val="00104E84"/>
    <w:rsid w:val="00105404"/>
    <w:rsid w:val="001057F5"/>
    <w:rsid w:val="00106E62"/>
    <w:rsid w:val="00107866"/>
    <w:rsid w:val="0011082F"/>
    <w:rsid w:val="001113A4"/>
    <w:rsid w:val="00111BE0"/>
    <w:rsid w:val="00112450"/>
    <w:rsid w:val="00112B56"/>
    <w:rsid w:val="00112E0E"/>
    <w:rsid w:val="00114458"/>
    <w:rsid w:val="001147FA"/>
    <w:rsid w:val="001148DF"/>
    <w:rsid w:val="00115B32"/>
    <w:rsid w:val="00116685"/>
    <w:rsid w:val="00117DB2"/>
    <w:rsid w:val="00120A07"/>
    <w:rsid w:val="00121646"/>
    <w:rsid w:val="00121738"/>
    <w:rsid w:val="0012193E"/>
    <w:rsid w:val="00122634"/>
    <w:rsid w:val="001228B7"/>
    <w:rsid w:val="00122A6E"/>
    <w:rsid w:val="00123D28"/>
    <w:rsid w:val="00123F92"/>
    <w:rsid w:val="001250C0"/>
    <w:rsid w:val="00125E26"/>
    <w:rsid w:val="00126D15"/>
    <w:rsid w:val="0013048C"/>
    <w:rsid w:val="00131F42"/>
    <w:rsid w:val="00133FF9"/>
    <w:rsid w:val="00134671"/>
    <w:rsid w:val="00134C85"/>
    <w:rsid w:val="00136742"/>
    <w:rsid w:val="0013726C"/>
    <w:rsid w:val="00137EF5"/>
    <w:rsid w:val="00140A21"/>
    <w:rsid w:val="0014260A"/>
    <w:rsid w:val="00142BFE"/>
    <w:rsid w:val="00143D68"/>
    <w:rsid w:val="00143E95"/>
    <w:rsid w:val="00144DE0"/>
    <w:rsid w:val="00146577"/>
    <w:rsid w:val="00146E07"/>
    <w:rsid w:val="001477EA"/>
    <w:rsid w:val="001478BD"/>
    <w:rsid w:val="00150560"/>
    <w:rsid w:val="00151FFB"/>
    <w:rsid w:val="001520CE"/>
    <w:rsid w:val="001559EA"/>
    <w:rsid w:val="0015670E"/>
    <w:rsid w:val="001613FC"/>
    <w:rsid w:val="0016204A"/>
    <w:rsid w:val="0016253A"/>
    <w:rsid w:val="0016303A"/>
    <w:rsid w:val="00163761"/>
    <w:rsid w:val="001708B2"/>
    <w:rsid w:val="001720C7"/>
    <w:rsid w:val="001720EE"/>
    <w:rsid w:val="00172200"/>
    <w:rsid w:val="00173C67"/>
    <w:rsid w:val="00174082"/>
    <w:rsid w:val="0017462C"/>
    <w:rsid w:val="00175DF2"/>
    <w:rsid w:val="00176630"/>
    <w:rsid w:val="00176F60"/>
    <w:rsid w:val="001776FC"/>
    <w:rsid w:val="00177797"/>
    <w:rsid w:val="00182793"/>
    <w:rsid w:val="00184069"/>
    <w:rsid w:val="00185248"/>
    <w:rsid w:val="001854AF"/>
    <w:rsid w:val="00185507"/>
    <w:rsid w:val="0018592E"/>
    <w:rsid w:val="00185B0F"/>
    <w:rsid w:val="00185B53"/>
    <w:rsid w:val="0018702B"/>
    <w:rsid w:val="0019040D"/>
    <w:rsid w:val="00190659"/>
    <w:rsid w:val="00192594"/>
    <w:rsid w:val="001943B6"/>
    <w:rsid w:val="001969DB"/>
    <w:rsid w:val="00197B06"/>
    <w:rsid w:val="00197B2D"/>
    <w:rsid w:val="001A0246"/>
    <w:rsid w:val="001A1F9E"/>
    <w:rsid w:val="001A2A30"/>
    <w:rsid w:val="001A335E"/>
    <w:rsid w:val="001A42EE"/>
    <w:rsid w:val="001A6CF4"/>
    <w:rsid w:val="001A6DF0"/>
    <w:rsid w:val="001A749D"/>
    <w:rsid w:val="001B1310"/>
    <w:rsid w:val="001B14E6"/>
    <w:rsid w:val="001B16F8"/>
    <w:rsid w:val="001B1A5E"/>
    <w:rsid w:val="001B2216"/>
    <w:rsid w:val="001B2ED3"/>
    <w:rsid w:val="001B4DAB"/>
    <w:rsid w:val="001B508F"/>
    <w:rsid w:val="001B51FC"/>
    <w:rsid w:val="001B541C"/>
    <w:rsid w:val="001B5BF0"/>
    <w:rsid w:val="001B6F53"/>
    <w:rsid w:val="001B6FA2"/>
    <w:rsid w:val="001B7C84"/>
    <w:rsid w:val="001C042C"/>
    <w:rsid w:val="001C12E9"/>
    <w:rsid w:val="001C1301"/>
    <w:rsid w:val="001C198E"/>
    <w:rsid w:val="001C1F33"/>
    <w:rsid w:val="001C2373"/>
    <w:rsid w:val="001C272C"/>
    <w:rsid w:val="001C2C31"/>
    <w:rsid w:val="001C3E0B"/>
    <w:rsid w:val="001C66E4"/>
    <w:rsid w:val="001C6DFB"/>
    <w:rsid w:val="001C7253"/>
    <w:rsid w:val="001C791B"/>
    <w:rsid w:val="001D051D"/>
    <w:rsid w:val="001D06D6"/>
    <w:rsid w:val="001D0987"/>
    <w:rsid w:val="001D11B0"/>
    <w:rsid w:val="001D41A8"/>
    <w:rsid w:val="001D442F"/>
    <w:rsid w:val="001D44DE"/>
    <w:rsid w:val="001D5702"/>
    <w:rsid w:val="001E1AFE"/>
    <w:rsid w:val="001E1E88"/>
    <w:rsid w:val="001E2223"/>
    <w:rsid w:val="001E4360"/>
    <w:rsid w:val="001E47E9"/>
    <w:rsid w:val="001E4BC5"/>
    <w:rsid w:val="001E4F93"/>
    <w:rsid w:val="001E741B"/>
    <w:rsid w:val="001E7497"/>
    <w:rsid w:val="001F0200"/>
    <w:rsid w:val="001F1692"/>
    <w:rsid w:val="001F3432"/>
    <w:rsid w:val="001F3730"/>
    <w:rsid w:val="001F4E9D"/>
    <w:rsid w:val="001F4FC6"/>
    <w:rsid w:val="001F5A54"/>
    <w:rsid w:val="001F6B99"/>
    <w:rsid w:val="001F6DBF"/>
    <w:rsid w:val="001F705E"/>
    <w:rsid w:val="001F7069"/>
    <w:rsid w:val="001F79C2"/>
    <w:rsid w:val="002016FF"/>
    <w:rsid w:val="0020175A"/>
    <w:rsid w:val="00202533"/>
    <w:rsid w:val="00202930"/>
    <w:rsid w:val="00204048"/>
    <w:rsid w:val="00204668"/>
    <w:rsid w:val="00204B19"/>
    <w:rsid w:val="00205390"/>
    <w:rsid w:val="00205D77"/>
    <w:rsid w:val="002065FE"/>
    <w:rsid w:val="00206A9E"/>
    <w:rsid w:val="0020758C"/>
    <w:rsid w:val="00214332"/>
    <w:rsid w:val="0021473C"/>
    <w:rsid w:val="00217414"/>
    <w:rsid w:val="00217912"/>
    <w:rsid w:val="00217E96"/>
    <w:rsid w:val="00217F66"/>
    <w:rsid w:val="00220323"/>
    <w:rsid w:val="0022069C"/>
    <w:rsid w:val="00221CDA"/>
    <w:rsid w:val="00221D1B"/>
    <w:rsid w:val="0022247A"/>
    <w:rsid w:val="00222CF2"/>
    <w:rsid w:val="002235F9"/>
    <w:rsid w:val="0022370D"/>
    <w:rsid w:val="00225B1B"/>
    <w:rsid w:val="002271E7"/>
    <w:rsid w:val="002319AE"/>
    <w:rsid w:val="00232A92"/>
    <w:rsid w:val="00232E9A"/>
    <w:rsid w:val="002349ED"/>
    <w:rsid w:val="00235F04"/>
    <w:rsid w:val="00237097"/>
    <w:rsid w:val="00237410"/>
    <w:rsid w:val="00240371"/>
    <w:rsid w:val="002406C0"/>
    <w:rsid w:val="00240823"/>
    <w:rsid w:val="00241265"/>
    <w:rsid w:val="00241C33"/>
    <w:rsid w:val="00243340"/>
    <w:rsid w:val="00244C49"/>
    <w:rsid w:val="002464EE"/>
    <w:rsid w:val="00246BD3"/>
    <w:rsid w:val="00250EC5"/>
    <w:rsid w:val="00252A38"/>
    <w:rsid w:val="0025401E"/>
    <w:rsid w:val="0025460D"/>
    <w:rsid w:val="00254828"/>
    <w:rsid w:val="0025502D"/>
    <w:rsid w:val="00255F43"/>
    <w:rsid w:val="00256C2C"/>
    <w:rsid w:val="00257E01"/>
    <w:rsid w:val="002600EE"/>
    <w:rsid w:val="00260313"/>
    <w:rsid w:val="00261FCA"/>
    <w:rsid w:val="00262267"/>
    <w:rsid w:val="002628D3"/>
    <w:rsid w:val="00263E4F"/>
    <w:rsid w:val="002646E7"/>
    <w:rsid w:val="00265008"/>
    <w:rsid w:val="00265773"/>
    <w:rsid w:val="00265D49"/>
    <w:rsid w:val="00265DDF"/>
    <w:rsid w:val="00266363"/>
    <w:rsid w:val="00266B0B"/>
    <w:rsid w:val="00267FA9"/>
    <w:rsid w:val="00267FF4"/>
    <w:rsid w:val="00270018"/>
    <w:rsid w:val="0027055D"/>
    <w:rsid w:val="002705B2"/>
    <w:rsid w:val="002715AF"/>
    <w:rsid w:val="00271794"/>
    <w:rsid w:val="002719B7"/>
    <w:rsid w:val="00274A62"/>
    <w:rsid w:val="0027522A"/>
    <w:rsid w:val="00275D4D"/>
    <w:rsid w:val="0027627B"/>
    <w:rsid w:val="002765F1"/>
    <w:rsid w:val="00276B47"/>
    <w:rsid w:val="00280732"/>
    <w:rsid w:val="00282253"/>
    <w:rsid w:val="002858E6"/>
    <w:rsid w:val="00287043"/>
    <w:rsid w:val="002879F0"/>
    <w:rsid w:val="002905F3"/>
    <w:rsid w:val="0029103B"/>
    <w:rsid w:val="00292087"/>
    <w:rsid w:val="00292244"/>
    <w:rsid w:val="0029296B"/>
    <w:rsid w:val="00292EDB"/>
    <w:rsid w:val="00292EE4"/>
    <w:rsid w:val="00293322"/>
    <w:rsid w:val="002943A5"/>
    <w:rsid w:val="002949D2"/>
    <w:rsid w:val="00295912"/>
    <w:rsid w:val="00296293"/>
    <w:rsid w:val="0029649A"/>
    <w:rsid w:val="002975B8"/>
    <w:rsid w:val="002A5B6D"/>
    <w:rsid w:val="002A643D"/>
    <w:rsid w:val="002A7941"/>
    <w:rsid w:val="002B12D8"/>
    <w:rsid w:val="002B1FCA"/>
    <w:rsid w:val="002B28B9"/>
    <w:rsid w:val="002B367F"/>
    <w:rsid w:val="002B3846"/>
    <w:rsid w:val="002B407A"/>
    <w:rsid w:val="002B55B7"/>
    <w:rsid w:val="002B764E"/>
    <w:rsid w:val="002C0593"/>
    <w:rsid w:val="002C091D"/>
    <w:rsid w:val="002C0EBA"/>
    <w:rsid w:val="002C2ADE"/>
    <w:rsid w:val="002C3045"/>
    <w:rsid w:val="002C386F"/>
    <w:rsid w:val="002C3A33"/>
    <w:rsid w:val="002C4943"/>
    <w:rsid w:val="002C596D"/>
    <w:rsid w:val="002C6C2E"/>
    <w:rsid w:val="002C71BE"/>
    <w:rsid w:val="002D0088"/>
    <w:rsid w:val="002D1E09"/>
    <w:rsid w:val="002D2EB3"/>
    <w:rsid w:val="002D33B7"/>
    <w:rsid w:val="002D4A62"/>
    <w:rsid w:val="002D59A8"/>
    <w:rsid w:val="002D6529"/>
    <w:rsid w:val="002D6635"/>
    <w:rsid w:val="002D75CA"/>
    <w:rsid w:val="002E16D3"/>
    <w:rsid w:val="002E1767"/>
    <w:rsid w:val="002E1B2A"/>
    <w:rsid w:val="002E38BF"/>
    <w:rsid w:val="002E3D0A"/>
    <w:rsid w:val="002E434F"/>
    <w:rsid w:val="002E5325"/>
    <w:rsid w:val="002F008C"/>
    <w:rsid w:val="002F1201"/>
    <w:rsid w:val="002F125E"/>
    <w:rsid w:val="002F2DC4"/>
    <w:rsid w:val="002F3E27"/>
    <w:rsid w:val="002F4353"/>
    <w:rsid w:val="002F4875"/>
    <w:rsid w:val="002F4D5E"/>
    <w:rsid w:val="002F6E0F"/>
    <w:rsid w:val="002F764D"/>
    <w:rsid w:val="002F78A5"/>
    <w:rsid w:val="002F7CCA"/>
    <w:rsid w:val="00301448"/>
    <w:rsid w:val="00301B31"/>
    <w:rsid w:val="003026A6"/>
    <w:rsid w:val="003026D8"/>
    <w:rsid w:val="003032F1"/>
    <w:rsid w:val="00305831"/>
    <w:rsid w:val="003059BD"/>
    <w:rsid w:val="0030703E"/>
    <w:rsid w:val="00307742"/>
    <w:rsid w:val="00307806"/>
    <w:rsid w:val="00313AE2"/>
    <w:rsid w:val="00314F43"/>
    <w:rsid w:val="003155F2"/>
    <w:rsid w:val="00315E98"/>
    <w:rsid w:val="00316135"/>
    <w:rsid w:val="00316AB5"/>
    <w:rsid w:val="00316D61"/>
    <w:rsid w:val="003176D8"/>
    <w:rsid w:val="00320082"/>
    <w:rsid w:val="00320DE8"/>
    <w:rsid w:val="00322F69"/>
    <w:rsid w:val="003238A3"/>
    <w:rsid w:val="00324BA4"/>
    <w:rsid w:val="00325287"/>
    <w:rsid w:val="00325EC8"/>
    <w:rsid w:val="003272E5"/>
    <w:rsid w:val="00327593"/>
    <w:rsid w:val="0032798F"/>
    <w:rsid w:val="00331646"/>
    <w:rsid w:val="00331B02"/>
    <w:rsid w:val="00332467"/>
    <w:rsid w:val="0033341B"/>
    <w:rsid w:val="00333DBC"/>
    <w:rsid w:val="0033466A"/>
    <w:rsid w:val="00335F81"/>
    <w:rsid w:val="00336197"/>
    <w:rsid w:val="00336899"/>
    <w:rsid w:val="0034148A"/>
    <w:rsid w:val="0034229C"/>
    <w:rsid w:val="00342B38"/>
    <w:rsid w:val="0034566B"/>
    <w:rsid w:val="003457D1"/>
    <w:rsid w:val="00346796"/>
    <w:rsid w:val="00346C9D"/>
    <w:rsid w:val="003471D3"/>
    <w:rsid w:val="00347339"/>
    <w:rsid w:val="00351295"/>
    <w:rsid w:val="00351B4C"/>
    <w:rsid w:val="003529A9"/>
    <w:rsid w:val="00352AF4"/>
    <w:rsid w:val="0035347D"/>
    <w:rsid w:val="00354825"/>
    <w:rsid w:val="00356973"/>
    <w:rsid w:val="003572F5"/>
    <w:rsid w:val="003621EB"/>
    <w:rsid w:val="00364162"/>
    <w:rsid w:val="003658B1"/>
    <w:rsid w:val="0036643E"/>
    <w:rsid w:val="003667FE"/>
    <w:rsid w:val="003677D4"/>
    <w:rsid w:val="003728A4"/>
    <w:rsid w:val="003731DA"/>
    <w:rsid w:val="003742A3"/>
    <w:rsid w:val="0037476F"/>
    <w:rsid w:val="00374D58"/>
    <w:rsid w:val="00375DE3"/>
    <w:rsid w:val="003763C0"/>
    <w:rsid w:val="00376552"/>
    <w:rsid w:val="00376FC9"/>
    <w:rsid w:val="0037708F"/>
    <w:rsid w:val="00377D6E"/>
    <w:rsid w:val="00377D7D"/>
    <w:rsid w:val="00380494"/>
    <w:rsid w:val="0038060C"/>
    <w:rsid w:val="00380E8D"/>
    <w:rsid w:val="00381C69"/>
    <w:rsid w:val="00382494"/>
    <w:rsid w:val="00383000"/>
    <w:rsid w:val="00383D4E"/>
    <w:rsid w:val="00384C6C"/>
    <w:rsid w:val="003860B0"/>
    <w:rsid w:val="003870AD"/>
    <w:rsid w:val="003876D0"/>
    <w:rsid w:val="003902E3"/>
    <w:rsid w:val="00390539"/>
    <w:rsid w:val="0039058C"/>
    <w:rsid w:val="00390803"/>
    <w:rsid w:val="003911BD"/>
    <w:rsid w:val="00392E99"/>
    <w:rsid w:val="00393326"/>
    <w:rsid w:val="003938EA"/>
    <w:rsid w:val="00396312"/>
    <w:rsid w:val="00396D68"/>
    <w:rsid w:val="003A0EB1"/>
    <w:rsid w:val="003A2626"/>
    <w:rsid w:val="003A26CF"/>
    <w:rsid w:val="003A36DE"/>
    <w:rsid w:val="003A3D70"/>
    <w:rsid w:val="003A3E4A"/>
    <w:rsid w:val="003A46A8"/>
    <w:rsid w:val="003A495D"/>
    <w:rsid w:val="003A7D49"/>
    <w:rsid w:val="003A7E94"/>
    <w:rsid w:val="003B1C62"/>
    <w:rsid w:val="003B4A5E"/>
    <w:rsid w:val="003B5459"/>
    <w:rsid w:val="003B58ED"/>
    <w:rsid w:val="003B61D9"/>
    <w:rsid w:val="003B7446"/>
    <w:rsid w:val="003B759C"/>
    <w:rsid w:val="003C1295"/>
    <w:rsid w:val="003C1C97"/>
    <w:rsid w:val="003C213C"/>
    <w:rsid w:val="003C3DAE"/>
    <w:rsid w:val="003C48A5"/>
    <w:rsid w:val="003C4937"/>
    <w:rsid w:val="003C7BBF"/>
    <w:rsid w:val="003C7FB7"/>
    <w:rsid w:val="003D07C5"/>
    <w:rsid w:val="003D0C61"/>
    <w:rsid w:val="003D1673"/>
    <w:rsid w:val="003D1ABE"/>
    <w:rsid w:val="003D2163"/>
    <w:rsid w:val="003D2E05"/>
    <w:rsid w:val="003D313C"/>
    <w:rsid w:val="003D5556"/>
    <w:rsid w:val="003D56E6"/>
    <w:rsid w:val="003D62F3"/>
    <w:rsid w:val="003D64B0"/>
    <w:rsid w:val="003D7A80"/>
    <w:rsid w:val="003D7F49"/>
    <w:rsid w:val="003E059D"/>
    <w:rsid w:val="003E09B8"/>
    <w:rsid w:val="003E0CCF"/>
    <w:rsid w:val="003E13FD"/>
    <w:rsid w:val="003E1C61"/>
    <w:rsid w:val="003E2129"/>
    <w:rsid w:val="003E39EA"/>
    <w:rsid w:val="003E3BC7"/>
    <w:rsid w:val="003E498D"/>
    <w:rsid w:val="003E5136"/>
    <w:rsid w:val="003E6339"/>
    <w:rsid w:val="003E6D48"/>
    <w:rsid w:val="003E7760"/>
    <w:rsid w:val="003E7FCB"/>
    <w:rsid w:val="003F23E5"/>
    <w:rsid w:val="003F2C21"/>
    <w:rsid w:val="003F2C46"/>
    <w:rsid w:val="003F2EDE"/>
    <w:rsid w:val="003F3DCD"/>
    <w:rsid w:val="003F3E18"/>
    <w:rsid w:val="003F410E"/>
    <w:rsid w:val="003F55B0"/>
    <w:rsid w:val="003F636B"/>
    <w:rsid w:val="003F6613"/>
    <w:rsid w:val="003F6949"/>
    <w:rsid w:val="003F7068"/>
    <w:rsid w:val="00400FCD"/>
    <w:rsid w:val="00402255"/>
    <w:rsid w:val="004022AB"/>
    <w:rsid w:val="0040361A"/>
    <w:rsid w:val="00403B2B"/>
    <w:rsid w:val="0040414D"/>
    <w:rsid w:val="00404ECA"/>
    <w:rsid w:val="00405019"/>
    <w:rsid w:val="00405271"/>
    <w:rsid w:val="0040571C"/>
    <w:rsid w:val="004061F4"/>
    <w:rsid w:val="00406361"/>
    <w:rsid w:val="0040660F"/>
    <w:rsid w:val="00406643"/>
    <w:rsid w:val="00410B2E"/>
    <w:rsid w:val="0041132F"/>
    <w:rsid w:val="00411945"/>
    <w:rsid w:val="004119B0"/>
    <w:rsid w:val="00411F4D"/>
    <w:rsid w:val="0041245E"/>
    <w:rsid w:val="0041373E"/>
    <w:rsid w:val="00415203"/>
    <w:rsid w:val="00416068"/>
    <w:rsid w:val="004168E9"/>
    <w:rsid w:val="00416939"/>
    <w:rsid w:val="0041775A"/>
    <w:rsid w:val="004235F9"/>
    <w:rsid w:val="00424257"/>
    <w:rsid w:val="00424A58"/>
    <w:rsid w:val="00424C0B"/>
    <w:rsid w:val="00424C42"/>
    <w:rsid w:val="0043047D"/>
    <w:rsid w:val="004320DD"/>
    <w:rsid w:val="00432A54"/>
    <w:rsid w:val="00432D84"/>
    <w:rsid w:val="00433974"/>
    <w:rsid w:val="00434049"/>
    <w:rsid w:val="004348E5"/>
    <w:rsid w:val="004357B8"/>
    <w:rsid w:val="00440D19"/>
    <w:rsid w:val="0044121D"/>
    <w:rsid w:val="00442FA1"/>
    <w:rsid w:val="0044442F"/>
    <w:rsid w:val="004471F8"/>
    <w:rsid w:val="00451954"/>
    <w:rsid w:val="00451D05"/>
    <w:rsid w:val="0045210B"/>
    <w:rsid w:val="00452B64"/>
    <w:rsid w:val="0045313F"/>
    <w:rsid w:val="00454038"/>
    <w:rsid w:val="00455394"/>
    <w:rsid w:val="0045540A"/>
    <w:rsid w:val="00456D4B"/>
    <w:rsid w:val="0045722D"/>
    <w:rsid w:val="00460C90"/>
    <w:rsid w:val="00461360"/>
    <w:rsid w:val="0046353F"/>
    <w:rsid w:val="00463CBF"/>
    <w:rsid w:val="00463CC6"/>
    <w:rsid w:val="004648DB"/>
    <w:rsid w:val="00465A90"/>
    <w:rsid w:val="00466375"/>
    <w:rsid w:val="00466993"/>
    <w:rsid w:val="00466F31"/>
    <w:rsid w:val="00472297"/>
    <w:rsid w:val="00472E52"/>
    <w:rsid w:val="00473EFE"/>
    <w:rsid w:val="00474428"/>
    <w:rsid w:val="004752A8"/>
    <w:rsid w:val="00477CC7"/>
    <w:rsid w:val="00481982"/>
    <w:rsid w:val="00485994"/>
    <w:rsid w:val="0048662F"/>
    <w:rsid w:val="004904EC"/>
    <w:rsid w:val="00493902"/>
    <w:rsid w:val="00493E6F"/>
    <w:rsid w:val="00495440"/>
    <w:rsid w:val="004A0A42"/>
    <w:rsid w:val="004A23B6"/>
    <w:rsid w:val="004A2936"/>
    <w:rsid w:val="004A5FB4"/>
    <w:rsid w:val="004A69D4"/>
    <w:rsid w:val="004A6C30"/>
    <w:rsid w:val="004A78FD"/>
    <w:rsid w:val="004B080F"/>
    <w:rsid w:val="004B0C32"/>
    <w:rsid w:val="004B25E0"/>
    <w:rsid w:val="004B2949"/>
    <w:rsid w:val="004B33A2"/>
    <w:rsid w:val="004B3D6F"/>
    <w:rsid w:val="004B409F"/>
    <w:rsid w:val="004B561C"/>
    <w:rsid w:val="004B6863"/>
    <w:rsid w:val="004B73E2"/>
    <w:rsid w:val="004B7AFC"/>
    <w:rsid w:val="004B7D33"/>
    <w:rsid w:val="004C1F6B"/>
    <w:rsid w:val="004C28A7"/>
    <w:rsid w:val="004C3895"/>
    <w:rsid w:val="004C4295"/>
    <w:rsid w:val="004C5464"/>
    <w:rsid w:val="004C6024"/>
    <w:rsid w:val="004D0129"/>
    <w:rsid w:val="004D20A7"/>
    <w:rsid w:val="004D6F2E"/>
    <w:rsid w:val="004D7F85"/>
    <w:rsid w:val="004E04DC"/>
    <w:rsid w:val="004E1DA6"/>
    <w:rsid w:val="004E1F8D"/>
    <w:rsid w:val="004E3356"/>
    <w:rsid w:val="004E3AD5"/>
    <w:rsid w:val="004E3AE3"/>
    <w:rsid w:val="004E411F"/>
    <w:rsid w:val="004E5708"/>
    <w:rsid w:val="004E574A"/>
    <w:rsid w:val="004E5A1B"/>
    <w:rsid w:val="004E5C17"/>
    <w:rsid w:val="004E65B0"/>
    <w:rsid w:val="004E711B"/>
    <w:rsid w:val="004F008D"/>
    <w:rsid w:val="004F03C0"/>
    <w:rsid w:val="004F083F"/>
    <w:rsid w:val="004F0D6D"/>
    <w:rsid w:val="004F1EE6"/>
    <w:rsid w:val="004F26FB"/>
    <w:rsid w:val="004F27EE"/>
    <w:rsid w:val="004F2FF7"/>
    <w:rsid w:val="004F486D"/>
    <w:rsid w:val="004F5B52"/>
    <w:rsid w:val="004F60AC"/>
    <w:rsid w:val="004F680F"/>
    <w:rsid w:val="004F7452"/>
    <w:rsid w:val="005007BE"/>
    <w:rsid w:val="00502888"/>
    <w:rsid w:val="00503355"/>
    <w:rsid w:val="0050337C"/>
    <w:rsid w:val="005033A0"/>
    <w:rsid w:val="00503AE2"/>
    <w:rsid w:val="005048C4"/>
    <w:rsid w:val="00505A52"/>
    <w:rsid w:val="00506978"/>
    <w:rsid w:val="0051030A"/>
    <w:rsid w:val="00511C6A"/>
    <w:rsid w:val="0051276A"/>
    <w:rsid w:val="00513273"/>
    <w:rsid w:val="005135E2"/>
    <w:rsid w:val="00513928"/>
    <w:rsid w:val="00513B97"/>
    <w:rsid w:val="00515168"/>
    <w:rsid w:val="00515359"/>
    <w:rsid w:val="00515C5B"/>
    <w:rsid w:val="00516C32"/>
    <w:rsid w:val="00520CB6"/>
    <w:rsid w:val="00521A3F"/>
    <w:rsid w:val="00521ACF"/>
    <w:rsid w:val="00525FBC"/>
    <w:rsid w:val="0052754B"/>
    <w:rsid w:val="005278DC"/>
    <w:rsid w:val="00530A1B"/>
    <w:rsid w:val="00531DAB"/>
    <w:rsid w:val="00533B45"/>
    <w:rsid w:val="00533CE5"/>
    <w:rsid w:val="005343FF"/>
    <w:rsid w:val="00534BB8"/>
    <w:rsid w:val="00534BCA"/>
    <w:rsid w:val="005354D9"/>
    <w:rsid w:val="00536553"/>
    <w:rsid w:val="005365B1"/>
    <w:rsid w:val="00536AFB"/>
    <w:rsid w:val="005370B3"/>
    <w:rsid w:val="0054526D"/>
    <w:rsid w:val="0054746D"/>
    <w:rsid w:val="00550546"/>
    <w:rsid w:val="005526E6"/>
    <w:rsid w:val="00553A85"/>
    <w:rsid w:val="00556CBB"/>
    <w:rsid w:val="005573DB"/>
    <w:rsid w:val="00561805"/>
    <w:rsid w:val="00561991"/>
    <w:rsid w:val="00562183"/>
    <w:rsid w:val="005627E0"/>
    <w:rsid w:val="00563A5D"/>
    <w:rsid w:val="005640B6"/>
    <w:rsid w:val="00565292"/>
    <w:rsid w:val="005672F8"/>
    <w:rsid w:val="0056768D"/>
    <w:rsid w:val="005703C9"/>
    <w:rsid w:val="005735DC"/>
    <w:rsid w:val="00574E88"/>
    <w:rsid w:val="005763C8"/>
    <w:rsid w:val="0057684F"/>
    <w:rsid w:val="00576D3F"/>
    <w:rsid w:val="00577A82"/>
    <w:rsid w:val="00577EC7"/>
    <w:rsid w:val="00580AFA"/>
    <w:rsid w:val="00580D6E"/>
    <w:rsid w:val="0058127B"/>
    <w:rsid w:val="005814A0"/>
    <w:rsid w:val="00582823"/>
    <w:rsid w:val="00582BA2"/>
    <w:rsid w:val="00583A82"/>
    <w:rsid w:val="00583F1C"/>
    <w:rsid w:val="00584451"/>
    <w:rsid w:val="0058524E"/>
    <w:rsid w:val="0058572A"/>
    <w:rsid w:val="00586B70"/>
    <w:rsid w:val="005910C0"/>
    <w:rsid w:val="0059253E"/>
    <w:rsid w:val="005927AF"/>
    <w:rsid w:val="00593177"/>
    <w:rsid w:val="00593290"/>
    <w:rsid w:val="00593967"/>
    <w:rsid w:val="00596AE6"/>
    <w:rsid w:val="00596B4D"/>
    <w:rsid w:val="00596D92"/>
    <w:rsid w:val="00597E13"/>
    <w:rsid w:val="005A12FE"/>
    <w:rsid w:val="005A133B"/>
    <w:rsid w:val="005A1F64"/>
    <w:rsid w:val="005A3A56"/>
    <w:rsid w:val="005A43E5"/>
    <w:rsid w:val="005A5967"/>
    <w:rsid w:val="005A79BF"/>
    <w:rsid w:val="005A7D17"/>
    <w:rsid w:val="005B11A4"/>
    <w:rsid w:val="005B2E64"/>
    <w:rsid w:val="005B525D"/>
    <w:rsid w:val="005B6BEF"/>
    <w:rsid w:val="005B7AC7"/>
    <w:rsid w:val="005B7FE1"/>
    <w:rsid w:val="005C097D"/>
    <w:rsid w:val="005C09B5"/>
    <w:rsid w:val="005C0A52"/>
    <w:rsid w:val="005C132C"/>
    <w:rsid w:val="005C1EA3"/>
    <w:rsid w:val="005C34DF"/>
    <w:rsid w:val="005C3DBA"/>
    <w:rsid w:val="005C40C7"/>
    <w:rsid w:val="005C65AD"/>
    <w:rsid w:val="005C6912"/>
    <w:rsid w:val="005C6BE1"/>
    <w:rsid w:val="005C7494"/>
    <w:rsid w:val="005D02ED"/>
    <w:rsid w:val="005D05AF"/>
    <w:rsid w:val="005D089E"/>
    <w:rsid w:val="005D09A7"/>
    <w:rsid w:val="005D0FF4"/>
    <w:rsid w:val="005D1583"/>
    <w:rsid w:val="005D18B0"/>
    <w:rsid w:val="005D190A"/>
    <w:rsid w:val="005D2917"/>
    <w:rsid w:val="005D3128"/>
    <w:rsid w:val="005D41B9"/>
    <w:rsid w:val="005D6BE2"/>
    <w:rsid w:val="005E001F"/>
    <w:rsid w:val="005E0FD0"/>
    <w:rsid w:val="005E1C27"/>
    <w:rsid w:val="005E2414"/>
    <w:rsid w:val="005E492F"/>
    <w:rsid w:val="005E52D3"/>
    <w:rsid w:val="005E59FC"/>
    <w:rsid w:val="005E5D48"/>
    <w:rsid w:val="005E685C"/>
    <w:rsid w:val="005E7283"/>
    <w:rsid w:val="005E7706"/>
    <w:rsid w:val="005E780D"/>
    <w:rsid w:val="005F30E1"/>
    <w:rsid w:val="005F34CB"/>
    <w:rsid w:val="005F354B"/>
    <w:rsid w:val="005F4378"/>
    <w:rsid w:val="005F4D36"/>
    <w:rsid w:val="005F59C2"/>
    <w:rsid w:val="005F669A"/>
    <w:rsid w:val="005F6C73"/>
    <w:rsid w:val="005F7153"/>
    <w:rsid w:val="005F7E50"/>
    <w:rsid w:val="006005FD"/>
    <w:rsid w:val="00600DDE"/>
    <w:rsid w:val="00601F72"/>
    <w:rsid w:val="006024AF"/>
    <w:rsid w:val="0060253D"/>
    <w:rsid w:val="006025C9"/>
    <w:rsid w:val="00602AED"/>
    <w:rsid w:val="00602CB0"/>
    <w:rsid w:val="006049DB"/>
    <w:rsid w:val="006051D7"/>
    <w:rsid w:val="00605CF1"/>
    <w:rsid w:val="006076ED"/>
    <w:rsid w:val="00607F43"/>
    <w:rsid w:val="006108E6"/>
    <w:rsid w:val="00613115"/>
    <w:rsid w:val="0061349D"/>
    <w:rsid w:val="00613BB0"/>
    <w:rsid w:val="00614187"/>
    <w:rsid w:val="00614986"/>
    <w:rsid w:val="00615210"/>
    <w:rsid w:val="00615FA9"/>
    <w:rsid w:val="00616DD7"/>
    <w:rsid w:val="00617815"/>
    <w:rsid w:val="00621013"/>
    <w:rsid w:val="00621724"/>
    <w:rsid w:val="0062252A"/>
    <w:rsid w:val="00623088"/>
    <w:rsid w:val="00625758"/>
    <w:rsid w:val="00625788"/>
    <w:rsid w:val="00625F8D"/>
    <w:rsid w:val="006266BD"/>
    <w:rsid w:val="006266F3"/>
    <w:rsid w:val="006275E2"/>
    <w:rsid w:val="00627F3F"/>
    <w:rsid w:val="00630EB3"/>
    <w:rsid w:val="0063119C"/>
    <w:rsid w:val="00632056"/>
    <w:rsid w:val="006347D7"/>
    <w:rsid w:val="00635D3F"/>
    <w:rsid w:val="00635F47"/>
    <w:rsid w:val="0063634B"/>
    <w:rsid w:val="00636F83"/>
    <w:rsid w:val="0063722F"/>
    <w:rsid w:val="00637F79"/>
    <w:rsid w:val="0064046E"/>
    <w:rsid w:val="00641E29"/>
    <w:rsid w:val="00642B15"/>
    <w:rsid w:val="00643072"/>
    <w:rsid w:val="00643E54"/>
    <w:rsid w:val="00644164"/>
    <w:rsid w:val="00647133"/>
    <w:rsid w:val="0064770C"/>
    <w:rsid w:val="00650CC5"/>
    <w:rsid w:val="00653012"/>
    <w:rsid w:val="006539D1"/>
    <w:rsid w:val="00654169"/>
    <w:rsid w:val="00654A12"/>
    <w:rsid w:val="00654E4F"/>
    <w:rsid w:val="00654F54"/>
    <w:rsid w:val="006565CF"/>
    <w:rsid w:val="006566F2"/>
    <w:rsid w:val="006568B3"/>
    <w:rsid w:val="00656EE7"/>
    <w:rsid w:val="00660628"/>
    <w:rsid w:val="00661103"/>
    <w:rsid w:val="00661C1E"/>
    <w:rsid w:val="00662379"/>
    <w:rsid w:val="0066264A"/>
    <w:rsid w:val="006639F6"/>
    <w:rsid w:val="00663C5A"/>
    <w:rsid w:val="00664457"/>
    <w:rsid w:val="00664C0E"/>
    <w:rsid w:val="006653F5"/>
    <w:rsid w:val="00666860"/>
    <w:rsid w:val="006670A9"/>
    <w:rsid w:val="00670202"/>
    <w:rsid w:val="006717AB"/>
    <w:rsid w:val="00671ED3"/>
    <w:rsid w:val="00673DBD"/>
    <w:rsid w:val="00674441"/>
    <w:rsid w:val="0067626B"/>
    <w:rsid w:val="006765B4"/>
    <w:rsid w:val="00677D91"/>
    <w:rsid w:val="00680310"/>
    <w:rsid w:val="00681026"/>
    <w:rsid w:val="006812E4"/>
    <w:rsid w:val="00683155"/>
    <w:rsid w:val="00683B12"/>
    <w:rsid w:val="00684A6C"/>
    <w:rsid w:val="00685126"/>
    <w:rsid w:val="00685591"/>
    <w:rsid w:val="00685B95"/>
    <w:rsid w:val="00686680"/>
    <w:rsid w:val="006869E0"/>
    <w:rsid w:val="00686A14"/>
    <w:rsid w:val="00687678"/>
    <w:rsid w:val="00690E03"/>
    <w:rsid w:val="00691273"/>
    <w:rsid w:val="00691D57"/>
    <w:rsid w:val="006941E2"/>
    <w:rsid w:val="00694E8C"/>
    <w:rsid w:val="00696F0A"/>
    <w:rsid w:val="00697259"/>
    <w:rsid w:val="006976AC"/>
    <w:rsid w:val="006A1711"/>
    <w:rsid w:val="006A33D3"/>
    <w:rsid w:val="006A3460"/>
    <w:rsid w:val="006A40C3"/>
    <w:rsid w:val="006A420F"/>
    <w:rsid w:val="006A4432"/>
    <w:rsid w:val="006A4C77"/>
    <w:rsid w:val="006A5573"/>
    <w:rsid w:val="006A578E"/>
    <w:rsid w:val="006A5D36"/>
    <w:rsid w:val="006A7480"/>
    <w:rsid w:val="006A7B89"/>
    <w:rsid w:val="006B01A0"/>
    <w:rsid w:val="006B1E26"/>
    <w:rsid w:val="006B2990"/>
    <w:rsid w:val="006B3AFC"/>
    <w:rsid w:val="006B3B3C"/>
    <w:rsid w:val="006B4002"/>
    <w:rsid w:val="006B5018"/>
    <w:rsid w:val="006B65DB"/>
    <w:rsid w:val="006B7832"/>
    <w:rsid w:val="006B78CB"/>
    <w:rsid w:val="006B7D79"/>
    <w:rsid w:val="006C0F75"/>
    <w:rsid w:val="006C22A1"/>
    <w:rsid w:val="006C667C"/>
    <w:rsid w:val="006C756A"/>
    <w:rsid w:val="006D0D88"/>
    <w:rsid w:val="006D13C7"/>
    <w:rsid w:val="006D4ABD"/>
    <w:rsid w:val="006D6077"/>
    <w:rsid w:val="006D7681"/>
    <w:rsid w:val="006E08A9"/>
    <w:rsid w:val="006E1636"/>
    <w:rsid w:val="006E1FB6"/>
    <w:rsid w:val="006E4143"/>
    <w:rsid w:val="006E7B83"/>
    <w:rsid w:val="006F1130"/>
    <w:rsid w:val="006F1232"/>
    <w:rsid w:val="006F1515"/>
    <w:rsid w:val="006F1D1E"/>
    <w:rsid w:val="006F1FFE"/>
    <w:rsid w:val="006F2157"/>
    <w:rsid w:val="006F21EB"/>
    <w:rsid w:val="006F34EE"/>
    <w:rsid w:val="006F39C9"/>
    <w:rsid w:val="006F4B95"/>
    <w:rsid w:val="006F53CB"/>
    <w:rsid w:val="006F548A"/>
    <w:rsid w:val="006F6851"/>
    <w:rsid w:val="006F70FB"/>
    <w:rsid w:val="006F7112"/>
    <w:rsid w:val="006F7E30"/>
    <w:rsid w:val="00702676"/>
    <w:rsid w:val="00702D83"/>
    <w:rsid w:val="00704C7E"/>
    <w:rsid w:val="00704F81"/>
    <w:rsid w:val="00705579"/>
    <w:rsid w:val="00705B0C"/>
    <w:rsid w:val="007106CF"/>
    <w:rsid w:val="00710F84"/>
    <w:rsid w:val="0071106E"/>
    <w:rsid w:val="00712B25"/>
    <w:rsid w:val="007131D8"/>
    <w:rsid w:val="00713FED"/>
    <w:rsid w:val="00714923"/>
    <w:rsid w:val="00716B2B"/>
    <w:rsid w:val="00716C8E"/>
    <w:rsid w:val="007170A7"/>
    <w:rsid w:val="0072001A"/>
    <w:rsid w:val="0072008C"/>
    <w:rsid w:val="00722F08"/>
    <w:rsid w:val="007237E3"/>
    <w:rsid w:val="00723D81"/>
    <w:rsid w:val="00724B65"/>
    <w:rsid w:val="00725804"/>
    <w:rsid w:val="00725CE9"/>
    <w:rsid w:val="00726E7C"/>
    <w:rsid w:val="00727089"/>
    <w:rsid w:val="00730D28"/>
    <w:rsid w:val="00730D55"/>
    <w:rsid w:val="007311F5"/>
    <w:rsid w:val="007340A5"/>
    <w:rsid w:val="00734953"/>
    <w:rsid w:val="00735687"/>
    <w:rsid w:val="00735C82"/>
    <w:rsid w:val="00736F38"/>
    <w:rsid w:val="00740C00"/>
    <w:rsid w:val="007419AA"/>
    <w:rsid w:val="007468E6"/>
    <w:rsid w:val="00746CC0"/>
    <w:rsid w:val="00750538"/>
    <w:rsid w:val="0075093A"/>
    <w:rsid w:val="007514C0"/>
    <w:rsid w:val="00752A12"/>
    <w:rsid w:val="00752F43"/>
    <w:rsid w:val="0075409B"/>
    <w:rsid w:val="00754189"/>
    <w:rsid w:val="00754197"/>
    <w:rsid w:val="00754612"/>
    <w:rsid w:val="0075479F"/>
    <w:rsid w:val="007556C4"/>
    <w:rsid w:val="00755755"/>
    <w:rsid w:val="00760844"/>
    <w:rsid w:val="00760F26"/>
    <w:rsid w:val="00761F55"/>
    <w:rsid w:val="00762244"/>
    <w:rsid w:val="0076227F"/>
    <w:rsid w:val="0076234F"/>
    <w:rsid w:val="007643D7"/>
    <w:rsid w:val="00765580"/>
    <w:rsid w:val="0076750D"/>
    <w:rsid w:val="00770B99"/>
    <w:rsid w:val="0077174A"/>
    <w:rsid w:val="007733C6"/>
    <w:rsid w:val="007743B8"/>
    <w:rsid w:val="00774EAC"/>
    <w:rsid w:val="00775057"/>
    <w:rsid w:val="007751E1"/>
    <w:rsid w:val="00775413"/>
    <w:rsid w:val="007761AD"/>
    <w:rsid w:val="007762CD"/>
    <w:rsid w:val="00776E08"/>
    <w:rsid w:val="0077782A"/>
    <w:rsid w:val="00777D44"/>
    <w:rsid w:val="00780474"/>
    <w:rsid w:val="00780848"/>
    <w:rsid w:val="007816BE"/>
    <w:rsid w:val="0078437B"/>
    <w:rsid w:val="0078586D"/>
    <w:rsid w:val="00785D23"/>
    <w:rsid w:val="00786E28"/>
    <w:rsid w:val="00786FE8"/>
    <w:rsid w:val="00787474"/>
    <w:rsid w:val="00787B37"/>
    <w:rsid w:val="00790963"/>
    <w:rsid w:val="007914AD"/>
    <w:rsid w:val="00791880"/>
    <w:rsid w:val="007926FD"/>
    <w:rsid w:val="0079675F"/>
    <w:rsid w:val="00796D45"/>
    <w:rsid w:val="007970ED"/>
    <w:rsid w:val="00797BB4"/>
    <w:rsid w:val="00797F88"/>
    <w:rsid w:val="007A1EF6"/>
    <w:rsid w:val="007A2149"/>
    <w:rsid w:val="007A39A0"/>
    <w:rsid w:val="007A5285"/>
    <w:rsid w:val="007A592A"/>
    <w:rsid w:val="007A5D0B"/>
    <w:rsid w:val="007A5E6C"/>
    <w:rsid w:val="007A66DA"/>
    <w:rsid w:val="007A754A"/>
    <w:rsid w:val="007A789C"/>
    <w:rsid w:val="007B0572"/>
    <w:rsid w:val="007B0737"/>
    <w:rsid w:val="007B1CCE"/>
    <w:rsid w:val="007B316F"/>
    <w:rsid w:val="007B404B"/>
    <w:rsid w:val="007B4DE7"/>
    <w:rsid w:val="007B5B52"/>
    <w:rsid w:val="007B640E"/>
    <w:rsid w:val="007B70D3"/>
    <w:rsid w:val="007C05CC"/>
    <w:rsid w:val="007C11D8"/>
    <w:rsid w:val="007C1A7B"/>
    <w:rsid w:val="007C1B1D"/>
    <w:rsid w:val="007C1F47"/>
    <w:rsid w:val="007C2693"/>
    <w:rsid w:val="007C3267"/>
    <w:rsid w:val="007C3769"/>
    <w:rsid w:val="007C3AFF"/>
    <w:rsid w:val="007C4B49"/>
    <w:rsid w:val="007C521F"/>
    <w:rsid w:val="007C625D"/>
    <w:rsid w:val="007C63F8"/>
    <w:rsid w:val="007C707A"/>
    <w:rsid w:val="007C7571"/>
    <w:rsid w:val="007D02FF"/>
    <w:rsid w:val="007D0BD8"/>
    <w:rsid w:val="007D2097"/>
    <w:rsid w:val="007D22A5"/>
    <w:rsid w:val="007D3664"/>
    <w:rsid w:val="007D3931"/>
    <w:rsid w:val="007D3E4E"/>
    <w:rsid w:val="007D3FDB"/>
    <w:rsid w:val="007D50A8"/>
    <w:rsid w:val="007D54C2"/>
    <w:rsid w:val="007D64D2"/>
    <w:rsid w:val="007D6570"/>
    <w:rsid w:val="007D6CD3"/>
    <w:rsid w:val="007E17AA"/>
    <w:rsid w:val="007E2B8B"/>
    <w:rsid w:val="007E2BAF"/>
    <w:rsid w:val="007E4967"/>
    <w:rsid w:val="007E5EB6"/>
    <w:rsid w:val="007E67CB"/>
    <w:rsid w:val="007E6933"/>
    <w:rsid w:val="007E6CCC"/>
    <w:rsid w:val="007F0291"/>
    <w:rsid w:val="007F27FC"/>
    <w:rsid w:val="007F2810"/>
    <w:rsid w:val="007F29B7"/>
    <w:rsid w:val="007F3BC0"/>
    <w:rsid w:val="007F40C4"/>
    <w:rsid w:val="007F41A8"/>
    <w:rsid w:val="007F6296"/>
    <w:rsid w:val="007F66DC"/>
    <w:rsid w:val="00800AC5"/>
    <w:rsid w:val="00801700"/>
    <w:rsid w:val="0080292A"/>
    <w:rsid w:val="0080374D"/>
    <w:rsid w:val="00805C1D"/>
    <w:rsid w:val="00805F4A"/>
    <w:rsid w:val="00806978"/>
    <w:rsid w:val="00806E2C"/>
    <w:rsid w:val="008106D8"/>
    <w:rsid w:val="008113DD"/>
    <w:rsid w:val="00811446"/>
    <w:rsid w:val="0081221B"/>
    <w:rsid w:val="00812A79"/>
    <w:rsid w:val="00813128"/>
    <w:rsid w:val="00814699"/>
    <w:rsid w:val="008165DE"/>
    <w:rsid w:val="0081727B"/>
    <w:rsid w:val="00822066"/>
    <w:rsid w:val="00822693"/>
    <w:rsid w:val="008229DB"/>
    <w:rsid w:val="008240F0"/>
    <w:rsid w:val="008251DC"/>
    <w:rsid w:val="008256E6"/>
    <w:rsid w:val="0082679E"/>
    <w:rsid w:val="00826953"/>
    <w:rsid w:val="008309E6"/>
    <w:rsid w:val="00830EB6"/>
    <w:rsid w:val="008317FB"/>
    <w:rsid w:val="00833C74"/>
    <w:rsid w:val="0083629E"/>
    <w:rsid w:val="008374D6"/>
    <w:rsid w:val="00837791"/>
    <w:rsid w:val="00837839"/>
    <w:rsid w:val="00840401"/>
    <w:rsid w:val="00840F2C"/>
    <w:rsid w:val="0084297C"/>
    <w:rsid w:val="00843414"/>
    <w:rsid w:val="0084372B"/>
    <w:rsid w:val="0084581D"/>
    <w:rsid w:val="00845C8F"/>
    <w:rsid w:val="0084605E"/>
    <w:rsid w:val="0084726A"/>
    <w:rsid w:val="008472CE"/>
    <w:rsid w:val="00850694"/>
    <w:rsid w:val="00853ADF"/>
    <w:rsid w:val="00853F60"/>
    <w:rsid w:val="00854791"/>
    <w:rsid w:val="008554ED"/>
    <w:rsid w:val="0085579B"/>
    <w:rsid w:val="00855DA1"/>
    <w:rsid w:val="00856323"/>
    <w:rsid w:val="00856514"/>
    <w:rsid w:val="00856AD9"/>
    <w:rsid w:val="008610D6"/>
    <w:rsid w:val="0086114C"/>
    <w:rsid w:val="00861659"/>
    <w:rsid w:val="00861E5D"/>
    <w:rsid w:val="0086311A"/>
    <w:rsid w:val="00863DCA"/>
    <w:rsid w:val="0086459D"/>
    <w:rsid w:val="0086586E"/>
    <w:rsid w:val="00865AD9"/>
    <w:rsid w:val="00866ACD"/>
    <w:rsid w:val="00867894"/>
    <w:rsid w:val="00870099"/>
    <w:rsid w:val="00871773"/>
    <w:rsid w:val="00871AE4"/>
    <w:rsid w:val="00872C05"/>
    <w:rsid w:val="00872EF1"/>
    <w:rsid w:val="00874814"/>
    <w:rsid w:val="008750C4"/>
    <w:rsid w:val="00875702"/>
    <w:rsid w:val="0087587D"/>
    <w:rsid w:val="00875FAA"/>
    <w:rsid w:val="008776D9"/>
    <w:rsid w:val="00877881"/>
    <w:rsid w:val="00880435"/>
    <w:rsid w:val="00880731"/>
    <w:rsid w:val="00880B1B"/>
    <w:rsid w:val="00882464"/>
    <w:rsid w:val="00883699"/>
    <w:rsid w:val="00884B27"/>
    <w:rsid w:val="0088527D"/>
    <w:rsid w:val="008863B9"/>
    <w:rsid w:val="00887376"/>
    <w:rsid w:val="00890503"/>
    <w:rsid w:val="00891F5D"/>
    <w:rsid w:val="00894225"/>
    <w:rsid w:val="00894A0E"/>
    <w:rsid w:val="008953E1"/>
    <w:rsid w:val="008956EA"/>
    <w:rsid w:val="00896AEC"/>
    <w:rsid w:val="00896E9E"/>
    <w:rsid w:val="0089709F"/>
    <w:rsid w:val="00897B21"/>
    <w:rsid w:val="008A0607"/>
    <w:rsid w:val="008A20D3"/>
    <w:rsid w:val="008A259F"/>
    <w:rsid w:val="008A337F"/>
    <w:rsid w:val="008A33CE"/>
    <w:rsid w:val="008A59BA"/>
    <w:rsid w:val="008A5E44"/>
    <w:rsid w:val="008A64B3"/>
    <w:rsid w:val="008B0B38"/>
    <w:rsid w:val="008B3A85"/>
    <w:rsid w:val="008B3F05"/>
    <w:rsid w:val="008B3FDA"/>
    <w:rsid w:val="008B63DD"/>
    <w:rsid w:val="008C0AC7"/>
    <w:rsid w:val="008C1B9E"/>
    <w:rsid w:val="008C1D34"/>
    <w:rsid w:val="008C2A98"/>
    <w:rsid w:val="008C2E1D"/>
    <w:rsid w:val="008C4907"/>
    <w:rsid w:val="008C56EC"/>
    <w:rsid w:val="008C63DE"/>
    <w:rsid w:val="008C6671"/>
    <w:rsid w:val="008C6C5A"/>
    <w:rsid w:val="008C7A6B"/>
    <w:rsid w:val="008C7D81"/>
    <w:rsid w:val="008D149F"/>
    <w:rsid w:val="008D157F"/>
    <w:rsid w:val="008D1E9C"/>
    <w:rsid w:val="008D2728"/>
    <w:rsid w:val="008D2757"/>
    <w:rsid w:val="008D2A73"/>
    <w:rsid w:val="008D3C13"/>
    <w:rsid w:val="008D629A"/>
    <w:rsid w:val="008D6844"/>
    <w:rsid w:val="008E12C9"/>
    <w:rsid w:val="008E16EC"/>
    <w:rsid w:val="008E1E7B"/>
    <w:rsid w:val="008E3B9B"/>
    <w:rsid w:val="008E4258"/>
    <w:rsid w:val="008E4940"/>
    <w:rsid w:val="008E5CEE"/>
    <w:rsid w:val="008E6ED2"/>
    <w:rsid w:val="008E7B65"/>
    <w:rsid w:val="008F02D7"/>
    <w:rsid w:val="008F24E8"/>
    <w:rsid w:val="008F25B4"/>
    <w:rsid w:val="008F326E"/>
    <w:rsid w:val="008F4264"/>
    <w:rsid w:val="008F4C1C"/>
    <w:rsid w:val="008F5179"/>
    <w:rsid w:val="008F5C40"/>
    <w:rsid w:val="008F5EB3"/>
    <w:rsid w:val="008F6E83"/>
    <w:rsid w:val="0090025A"/>
    <w:rsid w:val="009002E8"/>
    <w:rsid w:val="0090657B"/>
    <w:rsid w:val="00906DDA"/>
    <w:rsid w:val="009072B8"/>
    <w:rsid w:val="009073F6"/>
    <w:rsid w:val="00910FED"/>
    <w:rsid w:val="009114ED"/>
    <w:rsid w:val="009117CB"/>
    <w:rsid w:val="00911D7F"/>
    <w:rsid w:val="00912011"/>
    <w:rsid w:val="00912107"/>
    <w:rsid w:val="00912414"/>
    <w:rsid w:val="00912B45"/>
    <w:rsid w:val="00912F43"/>
    <w:rsid w:val="00913B66"/>
    <w:rsid w:val="00913EE1"/>
    <w:rsid w:val="00914092"/>
    <w:rsid w:val="009154DE"/>
    <w:rsid w:val="009166C4"/>
    <w:rsid w:val="00916B1E"/>
    <w:rsid w:val="009179F4"/>
    <w:rsid w:val="00921303"/>
    <w:rsid w:val="00921654"/>
    <w:rsid w:val="00921736"/>
    <w:rsid w:val="00922D87"/>
    <w:rsid w:val="0092327D"/>
    <w:rsid w:val="0092357D"/>
    <w:rsid w:val="00923580"/>
    <w:rsid w:val="00923D1E"/>
    <w:rsid w:val="00924964"/>
    <w:rsid w:val="00925E08"/>
    <w:rsid w:val="009269B1"/>
    <w:rsid w:val="00926B21"/>
    <w:rsid w:val="00927F11"/>
    <w:rsid w:val="00930519"/>
    <w:rsid w:val="0093111B"/>
    <w:rsid w:val="009316D9"/>
    <w:rsid w:val="00931FA9"/>
    <w:rsid w:val="00932B9A"/>
    <w:rsid w:val="009330A7"/>
    <w:rsid w:val="009340C5"/>
    <w:rsid w:val="009344C9"/>
    <w:rsid w:val="00934F97"/>
    <w:rsid w:val="00935487"/>
    <w:rsid w:val="00935617"/>
    <w:rsid w:val="0093629C"/>
    <w:rsid w:val="009370A7"/>
    <w:rsid w:val="0093751E"/>
    <w:rsid w:val="00940F6F"/>
    <w:rsid w:val="00943365"/>
    <w:rsid w:val="009438AD"/>
    <w:rsid w:val="009447A6"/>
    <w:rsid w:val="00944D81"/>
    <w:rsid w:val="009450E4"/>
    <w:rsid w:val="00945E0D"/>
    <w:rsid w:val="00946093"/>
    <w:rsid w:val="009471B2"/>
    <w:rsid w:val="00947AB3"/>
    <w:rsid w:val="00947FE4"/>
    <w:rsid w:val="00950973"/>
    <w:rsid w:val="00951366"/>
    <w:rsid w:val="009527EB"/>
    <w:rsid w:val="00953AF6"/>
    <w:rsid w:val="00953F80"/>
    <w:rsid w:val="00954D50"/>
    <w:rsid w:val="00957EDC"/>
    <w:rsid w:val="009621C3"/>
    <w:rsid w:val="00962DF7"/>
    <w:rsid w:val="00963C28"/>
    <w:rsid w:val="00964902"/>
    <w:rsid w:val="0096492F"/>
    <w:rsid w:val="009678FE"/>
    <w:rsid w:val="00970A8D"/>
    <w:rsid w:val="00970F4F"/>
    <w:rsid w:val="00970F84"/>
    <w:rsid w:val="00971A2A"/>
    <w:rsid w:val="00971EE3"/>
    <w:rsid w:val="00972749"/>
    <w:rsid w:val="00972D76"/>
    <w:rsid w:val="00973B1B"/>
    <w:rsid w:val="00973EFC"/>
    <w:rsid w:val="00975891"/>
    <w:rsid w:val="0097637E"/>
    <w:rsid w:val="0097656E"/>
    <w:rsid w:val="00976B76"/>
    <w:rsid w:val="00977B4F"/>
    <w:rsid w:val="00983514"/>
    <w:rsid w:val="009835EC"/>
    <w:rsid w:val="00983A32"/>
    <w:rsid w:val="00984E74"/>
    <w:rsid w:val="009909F7"/>
    <w:rsid w:val="00990DFB"/>
    <w:rsid w:val="00991713"/>
    <w:rsid w:val="00991AC3"/>
    <w:rsid w:val="0099214F"/>
    <w:rsid w:val="00993BA2"/>
    <w:rsid w:val="009943DB"/>
    <w:rsid w:val="00995FB6"/>
    <w:rsid w:val="00996713"/>
    <w:rsid w:val="009967EC"/>
    <w:rsid w:val="009A0F59"/>
    <w:rsid w:val="009A1891"/>
    <w:rsid w:val="009A2DF7"/>
    <w:rsid w:val="009A37C4"/>
    <w:rsid w:val="009A40FE"/>
    <w:rsid w:val="009A4C42"/>
    <w:rsid w:val="009A52BA"/>
    <w:rsid w:val="009B05A4"/>
    <w:rsid w:val="009B09D6"/>
    <w:rsid w:val="009B28FC"/>
    <w:rsid w:val="009B30E7"/>
    <w:rsid w:val="009B443A"/>
    <w:rsid w:val="009B5A04"/>
    <w:rsid w:val="009B6374"/>
    <w:rsid w:val="009B653F"/>
    <w:rsid w:val="009C09BD"/>
    <w:rsid w:val="009C0AB5"/>
    <w:rsid w:val="009C192A"/>
    <w:rsid w:val="009C2F51"/>
    <w:rsid w:val="009C33C6"/>
    <w:rsid w:val="009C3415"/>
    <w:rsid w:val="009C50BE"/>
    <w:rsid w:val="009C5548"/>
    <w:rsid w:val="009C5D2D"/>
    <w:rsid w:val="009C7039"/>
    <w:rsid w:val="009D03EE"/>
    <w:rsid w:val="009D1694"/>
    <w:rsid w:val="009D24CA"/>
    <w:rsid w:val="009D2616"/>
    <w:rsid w:val="009D2693"/>
    <w:rsid w:val="009D349F"/>
    <w:rsid w:val="009D3F54"/>
    <w:rsid w:val="009D54B7"/>
    <w:rsid w:val="009D553B"/>
    <w:rsid w:val="009D7452"/>
    <w:rsid w:val="009D7DA1"/>
    <w:rsid w:val="009E0F1E"/>
    <w:rsid w:val="009E1A23"/>
    <w:rsid w:val="009E1EBE"/>
    <w:rsid w:val="009E2402"/>
    <w:rsid w:val="009E2908"/>
    <w:rsid w:val="009E3013"/>
    <w:rsid w:val="009E4073"/>
    <w:rsid w:val="009E5286"/>
    <w:rsid w:val="009E7DA7"/>
    <w:rsid w:val="009E7FEB"/>
    <w:rsid w:val="009F0B88"/>
    <w:rsid w:val="009F0C68"/>
    <w:rsid w:val="009F1CCA"/>
    <w:rsid w:val="009F2617"/>
    <w:rsid w:val="009F27EC"/>
    <w:rsid w:val="009F2DCD"/>
    <w:rsid w:val="009F347F"/>
    <w:rsid w:val="009F48C7"/>
    <w:rsid w:val="009F4A8A"/>
    <w:rsid w:val="009F4B8A"/>
    <w:rsid w:val="009F56E2"/>
    <w:rsid w:val="009F5884"/>
    <w:rsid w:val="009F70D1"/>
    <w:rsid w:val="009F721D"/>
    <w:rsid w:val="00A007EC"/>
    <w:rsid w:val="00A0209E"/>
    <w:rsid w:val="00A03027"/>
    <w:rsid w:val="00A04DD7"/>
    <w:rsid w:val="00A060F3"/>
    <w:rsid w:val="00A07494"/>
    <w:rsid w:val="00A1077F"/>
    <w:rsid w:val="00A10A37"/>
    <w:rsid w:val="00A119E1"/>
    <w:rsid w:val="00A145E0"/>
    <w:rsid w:val="00A15704"/>
    <w:rsid w:val="00A15BAD"/>
    <w:rsid w:val="00A208BC"/>
    <w:rsid w:val="00A20E9B"/>
    <w:rsid w:val="00A21972"/>
    <w:rsid w:val="00A219DA"/>
    <w:rsid w:val="00A229DF"/>
    <w:rsid w:val="00A23981"/>
    <w:rsid w:val="00A247EA"/>
    <w:rsid w:val="00A24E9F"/>
    <w:rsid w:val="00A25747"/>
    <w:rsid w:val="00A263BA"/>
    <w:rsid w:val="00A2670A"/>
    <w:rsid w:val="00A2690D"/>
    <w:rsid w:val="00A27C75"/>
    <w:rsid w:val="00A30911"/>
    <w:rsid w:val="00A3125F"/>
    <w:rsid w:val="00A31913"/>
    <w:rsid w:val="00A31E55"/>
    <w:rsid w:val="00A33233"/>
    <w:rsid w:val="00A35000"/>
    <w:rsid w:val="00A35828"/>
    <w:rsid w:val="00A359C9"/>
    <w:rsid w:val="00A35C30"/>
    <w:rsid w:val="00A35CD5"/>
    <w:rsid w:val="00A3746A"/>
    <w:rsid w:val="00A376F1"/>
    <w:rsid w:val="00A37A0E"/>
    <w:rsid w:val="00A4040B"/>
    <w:rsid w:val="00A40C59"/>
    <w:rsid w:val="00A410C4"/>
    <w:rsid w:val="00A41A0D"/>
    <w:rsid w:val="00A41B88"/>
    <w:rsid w:val="00A41D33"/>
    <w:rsid w:val="00A428B3"/>
    <w:rsid w:val="00A42A58"/>
    <w:rsid w:val="00A45D81"/>
    <w:rsid w:val="00A4605F"/>
    <w:rsid w:val="00A479D7"/>
    <w:rsid w:val="00A50576"/>
    <w:rsid w:val="00A51438"/>
    <w:rsid w:val="00A52B0B"/>
    <w:rsid w:val="00A548FB"/>
    <w:rsid w:val="00A55018"/>
    <w:rsid w:val="00A55BAF"/>
    <w:rsid w:val="00A55D50"/>
    <w:rsid w:val="00A55DF4"/>
    <w:rsid w:val="00A5655F"/>
    <w:rsid w:val="00A56FFA"/>
    <w:rsid w:val="00A575B3"/>
    <w:rsid w:val="00A57E47"/>
    <w:rsid w:val="00A57EF5"/>
    <w:rsid w:val="00A61613"/>
    <w:rsid w:val="00A61D2B"/>
    <w:rsid w:val="00A61D80"/>
    <w:rsid w:val="00A6200F"/>
    <w:rsid w:val="00A620E9"/>
    <w:rsid w:val="00A625E2"/>
    <w:rsid w:val="00A64097"/>
    <w:rsid w:val="00A64B7E"/>
    <w:rsid w:val="00A67C55"/>
    <w:rsid w:val="00A67C5B"/>
    <w:rsid w:val="00A70848"/>
    <w:rsid w:val="00A71023"/>
    <w:rsid w:val="00A71778"/>
    <w:rsid w:val="00A7233D"/>
    <w:rsid w:val="00A72BC0"/>
    <w:rsid w:val="00A72D49"/>
    <w:rsid w:val="00A736B6"/>
    <w:rsid w:val="00A73C7B"/>
    <w:rsid w:val="00A74F99"/>
    <w:rsid w:val="00A75E42"/>
    <w:rsid w:val="00A76E30"/>
    <w:rsid w:val="00A770CD"/>
    <w:rsid w:val="00A77255"/>
    <w:rsid w:val="00A77DA1"/>
    <w:rsid w:val="00A80CF0"/>
    <w:rsid w:val="00A818D4"/>
    <w:rsid w:val="00A81B46"/>
    <w:rsid w:val="00A835D5"/>
    <w:rsid w:val="00A8395A"/>
    <w:rsid w:val="00A841A7"/>
    <w:rsid w:val="00A87452"/>
    <w:rsid w:val="00A87DCD"/>
    <w:rsid w:val="00A91FD1"/>
    <w:rsid w:val="00A92A18"/>
    <w:rsid w:val="00A9337F"/>
    <w:rsid w:val="00A93BD8"/>
    <w:rsid w:val="00A93CC2"/>
    <w:rsid w:val="00A944DF"/>
    <w:rsid w:val="00A949EB"/>
    <w:rsid w:val="00A94EC3"/>
    <w:rsid w:val="00A95530"/>
    <w:rsid w:val="00A9660F"/>
    <w:rsid w:val="00A967DE"/>
    <w:rsid w:val="00AA07F1"/>
    <w:rsid w:val="00AA116E"/>
    <w:rsid w:val="00AA12CB"/>
    <w:rsid w:val="00AA248F"/>
    <w:rsid w:val="00AA2B2F"/>
    <w:rsid w:val="00AA3EC8"/>
    <w:rsid w:val="00AA414D"/>
    <w:rsid w:val="00AA5A29"/>
    <w:rsid w:val="00AA6A56"/>
    <w:rsid w:val="00AA6CF5"/>
    <w:rsid w:val="00AA6D7E"/>
    <w:rsid w:val="00AA7941"/>
    <w:rsid w:val="00AA7AEC"/>
    <w:rsid w:val="00AB0B7E"/>
    <w:rsid w:val="00AB15DC"/>
    <w:rsid w:val="00AB3FF2"/>
    <w:rsid w:val="00AB4381"/>
    <w:rsid w:val="00AB5136"/>
    <w:rsid w:val="00AB55FB"/>
    <w:rsid w:val="00AB5A95"/>
    <w:rsid w:val="00AB5C6D"/>
    <w:rsid w:val="00AB662E"/>
    <w:rsid w:val="00AB6EB4"/>
    <w:rsid w:val="00AC0D50"/>
    <w:rsid w:val="00AC20B1"/>
    <w:rsid w:val="00AC3426"/>
    <w:rsid w:val="00AC3985"/>
    <w:rsid w:val="00AC45FA"/>
    <w:rsid w:val="00AC52C7"/>
    <w:rsid w:val="00AC70B1"/>
    <w:rsid w:val="00AD0E6B"/>
    <w:rsid w:val="00AD0EB9"/>
    <w:rsid w:val="00AD29D4"/>
    <w:rsid w:val="00AD3121"/>
    <w:rsid w:val="00AD397B"/>
    <w:rsid w:val="00AD398C"/>
    <w:rsid w:val="00AD7FC5"/>
    <w:rsid w:val="00AE0508"/>
    <w:rsid w:val="00AE0EFB"/>
    <w:rsid w:val="00AE1D45"/>
    <w:rsid w:val="00AE2073"/>
    <w:rsid w:val="00AE2BFF"/>
    <w:rsid w:val="00AE2EDF"/>
    <w:rsid w:val="00AE2FFD"/>
    <w:rsid w:val="00AE30AA"/>
    <w:rsid w:val="00AE3AC0"/>
    <w:rsid w:val="00AE3E52"/>
    <w:rsid w:val="00AE4AF4"/>
    <w:rsid w:val="00AE6650"/>
    <w:rsid w:val="00AE76D0"/>
    <w:rsid w:val="00AF00EA"/>
    <w:rsid w:val="00AF0783"/>
    <w:rsid w:val="00AF1137"/>
    <w:rsid w:val="00AF1CC0"/>
    <w:rsid w:val="00AF1D09"/>
    <w:rsid w:val="00AF255A"/>
    <w:rsid w:val="00AF5683"/>
    <w:rsid w:val="00AF78B4"/>
    <w:rsid w:val="00AF7E3B"/>
    <w:rsid w:val="00B0048B"/>
    <w:rsid w:val="00B0169E"/>
    <w:rsid w:val="00B034AF"/>
    <w:rsid w:val="00B04742"/>
    <w:rsid w:val="00B04C3D"/>
    <w:rsid w:val="00B066A3"/>
    <w:rsid w:val="00B06D50"/>
    <w:rsid w:val="00B07D67"/>
    <w:rsid w:val="00B07D69"/>
    <w:rsid w:val="00B1009E"/>
    <w:rsid w:val="00B10809"/>
    <w:rsid w:val="00B1154F"/>
    <w:rsid w:val="00B11ACA"/>
    <w:rsid w:val="00B12E05"/>
    <w:rsid w:val="00B13B7E"/>
    <w:rsid w:val="00B141A0"/>
    <w:rsid w:val="00B144C8"/>
    <w:rsid w:val="00B169AD"/>
    <w:rsid w:val="00B178CE"/>
    <w:rsid w:val="00B1795C"/>
    <w:rsid w:val="00B17DEC"/>
    <w:rsid w:val="00B21D5A"/>
    <w:rsid w:val="00B2214E"/>
    <w:rsid w:val="00B2298C"/>
    <w:rsid w:val="00B23408"/>
    <w:rsid w:val="00B23A0F"/>
    <w:rsid w:val="00B23E7E"/>
    <w:rsid w:val="00B24216"/>
    <w:rsid w:val="00B244E8"/>
    <w:rsid w:val="00B24E21"/>
    <w:rsid w:val="00B25836"/>
    <w:rsid w:val="00B25947"/>
    <w:rsid w:val="00B269FD"/>
    <w:rsid w:val="00B2711F"/>
    <w:rsid w:val="00B27A04"/>
    <w:rsid w:val="00B3132F"/>
    <w:rsid w:val="00B31544"/>
    <w:rsid w:val="00B31CCC"/>
    <w:rsid w:val="00B33D53"/>
    <w:rsid w:val="00B33EDB"/>
    <w:rsid w:val="00B34873"/>
    <w:rsid w:val="00B349A0"/>
    <w:rsid w:val="00B40946"/>
    <w:rsid w:val="00B42501"/>
    <w:rsid w:val="00B43AD0"/>
    <w:rsid w:val="00B43DC1"/>
    <w:rsid w:val="00B44221"/>
    <w:rsid w:val="00B44B0E"/>
    <w:rsid w:val="00B460CE"/>
    <w:rsid w:val="00B462F0"/>
    <w:rsid w:val="00B47FA9"/>
    <w:rsid w:val="00B500AE"/>
    <w:rsid w:val="00B50567"/>
    <w:rsid w:val="00B508AB"/>
    <w:rsid w:val="00B52540"/>
    <w:rsid w:val="00B547B0"/>
    <w:rsid w:val="00B55AD7"/>
    <w:rsid w:val="00B55F21"/>
    <w:rsid w:val="00B56601"/>
    <w:rsid w:val="00B56E8D"/>
    <w:rsid w:val="00B6051E"/>
    <w:rsid w:val="00B608A7"/>
    <w:rsid w:val="00B6233D"/>
    <w:rsid w:val="00B62567"/>
    <w:rsid w:val="00B627CC"/>
    <w:rsid w:val="00B62C33"/>
    <w:rsid w:val="00B62F12"/>
    <w:rsid w:val="00B636DB"/>
    <w:rsid w:val="00B64FEB"/>
    <w:rsid w:val="00B66095"/>
    <w:rsid w:val="00B66096"/>
    <w:rsid w:val="00B66F1C"/>
    <w:rsid w:val="00B67E0E"/>
    <w:rsid w:val="00B70476"/>
    <w:rsid w:val="00B70F9F"/>
    <w:rsid w:val="00B71AD1"/>
    <w:rsid w:val="00B71DDD"/>
    <w:rsid w:val="00B72499"/>
    <w:rsid w:val="00B72A00"/>
    <w:rsid w:val="00B7352C"/>
    <w:rsid w:val="00B749C1"/>
    <w:rsid w:val="00B74FA1"/>
    <w:rsid w:val="00B75878"/>
    <w:rsid w:val="00B758A1"/>
    <w:rsid w:val="00B76019"/>
    <w:rsid w:val="00B77EB7"/>
    <w:rsid w:val="00B8041C"/>
    <w:rsid w:val="00B84F38"/>
    <w:rsid w:val="00B8572C"/>
    <w:rsid w:val="00B90628"/>
    <w:rsid w:val="00B90E19"/>
    <w:rsid w:val="00B91ACE"/>
    <w:rsid w:val="00B93051"/>
    <w:rsid w:val="00B934AD"/>
    <w:rsid w:val="00B94239"/>
    <w:rsid w:val="00B94A40"/>
    <w:rsid w:val="00B96059"/>
    <w:rsid w:val="00BA165C"/>
    <w:rsid w:val="00BA2F84"/>
    <w:rsid w:val="00BA3A6B"/>
    <w:rsid w:val="00BA4030"/>
    <w:rsid w:val="00BA42F9"/>
    <w:rsid w:val="00BA537F"/>
    <w:rsid w:val="00BA55EE"/>
    <w:rsid w:val="00BA582E"/>
    <w:rsid w:val="00BA645E"/>
    <w:rsid w:val="00BA6FCF"/>
    <w:rsid w:val="00BA71A7"/>
    <w:rsid w:val="00BA7626"/>
    <w:rsid w:val="00BA774A"/>
    <w:rsid w:val="00BB08A0"/>
    <w:rsid w:val="00BB1257"/>
    <w:rsid w:val="00BB2AD7"/>
    <w:rsid w:val="00BB403A"/>
    <w:rsid w:val="00BB43FF"/>
    <w:rsid w:val="00BB5660"/>
    <w:rsid w:val="00BB5BDC"/>
    <w:rsid w:val="00BB5FB3"/>
    <w:rsid w:val="00BB623E"/>
    <w:rsid w:val="00BB6898"/>
    <w:rsid w:val="00BB7BBD"/>
    <w:rsid w:val="00BB7E1C"/>
    <w:rsid w:val="00BC199F"/>
    <w:rsid w:val="00BC3D8F"/>
    <w:rsid w:val="00BC4317"/>
    <w:rsid w:val="00BC439C"/>
    <w:rsid w:val="00BC4F59"/>
    <w:rsid w:val="00BC5C4E"/>
    <w:rsid w:val="00BC740A"/>
    <w:rsid w:val="00BC7ED0"/>
    <w:rsid w:val="00BD0802"/>
    <w:rsid w:val="00BD178F"/>
    <w:rsid w:val="00BD21B3"/>
    <w:rsid w:val="00BD3065"/>
    <w:rsid w:val="00BD503B"/>
    <w:rsid w:val="00BD59C0"/>
    <w:rsid w:val="00BD5C50"/>
    <w:rsid w:val="00BD6CC3"/>
    <w:rsid w:val="00BD73EC"/>
    <w:rsid w:val="00BD7F8B"/>
    <w:rsid w:val="00BE1116"/>
    <w:rsid w:val="00BE1AB4"/>
    <w:rsid w:val="00BE2D8E"/>
    <w:rsid w:val="00BE3D4F"/>
    <w:rsid w:val="00BE4509"/>
    <w:rsid w:val="00BE5160"/>
    <w:rsid w:val="00BE5442"/>
    <w:rsid w:val="00BE58DA"/>
    <w:rsid w:val="00BE64ED"/>
    <w:rsid w:val="00BF0F8F"/>
    <w:rsid w:val="00BF1A6A"/>
    <w:rsid w:val="00BF2F0A"/>
    <w:rsid w:val="00BF3457"/>
    <w:rsid w:val="00BF46C3"/>
    <w:rsid w:val="00BF4CCF"/>
    <w:rsid w:val="00BF58D8"/>
    <w:rsid w:val="00BF60D2"/>
    <w:rsid w:val="00BF6C03"/>
    <w:rsid w:val="00BF7298"/>
    <w:rsid w:val="00C00D4B"/>
    <w:rsid w:val="00C0135F"/>
    <w:rsid w:val="00C01D95"/>
    <w:rsid w:val="00C0276C"/>
    <w:rsid w:val="00C037C5"/>
    <w:rsid w:val="00C03D49"/>
    <w:rsid w:val="00C04B38"/>
    <w:rsid w:val="00C05BFB"/>
    <w:rsid w:val="00C060CA"/>
    <w:rsid w:val="00C11311"/>
    <w:rsid w:val="00C12100"/>
    <w:rsid w:val="00C121E2"/>
    <w:rsid w:val="00C1358C"/>
    <w:rsid w:val="00C164F9"/>
    <w:rsid w:val="00C16CDA"/>
    <w:rsid w:val="00C21042"/>
    <w:rsid w:val="00C2140C"/>
    <w:rsid w:val="00C2226A"/>
    <w:rsid w:val="00C31009"/>
    <w:rsid w:val="00C31D25"/>
    <w:rsid w:val="00C3262C"/>
    <w:rsid w:val="00C33FBC"/>
    <w:rsid w:val="00C34FB1"/>
    <w:rsid w:val="00C36186"/>
    <w:rsid w:val="00C3676C"/>
    <w:rsid w:val="00C4076A"/>
    <w:rsid w:val="00C40EA5"/>
    <w:rsid w:val="00C422FB"/>
    <w:rsid w:val="00C42FF3"/>
    <w:rsid w:val="00C4342A"/>
    <w:rsid w:val="00C44249"/>
    <w:rsid w:val="00C451D8"/>
    <w:rsid w:val="00C4521C"/>
    <w:rsid w:val="00C47201"/>
    <w:rsid w:val="00C479AE"/>
    <w:rsid w:val="00C47A20"/>
    <w:rsid w:val="00C50DA0"/>
    <w:rsid w:val="00C5208C"/>
    <w:rsid w:val="00C5247D"/>
    <w:rsid w:val="00C52A75"/>
    <w:rsid w:val="00C535C7"/>
    <w:rsid w:val="00C549AE"/>
    <w:rsid w:val="00C54B48"/>
    <w:rsid w:val="00C55C0A"/>
    <w:rsid w:val="00C55D0E"/>
    <w:rsid w:val="00C5635B"/>
    <w:rsid w:val="00C605C3"/>
    <w:rsid w:val="00C6157D"/>
    <w:rsid w:val="00C63254"/>
    <w:rsid w:val="00C63DF3"/>
    <w:rsid w:val="00C63F10"/>
    <w:rsid w:val="00C63F68"/>
    <w:rsid w:val="00C63FF2"/>
    <w:rsid w:val="00C642B5"/>
    <w:rsid w:val="00C648A6"/>
    <w:rsid w:val="00C64D24"/>
    <w:rsid w:val="00C65BCB"/>
    <w:rsid w:val="00C66555"/>
    <w:rsid w:val="00C6674B"/>
    <w:rsid w:val="00C6678E"/>
    <w:rsid w:val="00C669CC"/>
    <w:rsid w:val="00C71870"/>
    <w:rsid w:val="00C71970"/>
    <w:rsid w:val="00C71F4A"/>
    <w:rsid w:val="00C7273E"/>
    <w:rsid w:val="00C73FEA"/>
    <w:rsid w:val="00C743C6"/>
    <w:rsid w:val="00C74D0B"/>
    <w:rsid w:val="00C75A52"/>
    <w:rsid w:val="00C806AA"/>
    <w:rsid w:val="00C83076"/>
    <w:rsid w:val="00C84D08"/>
    <w:rsid w:val="00C850DB"/>
    <w:rsid w:val="00C85705"/>
    <w:rsid w:val="00C85A61"/>
    <w:rsid w:val="00C86A3C"/>
    <w:rsid w:val="00C86ACA"/>
    <w:rsid w:val="00C8733A"/>
    <w:rsid w:val="00C904E5"/>
    <w:rsid w:val="00C90F36"/>
    <w:rsid w:val="00C928A6"/>
    <w:rsid w:val="00C9494F"/>
    <w:rsid w:val="00C96770"/>
    <w:rsid w:val="00C9743D"/>
    <w:rsid w:val="00CA03CA"/>
    <w:rsid w:val="00CA0481"/>
    <w:rsid w:val="00CA09FF"/>
    <w:rsid w:val="00CA21D8"/>
    <w:rsid w:val="00CA4493"/>
    <w:rsid w:val="00CA680A"/>
    <w:rsid w:val="00CA6B78"/>
    <w:rsid w:val="00CA7B5E"/>
    <w:rsid w:val="00CB00C1"/>
    <w:rsid w:val="00CB00DE"/>
    <w:rsid w:val="00CB09AA"/>
    <w:rsid w:val="00CB2AFE"/>
    <w:rsid w:val="00CB33B8"/>
    <w:rsid w:val="00CB450D"/>
    <w:rsid w:val="00CB64FD"/>
    <w:rsid w:val="00CB712A"/>
    <w:rsid w:val="00CB725B"/>
    <w:rsid w:val="00CB7EB0"/>
    <w:rsid w:val="00CC034B"/>
    <w:rsid w:val="00CC1892"/>
    <w:rsid w:val="00CC2066"/>
    <w:rsid w:val="00CC25CE"/>
    <w:rsid w:val="00CC26D0"/>
    <w:rsid w:val="00CC2E7C"/>
    <w:rsid w:val="00CC365C"/>
    <w:rsid w:val="00CC3FB0"/>
    <w:rsid w:val="00CC41F4"/>
    <w:rsid w:val="00CC530F"/>
    <w:rsid w:val="00CC6C0C"/>
    <w:rsid w:val="00CC6CC3"/>
    <w:rsid w:val="00CC7830"/>
    <w:rsid w:val="00CD116D"/>
    <w:rsid w:val="00CD141C"/>
    <w:rsid w:val="00CD16C3"/>
    <w:rsid w:val="00CD2CAC"/>
    <w:rsid w:val="00CD340E"/>
    <w:rsid w:val="00CD3716"/>
    <w:rsid w:val="00CD40EF"/>
    <w:rsid w:val="00CD4715"/>
    <w:rsid w:val="00CD4B33"/>
    <w:rsid w:val="00CD67DE"/>
    <w:rsid w:val="00CE0A83"/>
    <w:rsid w:val="00CE2D88"/>
    <w:rsid w:val="00CE312A"/>
    <w:rsid w:val="00CE570E"/>
    <w:rsid w:val="00CE6182"/>
    <w:rsid w:val="00CE657A"/>
    <w:rsid w:val="00CE6DF0"/>
    <w:rsid w:val="00CE6F5F"/>
    <w:rsid w:val="00CE70EB"/>
    <w:rsid w:val="00CF0C45"/>
    <w:rsid w:val="00CF2280"/>
    <w:rsid w:val="00CF2D5F"/>
    <w:rsid w:val="00CF30FE"/>
    <w:rsid w:val="00CF3344"/>
    <w:rsid w:val="00CF3ACB"/>
    <w:rsid w:val="00CF40BF"/>
    <w:rsid w:val="00CF5D61"/>
    <w:rsid w:val="00D00FBB"/>
    <w:rsid w:val="00D016EE"/>
    <w:rsid w:val="00D02075"/>
    <w:rsid w:val="00D0208C"/>
    <w:rsid w:val="00D02233"/>
    <w:rsid w:val="00D02862"/>
    <w:rsid w:val="00D03E0C"/>
    <w:rsid w:val="00D10703"/>
    <w:rsid w:val="00D11FDC"/>
    <w:rsid w:val="00D130B7"/>
    <w:rsid w:val="00D1364C"/>
    <w:rsid w:val="00D165B3"/>
    <w:rsid w:val="00D1773F"/>
    <w:rsid w:val="00D20A9E"/>
    <w:rsid w:val="00D21577"/>
    <w:rsid w:val="00D21F5B"/>
    <w:rsid w:val="00D23933"/>
    <w:rsid w:val="00D25DBB"/>
    <w:rsid w:val="00D25E56"/>
    <w:rsid w:val="00D27F1D"/>
    <w:rsid w:val="00D30982"/>
    <w:rsid w:val="00D31104"/>
    <w:rsid w:val="00D3208B"/>
    <w:rsid w:val="00D33782"/>
    <w:rsid w:val="00D36F9F"/>
    <w:rsid w:val="00D379FF"/>
    <w:rsid w:val="00D37E5A"/>
    <w:rsid w:val="00D422A9"/>
    <w:rsid w:val="00D42F9F"/>
    <w:rsid w:val="00D4330A"/>
    <w:rsid w:val="00D4353E"/>
    <w:rsid w:val="00D4645E"/>
    <w:rsid w:val="00D464EC"/>
    <w:rsid w:val="00D477ED"/>
    <w:rsid w:val="00D477F1"/>
    <w:rsid w:val="00D47BA0"/>
    <w:rsid w:val="00D47BE0"/>
    <w:rsid w:val="00D50765"/>
    <w:rsid w:val="00D51053"/>
    <w:rsid w:val="00D5137B"/>
    <w:rsid w:val="00D52139"/>
    <w:rsid w:val="00D5284A"/>
    <w:rsid w:val="00D53121"/>
    <w:rsid w:val="00D5463F"/>
    <w:rsid w:val="00D564C1"/>
    <w:rsid w:val="00D60A00"/>
    <w:rsid w:val="00D60BF0"/>
    <w:rsid w:val="00D60E23"/>
    <w:rsid w:val="00D61C40"/>
    <w:rsid w:val="00D61F8A"/>
    <w:rsid w:val="00D623C1"/>
    <w:rsid w:val="00D63117"/>
    <w:rsid w:val="00D65181"/>
    <w:rsid w:val="00D65430"/>
    <w:rsid w:val="00D65452"/>
    <w:rsid w:val="00D66949"/>
    <w:rsid w:val="00D66FA8"/>
    <w:rsid w:val="00D677F5"/>
    <w:rsid w:val="00D709F1"/>
    <w:rsid w:val="00D70FC6"/>
    <w:rsid w:val="00D7164D"/>
    <w:rsid w:val="00D71CC8"/>
    <w:rsid w:val="00D72BE4"/>
    <w:rsid w:val="00D73854"/>
    <w:rsid w:val="00D744F5"/>
    <w:rsid w:val="00D74739"/>
    <w:rsid w:val="00D7481E"/>
    <w:rsid w:val="00D74D77"/>
    <w:rsid w:val="00D7507C"/>
    <w:rsid w:val="00D7574C"/>
    <w:rsid w:val="00D76158"/>
    <w:rsid w:val="00D768AC"/>
    <w:rsid w:val="00D77006"/>
    <w:rsid w:val="00D77434"/>
    <w:rsid w:val="00D80240"/>
    <w:rsid w:val="00D8124F"/>
    <w:rsid w:val="00D82286"/>
    <w:rsid w:val="00D824C6"/>
    <w:rsid w:val="00D83447"/>
    <w:rsid w:val="00D85A30"/>
    <w:rsid w:val="00D85ED1"/>
    <w:rsid w:val="00D8637B"/>
    <w:rsid w:val="00D907AE"/>
    <w:rsid w:val="00D90C48"/>
    <w:rsid w:val="00D90DE4"/>
    <w:rsid w:val="00D91D73"/>
    <w:rsid w:val="00D92C2D"/>
    <w:rsid w:val="00D92E43"/>
    <w:rsid w:val="00D93391"/>
    <w:rsid w:val="00D9427A"/>
    <w:rsid w:val="00D96626"/>
    <w:rsid w:val="00D974F4"/>
    <w:rsid w:val="00D97625"/>
    <w:rsid w:val="00D97816"/>
    <w:rsid w:val="00DA0BDE"/>
    <w:rsid w:val="00DA0DDE"/>
    <w:rsid w:val="00DA20B6"/>
    <w:rsid w:val="00DA3B11"/>
    <w:rsid w:val="00DA4266"/>
    <w:rsid w:val="00DA6274"/>
    <w:rsid w:val="00DA6824"/>
    <w:rsid w:val="00DA700E"/>
    <w:rsid w:val="00DA7274"/>
    <w:rsid w:val="00DA7881"/>
    <w:rsid w:val="00DB00EF"/>
    <w:rsid w:val="00DB095C"/>
    <w:rsid w:val="00DB1FE1"/>
    <w:rsid w:val="00DB278F"/>
    <w:rsid w:val="00DB2842"/>
    <w:rsid w:val="00DB2D15"/>
    <w:rsid w:val="00DB419B"/>
    <w:rsid w:val="00DB4243"/>
    <w:rsid w:val="00DB4EB9"/>
    <w:rsid w:val="00DB6E37"/>
    <w:rsid w:val="00DB76A4"/>
    <w:rsid w:val="00DB7B6D"/>
    <w:rsid w:val="00DB7CE2"/>
    <w:rsid w:val="00DC1AC0"/>
    <w:rsid w:val="00DC28EF"/>
    <w:rsid w:val="00DC2A18"/>
    <w:rsid w:val="00DC4382"/>
    <w:rsid w:val="00DC473B"/>
    <w:rsid w:val="00DC4895"/>
    <w:rsid w:val="00DC5716"/>
    <w:rsid w:val="00DC627F"/>
    <w:rsid w:val="00DC69A7"/>
    <w:rsid w:val="00DC7EB3"/>
    <w:rsid w:val="00DD0675"/>
    <w:rsid w:val="00DD0F1E"/>
    <w:rsid w:val="00DD2E9C"/>
    <w:rsid w:val="00DD314D"/>
    <w:rsid w:val="00DD6168"/>
    <w:rsid w:val="00DD6810"/>
    <w:rsid w:val="00DE0A7E"/>
    <w:rsid w:val="00DE1904"/>
    <w:rsid w:val="00DE1B69"/>
    <w:rsid w:val="00DE2010"/>
    <w:rsid w:val="00DE2B3B"/>
    <w:rsid w:val="00DE344B"/>
    <w:rsid w:val="00DE36E4"/>
    <w:rsid w:val="00DE44AE"/>
    <w:rsid w:val="00DE6C39"/>
    <w:rsid w:val="00DE721F"/>
    <w:rsid w:val="00DF0119"/>
    <w:rsid w:val="00DF1424"/>
    <w:rsid w:val="00DF20B0"/>
    <w:rsid w:val="00DF244A"/>
    <w:rsid w:val="00DF2C80"/>
    <w:rsid w:val="00DF3327"/>
    <w:rsid w:val="00DF4F30"/>
    <w:rsid w:val="00DF5168"/>
    <w:rsid w:val="00DF56A3"/>
    <w:rsid w:val="00DF59EE"/>
    <w:rsid w:val="00DF5F4F"/>
    <w:rsid w:val="00DF65DE"/>
    <w:rsid w:val="00DF6AEC"/>
    <w:rsid w:val="00E0085A"/>
    <w:rsid w:val="00E02F28"/>
    <w:rsid w:val="00E03105"/>
    <w:rsid w:val="00E03B78"/>
    <w:rsid w:val="00E03DBE"/>
    <w:rsid w:val="00E059EC"/>
    <w:rsid w:val="00E06907"/>
    <w:rsid w:val="00E06C1E"/>
    <w:rsid w:val="00E07392"/>
    <w:rsid w:val="00E11CF7"/>
    <w:rsid w:val="00E11F01"/>
    <w:rsid w:val="00E11F12"/>
    <w:rsid w:val="00E129C3"/>
    <w:rsid w:val="00E14751"/>
    <w:rsid w:val="00E14BFB"/>
    <w:rsid w:val="00E14C9C"/>
    <w:rsid w:val="00E16D28"/>
    <w:rsid w:val="00E20C71"/>
    <w:rsid w:val="00E2267A"/>
    <w:rsid w:val="00E22AD4"/>
    <w:rsid w:val="00E231F0"/>
    <w:rsid w:val="00E23497"/>
    <w:rsid w:val="00E23D08"/>
    <w:rsid w:val="00E24360"/>
    <w:rsid w:val="00E244F9"/>
    <w:rsid w:val="00E24784"/>
    <w:rsid w:val="00E25907"/>
    <w:rsid w:val="00E26DE5"/>
    <w:rsid w:val="00E303B7"/>
    <w:rsid w:val="00E310EF"/>
    <w:rsid w:val="00E31541"/>
    <w:rsid w:val="00E31562"/>
    <w:rsid w:val="00E320A6"/>
    <w:rsid w:val="00E32A17"/>
    <w:rsid w:val="00E32CB9"/>
    <w:rsid w:val="00E34199"/>
    <w:rsid w:val="00E34353"/>
    <w:rsid w:val="00E34AEB"/>
    <w:rsid w:val="00E37212"/>
    <w:rsid w:val="00E37235"/>
    <w:rsid w:val="00E3739A"/>
    <w:rsid w:val="00E37473"/>
    <w:rsid w:val="00E40E31"/>
    <w:rsid w:val="00E441EA"/>
    <w:rsid w:val="00E44666"/>
    <w:rsid w:val="00E44F03"/>
    <w:rsid w:val="00E45F4F"/>
    <w:rsid w:val="00E51372"/>
    <w:rsid w:val="00E516A6"/>
    <w:rsid w:val="00E519C6"/>
    <w:rsid w:val="00E53EEE"/>
    <w:rsid w:val="00E53FBC"/>
    <w:rsid w:val="00E57091"/>
    <w:rsid w:val="00E570C6"/>
    <w:rsid w:val="00E57299"/>
    <w:rsid w:val="00E57481"/>
    <w:rsid w:val="00E574BC"/>
    <w:rsid w:val="00E57EC0"/>
    <w:rsid w:val="00E60C6A"/>
    <w:rsid w:val="00E61563"/>
    <w:rsid w:val="00E61B14"/>
    <w:rsid w:val="00E62087"/>
    <w:rsid w:val="00E62210"/>
    <w:rsid w:val="00E623B5"/>
    <w:rsid w:val="00E62E8E"/>
    <w:rsid w:val="00E63067"/>
    <w:rsid w:val="00E63A0E"/>
    <w:rsid w:val="00E63F17"/>
    <w:rsid w:val="00E6485D"/>
    <w:rsid w:val="00E64C82"/>
    <w:rsid w:val="00E64D54"/>
    <w:rsid w:val="00E654A6"/>
    <w:rsid w:val="00E65674"/>
    <w:rsid w:val="00E67E8A"/>
    <w:rsid w:val="00E7006B"/>
    <w:rsid w:val="00E70320"/>
    <w:rsid w:val="00E716AB"/>
    <w:rsid w:val="00E72FC4"/>
    <w:rsid w:val="00E800C7"/>
    <w:rsid w:val="00E8016A"/>
    <w:rsid w:val="00E8054E"/>
    <w:rsid w:val="00E81634"/>
    <w:rsid w:val="00E83681"/>
    <w:rsid w:val="00E83D6A"/>
    <w:rsid w:val="00E840ED"/>
    <w:rsid w:val="00E8423F"/>
    <w:rsid w:val="00E853BD"/>
    <w:rsid w:val="00E858B8"/>
    <w:rsid w:val="00E85AB4"/>
    <w:rsid w:val="00E865DC"/>
    <w:rsid w:val="00E868F1"/>
    <w:rsid w:val="00E86BDA"/>
    <w:rsid w:val="00E91802"/>
    <w:rsid w:val="00E94924"/>
    <w:rsid w:val="00E9528B"/>
    <w:rsid w:val="00E977BD"/>
    <w:rsid w:val="00EA0FEE"/>
    <w:rsid w:val="00EA2AD1"/>
    <w:rsid w:val="00EA3054"/>
    <w:rsid w:val="00EA532A"/>
    <w:rsid w:val="00EA5E98"/>
    <w:rsid w:val="00EA7EF8"/>
    <w:rsid w:val="00EB00AB"/>
    <w:rsid w:val="00EB1CAC"/>
    <w:rsid w:val="00EB1CDF"/>
    <w:rsid w:val="00EB2088"/>
    <w:rsid w:val="00EB2259"/>
    <w:rsid w:val="00EB27CE"/>
    <w:rsid w:val="00EB27D0"/>
    <w:rsid w:val="00EB2C24"/>
    <w:rsid w:val="00EB579D"/>
    <w:rsid w:val="00EB5D80"/>
    <w:rsid w:val="00EB71F0"/>
    <w:rsid w:val="00EB73D9"/>
    <w:rsid w:val="00EB7738"/>
    <w:rsid w:val="00EC0F55"/>
    <w:rsid w:val="00EC0FED"/>
    <w:rsid w:val="00EC4332"/>
    <w:rsid w:val="00EC57D1"/>
    <w:rsid w:val="00EC5F3F"/>
    <w:rsid w:val="00ED074F"/>
    <w:rsid w:val="00ED0EC7"/>
    <w:rsid w:val="00ED3625"/>
    <w:rsid w:val="00ED37FE"/>
    <w:rsid w:val="00ED6CF6"/>
    <w:rsid w:val="00ED7A84"/>
    <w:rsid w:val="00EE05CC"/>
    <w:rsid w:val="00EE2554"/>
    <w:rsid w:val="00EE40D7"/>
    <w:rsid w:val="00EE4334"/>
    <w:rsid w:val="00EE4DF5"/>
    <w:rsid w:val="00EE4E5D"/>
    <w:rsid w:val="00EE6BE7"/>
    <w:rsid w:val="00EE751D"/>
    <w:rsid w:val="00EE7A47"/>
    <w:rsid w:val="00EF0185"/>
    <w:rsid w:val="00EF0B54"/>
    <w:rsid w:val="00EF0B5A"/>
    <w:rsid w:val="00EF0BE7"/>
    <w:rsid w:val="00EF0C34"/>
    <w:rsid w:val="00EF1003"/>
    <w:rsid w:val="00EF2DD8"/>
    <w:rsid w:val="00EF52E3"/>
    <w:rsid w:val="00EF5592"/>
    <w:rsid w:val="00EF7BED"/>
    <w:rsid w:val="00F004E2"/>
    <w:rsid w:val="00F00B90"/>
    <w:rsid w:val="00F032A6"/>
    <w:rsid w:val="00F0454E"/>
    <w:rsid w:val="00F0490C"/>
    <w:rsid w:val="00F04977"/>
    <w:rsid w:val="00F1024A"/>
    <w:rsid w:val="00F134D4"/>
    <w:rsid w:val="00F139D0"/>
    <w:rsid w:val="00F15B58"/>
    <w:rsid w:val="00F1616B"/>
    <w:rsid w:val="00F173A3"/>
    <w:rsid w:val="00F17F5B"/>
    <w:rsid w:val="00F20064"/>
    <w:rsid w:val="00F21708"/>
    <w:rsid w:val="00F21BDD"/>
    <w:rsid w:val="00F23739"/>
    <w:rsid w:val="00F24A62"/>
    <w:rsid w:val="00F2686F"/>
    <w:rsid w:val="00F300BF"/>
    <w:rsid w:val="00F30864"/>
    <w:rsid w:val="00F30BB7"/>
    <w:rsid w:val="00F316C5"/>
    <w:rsid w:val="00F31D90"/>
    <w:rsid w:val="00F3405D"/>
    <w:rsid w:val="00F34980"/>
    <w:rsid w:val="00F34F50"/>
    <w:rsid w:val="00F35D5C"/>
    <w:rsid w:val="00F36842"/>
    <w:rsid w:val="00F41304"/>
    <w:rsid w:val="00F41FBA"/>
    <w:rsid w:val="00F430C4"/>
    <w:rsid w:val="00F43EB1"/>
    <w:rsid w:val="00F441B0"/>
    <w:rsid w:val="00F44EE5"/>
    <w:rsid w:val="00F459D8"/>
    <w:rsid w:val="00F4611A"/>
    <w:rsid w:val="00F4677B"/>
    <w:rsid w:val="00F46CC6"/>
    <w:rsid w:val="00F46DBB"/>
    <w:rsid w:val="00F47282"/>
    <w:rsid w:val="00F51824"/>
    <w:rsid w:val="00F51950"/>
    <w:rsid w:val="00F53732"/>
    <w:rsid w:val="00F538D9"/>
    <w:rsid w:val="00F541E3"/>
    <w:rsid w:val="00F54900"/>
    <w:rsid w:val="00F54AE9"/>
    <w:rsid w:val="00F54D58"/>
    <w:rsid w:val="00F56E02"/>
    <w:rsid w:val="00F57A1C"/>
    <w:rsid w:val="00F601CC"/>
    <w:rsid w:val="00F60632"/>
    <w:rsid w:val="00F618B3"/>
    <w:rsid w:val="00F622AE"/>
    <w:rsid w:val="00F62FBB"/>
    <w:rsid w:val="00F6409D"/>
    <w:rsid w:val="00F64A1B"/>
    <w:rsid w:val="00F64D63"/>
    <w:rsid w:val="00F65FA9"/>
    <w:rsid w:val="00F66149"/>
    <w:rsid w:val="00F7089A"/>
    <w:rsid w:val="00F70B14"/>
    <w:rsid w:val="00F71080"/>
    <w:rsid w:val="00F71081"/>
    <w:rsid w:val="00F73820"/>
    <w:rsid w:val="00F7387F"/>
    <w:rsid w:val="00F744D7"/>
    <w:rsid w:val="00F752CA"/>
    <w:rsid w:val="00F752F5"/>
    <w:rsid w:val="00F765C9"/>
    <w:rsid w:val="00F76BA6"/>
    <w:rsid w:val="00F774DD"/>
    <w:rsid w:val="00F77BD0"/>
    <w:rsid w:val="00F8088B"/>
    <w:rsid w:val="00F80D58"/>
    <w:rsid w:val="00F82096"/>
    <w:rsid w:val="00F823C3"/>
    <w:rsid w:val="00F826BE"/>
    <w:rsid w:val="00F83A74"/>
    <w:rsid w:val="00F83B84"/>
    <w:rsid w:val="00F83DBB"/>
    <w:rsid w:val="00F85809"/>
    <w:rsid w:val="00F867B3"/>
    <w:rsid w:val="00F86BA0"/>
    <w:rsid w:val="00F86CBB"/>
    <w:rsid w:val="00F9055B"/>
    <w:rsid w:val="00F93936"/>
    <w:rsid w:val="00F944AA"/>
    <w:rsid w:val="00F95A41"/>
    <w:rsid w:val="00F977E8"/>
    <w:rsid w:val="00FA0043"/>
    <w:rsid w:val="00FA0F0A"/>
    <w:rsid w:val="00FA1314"/>
    <w:rsid w:val="00FA25CA"/>
    <w:rsid w:val="00FA3F41"/>
    <w:rsid w:val="00FA41C7"/>
    <w:rsid w:val="00FA5019"/>
    <w:rsid w:val="00FA5DA4"/>
    <w:rsid w:val="00FA5F26"/>
    <w:rsid w:val="00FA77B5"/>
    <w:rsid w:val="00FB25FD"/>
    <w:rsid w:val="00FB2F31"/>
    <w:rsid w:val="00FB3141"/>
    <w:rsid w:val="00FB3CCC"/>
    <w:rsid w:val="00FB3F7E"/>
    <w:rsid w:val="00FB430A"/>
    <w:rsid w:val="00FB4A4E"/>
    <w:rsid w:val="00FB73A8"/>
    <w:rsid w:val="00FB7868"/>
    <w:rsid w:val="00FC0A0A"/>
    <w:rsid w:val="00FC0F8C"/>
    <w:rsid w:val="00FC1BD8"/>
    <w:rsid w:val="00FC3ECD"/>
    <w:rsid w:val="00FC40F3"/>
    <w:rsid w:val="00FC4408"/>
    <w:rsid w:val="00FC4BAA"/>
    <w:rsid w:val="00FC579F"/>
    <w:rsid w:val="00FC6F04"/>
    <w:rsid w:val="00FC708F"/>
    <w:rsid w:val="00FC713D"/>
    <w:rsid w:val="00FD0766"/>
    <w:rsid w:val="00FD2BBB"/>
    <w:rsid w:val="00FD2D9F"/>
    <w:rsid w:val="00FD358D"/>
    <w:rsid w:val="00FD5C72"/>
    <w:rsid w:val="00FD5EA8"/>
    <w:rsid w:val="00FD73D3"/>
    <w:rsid w:val="00FE226E"/>
    <w:rsid w:val="00FE262A"/>
    <w:rsid w:val="00FE347C"/>
    <w:rsid w:val="00FE34FB"/>
    <w:rsid w:val="00FE3626"/>
    <w:rsid w:val="00FE4249"/>
    <w:rsid w:val="00FE4265"/>
    <w:rsid w:val="00FE45BA"/>
    <w:rsid w:val="00FE5B75"/>
    <w:rsid w:val="00FE6259"/>
    <w:rsid w:val="00FE7092"/>
    <w:rsid w:val="00FE7BE8"/>
    <w:rsid w:val="00FF0270"/>
    <w:rsid w:val="00FF0737"/>
    <w:rsid w:val="00FF0A85"/>
    <w:rsid w:val="00FF112A"/>
    <w:rsid w:val="00FF1EF0"/>
    <w:rsid w:val="00FF257D"/>
    <w:rsid w:val="00FF314B"/>
    <w:rsid w:val="00FF457F"/>
    <w:rsid w:val="00FF4DC0"/>
    <w:rsid w:val="00FF53B4"/>
    <w:rsid w:val="00FF7307"/>
    <w:rsid w:val="00FF7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EC4957"/>
  <w15:chartTrackingRefBased/>
  <w15:docId w15:val="{E65F0466-B33D-4F51-8176-F74B9A943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3B11"/>
  </w:style>
  <w:style w:type="paragraph" w:styleId="Heading1">
    <w:name w:val="heading 1"/>
    <w:next w:val="BodyText"/>
    <w:link w:val="Heading1Char"/>
    <w:qFormat/>
    <w:rsid w:val="00DF5F4F"/>
    <w:pPr>
      <w:keepNext/>
      <w:keepLines/>
      <w:widowControl w:val="0"/>
      <w:autoSpaceDE w:val="0"/>
      <w:autoSpaceDN w:val="0"/>
      <w:adjustRightInd w:val="0"/>
      <w:spacing w:before="440" w:after="220" w:line="240" w:lineRule="auto"/>
      <w:ind w:left="360" w:hanging="360"/>
      <w:outlineLvl w:val="0"/>
    </w:pPr>
    <w:rPr>
      <w:rFonts w:eastAsiaTheme="majorEastAsia" w:cstheme="majorBidi"/>
      <w:caps/>
    </w:rPr>
  </w:style>
  <w:style w:type="paragraph" w:styleId="Heading2">
    <w:name w:val="heading 2"/>
    <w:basedOn w:val="BodyText"/>
    <w:next w:val="BodyText"/>
    <w:link w:val="Heading2Char"/>
    <w:qFormat/>
    <w:rsid w:val="00DF5F4F"/>
    <w:pPr>
      <w:keepNext/>
      <w:ind w:left="720" w:hanging="720"/>
      <w:outlineLvl w:val="1"/>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16AB"/>
    <w:pPr>
      <w:tabs>
        <w:tab w:val="center" w:pos="4680"/>
        <w:tab w:val="right" w:pos="9360"/>
      </w:tabs>
      <w:spacing w:line="240" w:lineRule="auto"/>
    </w:pPr>
  </w:style>
  <w:style w:type="character" w:customStyle="1" w:styleId="HeaderChar">
    <w:name w:val="Header Char"/>
    <w:basedOn w:val="DefaultParagraphFont"/>
    <w:link w:val="Header"/>
    <w:uiPriority w:val="99"/>
    <w:rsid w:val="00E716AB"/>
  </w:style>
  <w:style w:type="paragraph" w:styleId="Footer">
    <w:name w:val="footer"/>
    <w:link w:val="FooterChar"/>
    <w:uiPriority w:val="99"/>
    <w:unhideWhenUsed/>
    <w:rsid w:val="00AC0D50"/>
    <w:pPr>
      <w:tabs>
        <w:tab w:val="center" w:pos="4680"/>
        <w:tab w:val="right" w:pos="9360"/>
      </w:tabs>
      <w:spacing w:line="240" w:lineRule="auto"/>
    </w:pPr>
  </w:style>
  <w:style w:type="character" w:customStyle="1" w:styleId="FooterChar">
    <w:name w:val="Footer Char"/>
    <w:basedOn w:val="DefaultParagraphFont"/>
    <w:link w:val="Footer"/>
    <w:uiPriority w:val="99"/>
    <w:rsid w:val="00AC0D50"/>
  </w:style>
  <w:style w:type="table" w:styleId="TableGrid">
    <w:name w:val="Table Grid"/>
    <w:basedOn w:val="TableNormal"/>
    <w:uiPriority w:val="59"/>
    <w:rsid w:val="00A42A5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6303A"/>
    <w:pPr>
      <w:spacing w:line="240" w:lineRule="auto"/>
    </w:pPr>
    <w:rPr>
      <w:sz w:val="20"/>
      <w:szCs w:val="20"/>
    </w:rPr>
  </w:style>
  <w:style w:type="character" w:customStyle="1" w:styleId="FootnoteTextChar">
    <w:name w:val="Footnote Text Char"/>
    <w:basedOn w:val="DefaultParagraphFont"/>
    <w:link w:val="FootnoteText"/>
    <w:uiPriority w:val="99"/>
    <w:semiHidden/>
    <w:rsid w:val="0016303A"/>
    <w:rPr>
      <w:sz w:val="20"/>
      <w:szCs w:val="20"/>
    </w:rPr>
  </w:style>
  <w:style w:type="character" w:styleId="FootnoteReference">
    <w:name w:val="footnote reference"/>
    <w:basedOn w:val="DefaultParagraphFont"/>
    <w:uiPriority w:val="99"/>
    <w:semiHidden/>
    <w:unhideWhenUsed/>
    <w:rsid w:val="0016303A"/>
    <w:rPr>
      <w:vertAlign w:val="superscript"/>
    </w:rPr>
  </w:style>
  <w:style w:type="paragraph" w:styleId="ListParagraph">
    <w:name w:val="List Paragraph"/>
    <w:basedOn w:val="Normal"/>
    <w:uiPriority w:val="34"/>
    <w:qFormat/>
    <w:rsid w:val="00F56E02"/>
    <w:pPr>
      <w:ind w:left="720"/>
      <w:contextualSpacing/>
    </w:pPr>
  </w:style>
  <w:style w:type="paragraph" w:styleId="BalloonText">
    <w:name w:val="Balloon Text"/>
    <w:basedOn w:val="Normal"/>
    <w:link w:val="BalloonTextChar"/>
    <w:uiPriority w:val="99"/>
    <w:semiHidden/>
    <w:unhideWhenUsed/>
    <w:rsid w:val="003A0EB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0EB1"/>
    <w:rPr>
      <w:rFonts w:ascii="Segoe UI" w:hAnsi="Segoe UI" w:cs="Segoe UI"/>
      <w:sz w:val="18"/>
      <w:szCs w:val="18"/>
    </w:rPr>
  </w:style>
  <w:style w:type="character" w:styleId="Hyperlink">
    <w:name w:val="Hyperlink"/>
    <w:basedOn w:val="DefaultParagraphFont"/>
    <w:uiPriority w:val="99"/>
    <w:unhideWhenUsed/>
    <w:rsid w:val="003A0EB1"/>
    <w:rPr>
      <w:color w:val="0000FF" w:themeColor="hyperlink"/>
      <w:u w:val="single"/>
    </w:rPr>
  </w:style>
  <w:style w:type="table" w:customStyle="1" w:styleId="TableGrid1">
    <w:name w:val="Table Grid1"/>
    <w:basedOn w:val="TableNormal"/>
    <w:next w:val="TableGrid"/>
    <w:uiPriority w:val="59"/>
    <w:rsid w:val="00DE721F"/>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430C4"/>
    <w:rPr>
      <w:sz w:val="16"/>
      <w:szCs w:val="16"/>
    </w:rPr>
  </w:style>
  <w:style w:type="paragraph" w:styleId="CommentSubject">
    <w:name w:val="annotation subject"/>
    <w:basedOn w:val="Normal"/>
    <w:next w:val="Normal"/>
    <w:link w:val="CommentSubjectChar"/>
    <w:uiPriority w:val="99"/>
    <w:semiHidden/>
    <w:unhideWhenUsed/>
    <w:rsid w:val="00DA3B11"/>
    <w:pPr>
      <w:spacing w:line="240" w:lineRule="auto"/>
    </w:pPr>
    <w:rPr>
      <w:b/>
      <w:bCs/>
      <w:sz w:val="20"/>
      <w:szCs w:val="20"/>
    </w:rPr>
  </w:style>
  <w:style w:type="character" w:customStyle="1" w:styleId="CommentSubjectChar">
    <w:name w:val="Comment Subject Char"/>
    <w:basedOn w:val="DefaultParagraphFont"/>
    <w:link w:val="CommentSubject"/>
    <w:uiPriority w:val="99"/>
    <w:semiHidden/>
    <w:rsid w:val="00DA3B11"/>
    <w:rPr>
      <w:b/>
      <w:bCs/>
      <w:sz w:val="20"/>
      <w:szCs w:val="20"/>
    </w:rPr>
  </w:style>
  <w:style w:type="character" w:styleId="FollowedHyperlink">
    <w:name w:val="FollowedHyperlink"/>
    <w:basedOn w:val="DefaultParagraphFont"/>
    <w:uiPriority w:val="99"/>
    <w:semiHidden/>
    <w:unhideWhenUsed/>
    <w:rsid w:val="000632A1"/>
    <w:rPr>
      <w:color w:val="800080" w:themeColor="followedHyperlink"/>
      <w:u w:val="single"/>
    </w:rPr>
  </w:style>
  <w:style w:type="paragraph" w:styleId="Revision">
    <w:name w:val="Revision"/>
    <w:hidden/>
    <w:uiPriority w:val="99"/>
    <w:semiHidden/>
    <w:rsid w:val="006B01A0"/>
    <w:pPr>
      <w:spacing w:line="240" w:lineRule="auto"/>
    </w:pPr>
  </w:style>
  <w:style w:type="paragraph" w:styleId="Title">
    <w:name w:val="Title"/>
    <w:next w:val="BodyText"/>
    <w:link w:val="TitleChar"/>
    <w:qFormat/>
    <w:rsid w:val="00DF5F4F"/>
    <w:pPr>
      <w:spacing w:before="220" w:after="220" w:line="240" w:lineRule="auto"/>
      <w:jc w:val="center"/>
    </w:pPr>
    <w:rPr>
      <w:rFonts w:eastAsia="Times New Roman"/>
    </w:rPr>
  </w:style>
  <w:style w:type="character" w:customStyle="1" w:styleId="TitleChar">
    <w:name w:val="Title Char"/>
    <w:basedOn w:val="DefaultParagraphFont"/>
    <w:link w:val="Title"/>
    <w:rsid w:val="00DF5F4F"/>
    <w:rPr>
      <w:rFonts w:eastAsia="Times New Roman"/>
    </w:rPr>
  </w:style>
  <w:style w:type="paragraph" w:styleId="BodyText">
    <w:name w:val="Body Text"/>
    <w:link w:val="BodyTextChar"/>
    <w:rsid w:val="00DF5F4F"/>
    <w:pPr>
      <w:spacing w:after="220" w:line="240" w:lineRule="auto"/>
    </w:pPr>
  </w:style>
  <w:style w:type="character" w:customStyle="1" w:styleId="BodyTextChar">
    <w:name w:val="Body Text Char"/>
    <w:basedOn w:val="DefaultParagraphFont"/>
    <w:link w:val="BodyText"/>
    <w:rsid w:val="00DF5F4F"/>
  </w:style>
  <w:style w:type="character" w:customStyle="1" w:styleId="Heading1Char">
    <w:name w:val="Heading 1 Char"/>
    <w:basedOn w:val="DefaultParagraphFont"/>
    <w:link w:val="Heading1"/>
    <w:rsid w:val="00DF5F4F"/>
    <w:rPr>
      <w:rFonts w:eastAsiaTheme="majorEastAsia" w:cstheme="majorBidi"/>
      <w:caps/>
    </w:rPr>
  </w:style>
  <w:style w:type="paragraph" w:customStyle="1" w:styleId="Cornerstones">
    <w:name w:val="Cornerstones"/>
    <w:qFormat/>
    <w:rsid w:val="00805F4A"/>
    <w:pPr>
      <w:spacing w:after="220" w:line="240" w:lineRule="auto"/>
      <w:ind w:left="2880" w:hanging="2880"/>
    </w:pPr>
  </w:style>
  <w:style w:type="paragraph" w:styleId="BodyText2">
    <w:name w:val="Body Text 2"/>
    <w:link w:val="BodyText2Char"/>
    <w:rsid w:val="00DF5F4F"/>
    <w:pPr>
      <w:spacing w:after="220" w:line="240" w:lineRule="auto"/>
      <w:ind w:left="720" w:hanging="720"/>
    </w:pPr>
    <w:rPr>
      <w:rFonts w:eastAsiaTheme="majorEastAsia" w:cstheme="majorBidi"/>
    </w:rPr>
  </w:style>
  <w:style w:type="character" w:customStyle="1" w:styleId="BodyText2Char">
    <w:name w:val="Body Text 2 Char"/>
    <w:basedOn w:val="DefaultParagraphFont"/>
    <w:link w:val="BodyText2"/>
    <w:rsid w:val="00DF5F4F"/>
    <w:rPr>
      <w:rFonts w:eastAsiaTheme="majorEastAsia" w:cstheme="majorBidi"/>
    </w:rPr>
  </w:style>
  <w:style w:type="paragraph" w:customStyle="1" w:styleId="BodyText1-Title">
    <w:name w:val="Body Text 1 - Title"/>
    <w:qFormat/>
    <w:rsid w:val="00BE64ED"/>
    <w:pPr>
      <w:keepNext/>
      <w:spacing w:after="220" w:line="240" w:lineRule="auto"/>
    </w:pPr>
    <w:rPr>
      <w:u w:val="single"/>
    </w:rPr>
  </w:style>
  <w:style w:type="character" w:customStyle="1" w:styleId="Heading2Char">
    <w:name w:val="Heading 2 Char"/>
    <w:basedOn w:val="DefaultParagraphFont"/>
    <w:link w:val="Heading2"/>
    <w:rsid w:val="00DF5F4F"/>
    <w:rPr>
      <w:rFonts w:eastAsiaTheme="majorEastAsia" w:cstheme="majorBidi"/>
    </w:rPr>
  </w:style>
  <w:style w:type="paragraph" w:styleId="BodyText3">
    <w:name w:val="Body Text 3"/>
    <w:basedOn w:val="BodyText"/>
    <w:link w:val="BodyText3Char"/>
    <w:rsid w:val="00DF5F4F"/>
    <w:pPr>
      <w:ind w:left="720"/>
    </w:pPr>
    <w:rPr>
      <w:rFonts w:eastAsiaTheme="majorEastAsia" w:cstheme="majorBidi"/>
    </w:rPr>
  </w:style>
  <w:style w:type="character" w:customStyle="1" w:styleId="BodyText3Char">
    <w:name w:val="Body Text 3 Char"/>
    <w:basedOn w:val="DefaultParagraphFont"/>
    <w:link w:val="BodyText3"/>
    <w:rsid w:val="00DF5F4F"/>
    <w:rPr>
      <w:rFonts w:eastAsiaTheme="majorEastAsia" w:cstheme="majorBidi"/>
    </w:rPr>
  </w:style>
  <w:style w:type="paragraph" w:customStyle="1" w:styleId="SpecificGuidance">
    <w:name w:val="Specific Guidance"/>
    <w:basedOn w:val="BodyText3"/>
    <w:qFormat/>
    <w:rsid w:val="00DF5F4F"/>
    <w:pPr>
      <w:keepNext/>
    </w:pPr>
    <w:rPr>
      <w:u w:val="single"/>
    </w:rPr>
  </w:style>
  <w:style w:type="paragraph" w:customStyle="1" w:styleId="BodyText5">
    <w:name w:val="Body Text 5"/>
    <w:qFormat/>
    <w:rsid w:val="00DE1904"/>
    <w:pPr>
      <w:spacing w:after="220" w:line="240" w:lineRule="auto"/>
      <w:ind w:left="1440" w:right="360"/>
    </w:pPr>
  </w:style>
  <w:style w:type="paragraph" w:customStyle="1" w:styleId="BodyText4">
    <w:name w:val="Body Text 4"/>
    <w:basedOn w:val="BodyText3"/>
    <w:rsid w:val="009F2DCD"/>
    <w:pPr>
      <w:ind w:left="1080"/>
    </w:pPr>
    <w:rPr>
      <w:rFonts w:eastAsia="Times New Roman" w:cs="Times New Roman"/>
      <w:szCs w:val="20"/>
    </w:rPr>
  </w:style>
  <w:style w:type="table" w:customStyle="1" w:styleId="IMHx">
    <w:name w:val="IM Hx"/>
    <w:basedOn w:val="TableNormal"/>
    <w:uiPriority w:val="99"/>
    <w:rsid w:val="005A3A5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58" w:type="dxa"/>
        <w:left w:w="58" w:type="dxa"/>
        <w:bottom w:w="58" w:type="dxa"/>
        <w:right w:w="58" w:type="dxa"/>
      </w:tcMar>
    </w:tcPr>
  </w:style>
  <w:style w:type="paragraph" w:customStyle="1" w:styleId="Default">
    <w:name w:val="Default"/>
    <w:rsid w:val="00A35C30"/>
    <w:pPr>
      <w:autoSpaceDE w:val="0"/>
      <w:autoSpaceDN w:val="0"/>
      <w:adjustRightInd w:val="0"/>
      <w:spacing w:line="240" w:lineRule="auto"/>
    </w:pPr>
    <w:rPr>
      <w:color w:val="000000"/>
      <w:sz w:val="24"/>
      <w:szCs w:val="24"/>
    </w:rPr>
  </w:style>
  <w:style w:type="character" w:styleId="UnresolvedMention">
    <w:name w:val="Unresolved Mention"/>
    <w:basedOn w:val="DefaultParagraphFont"/>
    <w:uiPriority w:val="99"/>
    <w:semiHidden/>
    <w:unhideWhenUsed/>
    <w:rsid w:val="00266363"/>
    <w:rPr>
      <w:color w:val="605E5C"/>
      <w:shd w:val="clear" w:color="auto" w:fill="E1DFDD"/>
    </w:rPr>
  </w:style>
  <w:style w:type="paragraph" w:customStyle="1" w:styleId="Applicability">
    <w:name w:val="Applicability"/>
    <w:basedOn w:val="BodyText"/>
    <w:qFormat/>
    <w:rsid w:val="00DF5F4F"/>
    <w:pPr>
      <w:spacing w:before="440"/>
      <w:ind w:left="2160" w:hanging="2160"/>
    </w:pPr>
  </w:style>
  <w:style w:type="paragraph" w:customStyle="1" w:styleId="attachmenttitle">
    <w:name w:val="attachment title"/>
    <w:next w:val="BodyText"/>
    <w:qFormat/>
    <w:rsid w:val="00DF5F4F"/>
    <w:pPr>
      <w:keepNext/>
      <w:keepLines/>
      <w:widowControl w:val="0"/>
      <w:spacing w:after="220" w:line="240" w:lineRule="auto"/>
      <w:jc w:val="center"/>
      <w:outlineLvl w:val="0"/>
    </w:pPr>
    <w:rPr>
      <w:rFonts w:eastAsia="Times New Roman"/>
    </w:rPr>
  </w:style>
  <w:style w:type="paragraph" w:customStyle="1" w:styleId="BodyText-table">
    <w:name w:val="Body Text - table"/>
    <w:qFormat/>
    <w:rsid w:val="00DF5F4F"/>
    <w:pPr>
      <w:spacing w:line="240" w:lineRule="auto"/>
    </w:pPr>
    <w:rPr>
      <w:rFonts w:cstheme="minorBidi"/>
    </w:rPr>
  </w:style>
  <w:style w:type="character" w:customStyle="1" w:styleId="Commitment">
    <w:name w:val="Commitment"/>
    <w:basedOn w:val="BodyTextChar"/>
    <w:uiPriority w:val="1"/>
    <w:qFormat/>
    <w:rsid w:val="00DF5F4F"/>
    <w:rPr>
      <w:rFonts w:ascii="Arial" w:hAnsi="Arial" w:cs="Arial"/>
      <w:i/>
      <w:iCs/>
    </w:rPr>
  </w:style>
  <w:style w:type="paragraph" w:customStyle="1" w:styleId="CornerstoneBases">
    <w:name w:val="Cornerstone / Bases"/>
    <w:basedOn w:val="BodyText"/>
    <w:qFormat/>
    <w:rsid w:val="00DF5F4F"/>
    <w:pPr>
      <w:ind w:left="2160" w:hanging="2160"/>
    </w:pPr>
  </w:style>
  <w:style w:type="paragraph" w:customStyle="1" w:styleId="EffectiveDate">
    <w:name w:val="Effective Date"/>
    <w:next w:val="BodyText"/>
    <w:qFormat/>
    <w:rsid w:val="00DF5F4F"/>
    <w:pPr>
      <w:spacing w:before="220" w:after="440" w:line="240" w:lineRule="auto"/>
      <w:jc w:val="center"/>
    </w:pPr>
    <w:rPr>
      <w:rFonts w:eastAsia="Times New Roman"/>
    </w:rPr>
  </w:style>
  <w:style w:type="paragraph" w:customStyle="1" w:styleId="END">
    <w:name w:val="END"/>
    <w:next w:val="BodyText"/>
    <w:qFormat/>
    <w:rsid w:val="00DF5F4F"/>
    <w:pPr>
      <w:autoSpaceDE w:val="0"/>
      <w:autoSpaceDN w:val="0"/>
      <w:adjustRightInd w:val="0"/>
      <w:spacing w:before="440" w:after="440" w:line="240" w:lineRule="auto"/>
      <w:jc w:val="center"/>
    </w:pPr>
    <w:rPr>
      <w:rFonts w:eastAsia="Times New Roman"/>
    </w:rPr>
  </w:style>
  <w:style w:type="table" w:customStyle="1" w:styleId="IM">
    <w:name w:val="IM"/>
    <w:basedOn w:val="TableNormal"/>
    <w:uiPriority w:val="99"/>
    <w:rsid w:val="00DF5F4F"/>
    <w:pPr>
      <w:spacing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DF5F4F"/>
    <w:pPr>
      <w:widowControl w:val="0"/>
      <w:pBdr>
        <w:top w:val="single" w:sz="8" w:space="3" w:color="auto"/>
        <w:bottom w:val="single" w:sz="8" w:space="3" w:color="auto"/>
      </w:pBdr>
      <w:spacing w:after="220" w:line="240" w:lineRule="auto"/>
      <w:jc w:val="center"/>
    </w:pPr>
    <w:rPr>
      <w:iCs/>
      <w:caps/>
    </w:rPr>
  </w:style>
  <w:style w:type="paragraph" w:customStyle="1" w:styleId="NRCINSPECTIONMANUAL">
    <w:name w:val="NRC INSPECTION MANUAL"/>
    <w:next w:val="BodyText"/>
    <w:link w:val="NRCINSPECTIONMANUALChar"/>
    <w:qFormat/>
    <w:rsid w:val="00DF5F4F"/>
    <w:pPr>
      <w:tabs>
        <w:tab w:val="center" w:pos="4680"/>
        <w:tab w:val="right" w:pos="9360"/>
      </w:tabs>
      <w:spacing w:after="220" w:line="240" w:lineRule="auto"/>
    </w:pPr>
    <w:rPr>
      <w:sz w:val="20"/>
    </w:rPr>
  </w:style>
  <w:style w:type="character" w:customStyle="1" w:styleId="NRCINSPECTIONMANUALChar">
    <w:name w:val="NRC INSPECTION MANUAL Char"/>
    <w:basedOn w:val="DefaultParagraphFont"/>
    <w:link w:val="NRCINSPECTIONMANUAL"/>
    <w:rsid w:val="00DF5F4F"/>
    <w:rPr>
      <w:sz w:val="20"/>
    </w:rPr>
  </w:style>
  <w:style w:type="paragraph" w:customStyle="1" w:styleId="Requirement">
    <w:name w:val="Requirement"/>
    <w:basedOn w:val="BodyText3"/>
    <w:qFormat/>
    <w:rsid w:val="00DF5F4F"/>
    <w:pPr>
      <w:keepNext/>
    </w:pPr>
    <w:rPr>
      <w:b/>
      <w:bCs/>
    </w:rPr>
  </w:style>
  <w:style w:type="paragraph" w:styleId="ListBullet4">
    <w:name w:val="List Bullet 4"/>
    <w:basedOn w:val="Normal"/>
    <w:uiPriority w:val="99"/>
    <w:unhideWhenUsed/>
    <w:rsid w:val="0075093A"/>
    <w:pPr>
      <w:numPr>
        <w:numId w:val="26"/>
      </w:numPr>
      <w:spacing w:after="220" w:line="240" w:lineRule="auto"/>
      <w:contextualSpacing/>
    </w:pPr>
  </w:style>
  <w:style w:type="paragraph" w:styleId="ListBullet2">
    <w:name w:val="List Bullet 2"/>
    <w:basedOn w:val="Normal"/>
    <w:uiPriority w:val="99"/>
    <w:unhideWhenUsed/>
    <w:rsid w:val="005C132C"/>
    <w:pPr>
      <w:numPr>
        <w:numId w:val="27"/>
      </w:numPr>
      <w:spacing w:after="180" w:line="240" w:lineRule="auto"/>
      <w:contextualSpacing/>
    </w:pPr>
  </w:style>
  <w:style w:type="paragraph" w:styleId="ListBullet3">
    <w:name w:val="List Bullet 3"/>
    <w:basedOn w:val="Normal"/>
    <w:uiPriority w:val="99"/>
    <w:unhideWhenUsed/>
    <w:rsid w:val="00A91FD1"/>
    <w:pPr>
      <w:numPr>
        <w:numId w:val="29"/>
      </w:numPr>
      <w:spacing w:after="22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952088">
      <w:bodyDiv w:val="1"/>
      <w:marLeft w:val="0"/>
      <w:marRight w:val="0"/>
      <w:marTop w:val="0"/>
      <w:marBottom w:val="0"/>
      <w:divBdr>
        <w:top w:val="none" w:sz="0" w:space="0" w:color="auto"/>
        <w:left w:val="none" w:sz="0" w:space="0" w:color="auto"/>
        <w:bottom w:val="none" w:sz="0" w:space="0" w:color="auto"/>
        <w:right w:val="none" w:sz="0" w:space="0" w:color="auto"/>
      </w:divBdr>
    </w:div>
    <w:div w:id="334111193">
      <w:bodyDiv w:val="1"/>
      <w:marLeft w:val="0"/>
      <w:marRight w:val="0"/>
      <w:marTop w:val="0"/>
      <w:marBottom w:val="0"/>
      <w:divBdr>
        <w:top w:val="none" w:sz="0" w:space="0" w:color="auto"/>
        <w:left w:val="none" w:sz="0" w:space="0" w:color="auto"/>
        <w:bottom w:val="none" w:sz="0" w:space="0" w:color="auto"/>
        <w:right w:val="none" w:sz="0" w:space="0" w:color="auto"/>
      </w:divBdr>
    </w:div>
    <w:div w:id="1875969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nternal.nrc.gov/TICS/library/standards/ihs.html" TargetMode="External"/><Relationship Id="rId18" Type="http://schemas.openxmlformats.org/officeDocument/2006/relationships/hyperlink" Target="https://www.nrc.gov/reading-rm/doc-collections/reg-guides/power-reactors/rg/division-1/division-1-141.html"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http://www.internal.nrc.gov/TICS/library/standards/ihs.html" TargetMode="External"/><Relationship Id="rId17" Type="http://schemas.openxmlformats.org/officeDocument/2006/relationships/hyperlink" Target="https://www.nrc.gov/reading-rm/doc-collections/reg-guides/power-reactors/rg/division-1/division-1-121.html" TargetMode="External"/><Relationship Id="rId25" Type="http://schemas.openxmlformats.org/officeDocument/2006/relationships/header" Target="header4.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yperlink" Target="https://www.nrc.gov/reading-rm/doc-collections/nuregs/staff/sr1021/" TargetMode="External"/><Relationship Id="rId20" Type="http://schemas.openxmlformats.org/officeDocument/2006/relationships/header" Target="header1.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rc.gov/reading-rm/doc-collections/cfr/part055/" TargetMode="External"/><Relationship Id="rId24" Type="http://schemas.openxmlformats.org/officeDocument/2006/relationships/header" Target="header3.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yperlink" Target="https://www.nrc.gov/reading-rm/doc-collections/insp-manual/inspection-procedure/index.html" TargetMode="External"/><Relationship Id="rId23" Type="http://schemas.openxmlformats.org/officeDocument/2006/relationships/footer" Target="footer3.xml"/><Relationship Id="rId28" Type="http://schemas.openxmlformats.org/officeDocument/2006/relationships/footer" Target="footer6.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rc.gov/reading-rm/doc-collections/insp-manual/manual-chapter/index.html" TargetMode="External"/><Relationship Id="rId22" Type="http://schemas.openxmlformats.org/officeDocument/2006/relationships/header" Target="header2.xm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Theresa Buchanan</DisplayName>
        <AccountId>36</AccountId>
        <AccountType/>
      </UserInfo>
      <UserInfo>
        <DisplayName>Jesse Seymour</DisplayName>
        <AccountId>72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F4CE14-84B5-4A2D-A2B3-16CD1BF03DE2}">
  <ds:schemaRefs>
    <ds:schemaRef ds:uri="http://schemas.openxmlformats.org/officeDocument/2006/bibliography"/>
  </ds:schemaRefs>
</ds:datastoreItem>
</file>

<file path=customXml/itemProps2.xml><?xml version="1.0" encoding="utf-8"?>
<ds:datastoreItem xmlns:ds="http://schemas.openxmlformats.org/officeDocument/2006/customXml" ds:itemID="{72D92D56-3F83-407A-8423-6BBAE1D0CDDB}">
  <ds:schemaRefs>
    <ds:schemaRef ds:uri="http://schemas.microsoft.com/sharepoint/v3"/>
    <ds:schemaRef ds:uri="http://schemas.microsoft.com/office/2006/documentManagement/types"/>
    <ds:schemaRef ds:uri="http://schemas.openxmlformats.org/package/2006/metadata/core-properties"/>
    <ds:schemaRef ds:uri="http://purl.org/dc/elements/1.1/"/>
    <ds:schemaRef ds:uri="4ebc427b-1bcf-4856-a750-efc6bf2bcca6"/>
    <ds:schemaRef ds:uri="http://schemas.microsoft.com/office/2006/metadata/properties"/>
    <ds:schemaRef ds:uri="http://purl.org/dc/terms/"/>
    <ds:schemaRef ds:uri="http://schemas.microsoft.com/office/infopath/2007/PartnerControls"/>
    <ds:schemaRef ds:uri="bd536709-b854-4f3b-a247-393f1123cff3"/>
    <ds:schemaRef ds:uri="http://www.w3.org/XML/1998/namespace"/>
    <ds:schemaRef ds:uri="http://purl.org/dc/dcmitype/"/>
  </ds:schemaRefs>
</ds:datastoreItem>
</file>

<file path=customXml/itemProps3.xml><?xml version="1.0" encoding="utf-8"?>
<ds:datastoreItem xmlns:ds="http://schemas.openxmlformats.org/officeDocument/2006/customXml" ds:itemID="{DCD73C4D-329F-41A4-B15D-75540E8A55A9}">
  <ds:schemaRefs>
    <ds:schemaRef ds:uri="http://schemas.microsoft.com/sharepoint/v3/contenttype/forms"/>
  </ds:schemaRefs>
</ds:datastoreItem>
</file>

<file path=customXml/itemProps4.xml><?xml version="1.0" encoding="utf-8"?>
<ds:datastoreItem xmlns:ds="http://schemas.openxmlformats.org/officeDocument/2006/customXml" ds:itemID="{1D8AA9A0-3C1E-4C99-8462-15AF37E29A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39</Pages>
  <Words>12731</Words>
  <Characters>72569</Characters>
  <Application>Microsoft Office Word</Application>
  <DocSecurity>2</DocSecurity>
  <Lines>604</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85130</CharactersWithSpaces>
  <SharedDoc>false</SharedDoc>
  <HLinks>
    <vt:vector size="120" baseType="variant">
      <vt:variant>
        <vt:i4>7536697</vt:i4>
      </vt:variant>
      <vt:variant>
        <vt:i4>21</vt:i4>
      </vt:variant>
      <vt:variant>
        <vt:i4>0</vt:i4>
      </vt:variant>
      <vt:variant>
        <vt:i4>5</vt:i4>
      </vt:variant>
      <vt:variant>
        <vt:lpwstr>http://www.internal.nrc.gov/TICS/library/standards/ihs.html</vt:lpwstr>
      </vt:variant>
      <vt:variant>
        <vt:lpwstr/>
      </vt:variant>
      <vt:variant>
        <vt:i4>7667755</vt:i4>
      </vt:variant>
      <vt:variant>
        <vt:i4>18</vt:i4>
      </vt:variant>
      <vt:variant>
        <vt:i4>0</vt:i4>
      </vt:variant>
      <vt:variant>
        <vt:i4>5</vt:i4>
      </vt:variant>
      <vt:variant>
        <vt:lpwstr>https://www.nrc.gov/reading-rm/doc-collections/reg-guides/power-reactors/rg/division-1/division-1-141.html</vt:lpwstr>
      </vt:variant>
      <vt:variant>
        <vt:lpwstr/>
      </vt:variant>
      <vt:variant>
        <vt:i4>7536697</vt:i4>
      </vt:variant>
      <vt:variant>
        <vt:i4>15</vt:i4>
      </vt:variant>
      <vt:variant>
        <vt:i4>0</vt:i4>
      </vt:variant>
      <vt:variant>
        <vt:i4>5</vt:i4>
      </vt:variant>
      <vt:variant>
        <vt:lpwstr>http://www.internal.nrc.gov/TICS/library/standards/ihs.html</vt:lpwstr>
      </vt:variant>
      <vt:variant>
        <vt:lpwstr/>
      </vt:variant>
      <vt:variant>
        <vt:i4>7536683</vt:i4>
      </vt:variant>
      <vt:variant>
        <vt:i4>12</vt:i4>
      </vt:variant>
      <vt:variant>
        <vt:i4>0</vt:i4>
      </vt:variant>
      <vt:variant>
        <vt:i4>5</vt:i4>
      </vt:variant>
      <vt:variant>
        <vt:lpwstr>https://www.nrc.gov/reading-rm/doc-collections/reg-guides/power-reactors/rg/division-1/division-1-121.html</vt:lpwstr>
      </vt:variant>
      <vt:variant>
        <vt:lpwstr/>
      </vt:variant>
      <vt:variant>
        <vt:i4>7143461</vt:i4>
      </vt:variant>
      <vt:variant>
        <vt:i4>9</vt:i4>
      </vt:variant>
      <vt:variant>
        <vt:i4>0</vt:i4>
      </vt:variant>
      <vt:variant>
        <vt:i4>5</vt:i4>
      </vt:variant>
      <vt:variant>
        <vt:lpwstr>https://www.nrc.gov/reading-rm/doc-collections/insp-manual/inspection-procedure/index.html</vt:lpwstr>
      </vt:variant>
      <vt:variant>
        <vt:lpwstr/>
      </vt:variant>
      <vt:variant>
        <vt:i4>1114185</vt:i4>
      </vt:variant>
      <vt:variant>
        <vt:i4>6</vt:i4>
      </vt:variant>
      <vt:variant>
        <vt:i4>0</vt:i4>
      </vt:variant>
      <vt:variant>
        <vt:i4>5</vt:i4>
      </vt:variant>
      <vt:variant>
        <vt:lpwstr>https://www.nrc.gov/reading-rm/doc-collections/insp-manual/manual-chapter/index.html</vt:lpwstr>
      </vt:variant>
      <vt:variant>
        <vt:lpwstr/>
      </vt:variant>
      <vt:variant>
        <vt:i4>6553713</vt:i4>
      </vt:variant>
      <vt:variant>
        <vt:i4>3</vt:i4>
      </vt:variant>
      <vt:variant>
        <vt:i4>0</vt:i4>
      </vt:variant>
      <vt:variant>
        <vt:i4>5</vt:i4>
      </vt:variant>
      <vt:variant>
        <vt:lpwstr>https://www.nrc.gov/reading-rm/doc-collections/nuregs/staff/sr1021/</vt:lpwstr>
      </vt:variant>
      <vt:variant>
        <vt:lpwstr/>
      </vt:variant>
      <vt:variant>
        <vt:i4>6815871</vt:i4>
      </vt:variant>
      <vt:variant>
        <vt:i4>0</vt:i4>
      </vt:variant>
      <vt:variant>
        <vt:i4>0</vt:i4>
      </vt:variant>
      <vt:variant>
        <vt:i4>5</vt:i4>
      </vt:variant>
      <vt:variant>
        <vt:lpwstr>https://www.nrc.gov/reading-rm/doc-collections/cfr/part055/</vt:lpwstr>
      </vt:variant>
      <vt:variant>
        <vt:lpwstr/>
      </vt:variant>
      <vt:variant>
        <vt:i4>6815822</vt:i4>
      </vt:variant>
      <vt:variant>
        <vt:i4>33</vt:i4>
      </vt:variant>
      <vt:variant>
        <vt:i4>0</vt:i4>
      </vt:variant>
      <vt:variant>
        <vt:i4>5</vt:i4>
      </vt:variant>
      <vt:variant>
        <vt:lpwstr>mailto:BWT@nrc.gov</vt:lpwstr>
      </vt:variant>
      <vt:variant>
        <vt:lpwstr/>
      </vt:variant>
      <vt:variant>
        <vt:i4>6815822</vt:i4>
      </vt:variant>
      <vt:variant>
        <vt:i4>30</vt:i4>
      </vt:variant>
      <vt:variant>
        <vt:i4>0</vt:i4>
      </vt:variant>
      <vt:variant>
        <vt:i4>5</vt:i4>
      </vt:variant>
      <vt:variant>
        <vt:lpwstr>mailto:BWT@nrc.gov</vt:lpwstr>
      </vt:variant>
      <vt:variant>
        <vt:lpwstr/>
      </vt:variant>
      <vt:variant>
        <vt:i4>6815822</vt:i4>
      </vt:variant>
      <vt:variant>
        <vt:i4>27</vt:i4>
      </vt:variant>
      <vt:variant>
        <vt:i4>0</vt:i4>
      </vt:variant>
      <vt:variant>
        <vt:i4>5</vt:i4>
      </vt:variant>
      <vt:variant>
        <vt:lpwstr>mailto:BWT@nrc.gov</vt:lpwstr>
      </vt:variant>
      <vt:variant>
        <vt:lpwstr/>
      </vt:variant>
      <vt:variant>
        <vt:i4>6815822</vt:i4>
      </vt:variant>
      <vt:variant>
        <vt:i4>24</vt:i4>
      </vt:variant>
      <vt:variant>
        <vt:i4>0</vt:i4>
      </vt:variant>
      <vt:variant>
        <vt:i4>5</vt:i4>
      </vt:variant>
      <vt:variant>
        <vt:lpwstr>mailto:BWT@nrc.gov</vt:lpwstr>
      </vt:variant>
      <vt:variant>
        <vt:lpwstr/>
      </vt:variant>
      <vt:variant>
        <vt:i4>6815822</vt:i4>
      </vt:variant>
      <vt:variant>
        <vt:i4>21</vt:i4>
      </vt:variant>
      <vt:variant>
        <vt:i4>0</vt:i4>
      </vt:variant>
      <vt:variant>
        <vt:i4>5</vt:i4>
      </vt:variant>
      <vt:variant>
        <vt:lpwstr>mailto:BWT@nrc.gov</vt:lpwstr>
      </vt:variant>
      <vt:variant>
        <vt:lpwstr/>
      </vt:variant>
      <vt:variant>
        <vt:i4>6815822</vt:i4>
      </vt:variant>
      <vt:variant>
        <vt:i4>18</vt:i4>
      </vt:variant>
      <vt:variant>
        <vt:i4>0</vt:i4>
      </vt:variant>
      <vt:variant>
        <vt:i4>5</vt:i4>
      </vt:variant>
      <vt:variant>
        <vt:lpwstr>mailto:BWT@nrc.gov</vt:lpwstr>
      </vt:variant>
      <vt:variant>
        <vt:lpwstr/>
      </vt:variant>
      <vt:variant>
        <vt:i4>6815822</vt:i4>
      </vt:variant>
      <vt:variant>
        <vt:i4>15</vt:i4>
      </vt:variant>
      <vt:variant>
        <vt:i4>0</vt:i4>
      </vt:variant>
      <vt:variant>
        <vt:i4>5</vt:i4>
      </vt:variant>
      <vt:variant>
        <vt:lpwstr>mailto:BWT@nrc.gov</vt:lpwstr>
      </vt:variant>
      <vt:variant>
        <vt:lpwstr/>
      </vt:variant>
      <vt:variant>
        <vt:i4>6815822</vt:i4>
      </vt:variant>
      <vt:variant>
        <vt:i4>12</vt:i4>
      </vt:variant>
      <vt:variant>
        <vt:i4>0</vt:i4>
      </vt:variant>
      <vt:variant>
        <vt:i4>5</vt:i4>
      </vt:variant>
      <vt:variant>
        <vt:lpwstr>mailto:BWT@nrc.gov</vt:lpwstr>
      </vt:variant>
      <vt:variant>
        <vt:lpwstr/>
      </vt:variant>
      <vt:variant>
        <vt:i4>6815822</vt:i4>
      </vt:variant>
      <vt:variant>
        <vt:i4>9</vt:i4>
      </vt:variant>
      <vt:variant>
        <vt:i4>0</vt:i4>
      </vt:variant>
      <vt:variant>
        <vt:i4>5</vt:i4>
      </vt:variant>
      <vt:variant>
        <vt:lpwstr>mailto:BWT@nrc.gov</vt:lpwstr>
      </vt:variant>
      <vt:variant>
        <vt:lpwstr/>
      </vt:variant>
      <vt:variant>
        <vt:i4>6815822</vt:i4>
      </vt:variant>
      <vt:variant>
        <vt:i4>6</vt:i4>
      </vt:variant>
      <vt:variant>
        <vt:i4>0</vt:i4>
      </vt:variant>
      <vt:variant>
        <vt:i4>5</vt:i4>
      </vt:variant>
      <vt:variant>
        <vt:lpwstr>mailto:BWT@nrc.gov</vt:lpwstr>
      </vt:variant>
      <vt:variant>
        <vt:lpwstr/>
      </vt:variant>
      <vt:variant>
        <vt:i4>6815822</vt:i4>
      </vt:variant>
      <vt:variant>
        <vt:i4>3</vt:i4>
      </vt:variant>
      <vt:variant>
        <vt:i4>0</vt:i4>
      </vt:variant>
      <vt:variant>
        <vt:i4>5</vt:i4>
      </vt:variant>
      <vt:variant>
        <vt:lpwstr>mailto:BWT@nrc.gov</vt:lpwstr>
      </vt:variant>
      <vt:variant>
        <vt:lpwstr/>
      </vt:variant>
      <vt:variant>
        <vt:i4>6815822</vt:i4>
      </vt:variant>
      <vt:variant>
        <vt:i4>0</vt:i4>
      </vt:variant>
      <vt:variant>
        <vt:i4>0</vt:i4>
      </vt:variant>
      <vt:variant>
        <vt:i4>5</vt:i4>
      </vt:variant>
      <vt:variant>
        <vt:lpwstr>mailto:BWT@nrc.gov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3</cp:revision>
  <dcterms:created xsi:type="dcterms:W3CDTF">2024-12-06T18:11:00Z</dcterms:created>
  <dcterms:modified xsi:type="dcterms:W3CDTF">2024-12-06T18:12:00Z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_dlc_DocIdItemGuid">
    <vt:lpwstr>11113279-6bba-4c6d-98f9-01cb352eef68</vt:lpwstr>
  </property>
</Properties>
</file>